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7F5D8" w14:textId="3EA1EF6C" w:rsidR="00376F24" w:rsidRPr="000C5F43" w:rsidRDefault="00163273" w:rsidP="007134AF">
      <w:pPr>
        <w:pStyle w:val="Vahedeta"/>
        <w:jc w:val="right"/>
        <w:rPr>
          <w:rFonts w:ascii="Times New Roman" w:hAnsi="Times New Roman" w:cs="Times New Roman"/>
          <w:sz w:val="24"/>
          <w:shd w:val="clear" w:color="auto" w:fill="FFFFFF"/>
        </w:rPr>
      </w:pPr>
      <w:r w:rsidRPr="000C5F43">
        <w:rPr>
          <w:rFonts w:ascii="Times New Roman" w:hAnsi="Times New Roman" w:cs="Times New Roman"/>
          <w:sz w:val="24"/>
          <w:shd w:val="clear" w:color="auto" w:fill="FFFFFF"/>
        </w:rPr>
        <w:t>EELNÕU</w:t>
      </w:r>
    </w:p>
    <w:p w14:paraId="7EBDDDAE" w14:textId="3000CBB2" w:rsidR="00D14E67" w:rsidRPr="006F0D08" w:rsidRDefault="44E62CA8" w:rsidP="530311D3">
      <w:pPr>
        <w:pStyle w:val="Vahedeta"/>
        <w:jc w:val="right"/>
        <w:rPr>
          <w:rFonts w:ascii="Times New Roman" w:hAnsi="Times New Roman" w:cs="Times New Roman"/>
          <w:sz w:val="24"/>
          <w:shd w:val="clear" w:color="auto" w:fill="FFFFFF"/>
        </w:rPr>
      </w:pPr>
      <w:r w:rsidRPr="00B8656E">
        <w:rPr>
          <w:rFonts w:ascii="Times New Roman" w:hAnsi="Times New Roman" w:cs="Times New Roman"/>
          <w:sz w:val="24"/>
          <w:shd w:val="clear" w:color="auto" w:fill="FFFFFF"/>
        </w:rPr>
        <w:t>2</w:t>
      </w:r>
      <w:r w:rsidR="00B8656E">
        <w:rPr>
          <w:rFonts w:ascii="Times New Roman" w:hAnsi="Times New Roman" w:cs="Times New Roman"/>
          <w:sz w:val="24"/>
          <w:shd w:val="clear" w:color="auto" w:fill="FFFFFF"/>
        </w:rPr>
        <w:t>4</w:t>
      </w:r>
      <w:r w:rsidR="00FC7858" w:rsidRPr="00B8656E">
        <w:rPr>
          <w:rFonts w:ascii="Times New Roman" w:hAnsi="Times New Roman" w:cs="Times New Roman"/>
          <w:sz w:val="24"/>
          <w:shd w:val="clear" w:color="auto" w:fill="FFFFFF"/>
        </w:rPr>
        <w:t>.</w:t>
      </w:r>
      <w:r w:rsidR="006857F7" w:rsidRPr="00B8656E">
        <w:rPr>
          <w:rFonts w:ascii="Times New Roman" w:hAnsi="Times New Roman" w:cs="Times New Roman"/>
          <w:sz w:val="24"/>
          <w:shd w:val="clear" w:color="auto" w:fill="FFFFFF"/>
        </w:rPr>
        <w:t>0</w:t>
      </w:r>
      <w:r w:rsidR="3EDBFAE4" w:rsidRPr="00B8656E">
        <w:rPr>
          <w:rFonts w:ascii="Times New Roman" w:hAnsi="Times New Roman" w:cs="Times New Roman"/>
          <w:sz w:val="24"/>
          <w:shd w:val="clear" w:color="auto" w:fill="FFFFFF"/>
        </w:rPr>
        <w:t>9</w:t>
      </w:r>
      <w:r w:rsidR="006857F7" w:rsidRPr="00B8656E">
        <w:rPr>
          <w:rFonts w:ascii="Times New Roman" w:hAnsi="Times New Roman" w:cs="Times New Roman"/>
          <w:sz w:val="24"/>
          <w:shd w:val="clear" w:color="auto" w:fill="FFFFFF"/>
        </w:rPr>
        <w:t>.2024</w:t>
      </w:r>
    </w:p>
    <w:p w14:paraId="59FBF5C9" w14:textId="77777777" w:rsidR="006857F7" w:rsidRPr="006F0D08" w:rsidRDefault="006857F7" w:rsidP="007134AF">
      <w:pPr>
        <w:pStyle w:val="Vahedeta"/>
        <w:rPr>
          <w:rFonts w:ascii="Times New Roman" w:hAnsi="Times New Roman" w:cs="Times New Roman"/>
          <w:sz w:val="24"/>
          <w:shd w:val="clear" w:color="auto" w:fill="FFFFFF"/>
        </w:rPr>
      </w:pPr>
    </w:p>
    <w:p w14:paraId="75FF9432" w14:textId="77777777" w:rsidR="00E60C03" w:rsidRDefault="00E60C03" w:rsidP="00976241">
      <w:pPr>
        <w:spacing w:after="0" w:line="240" w:lineRule="auto"/>
        <w:jc w:val="center"/>
        <w:rPr>
          <w:rFonts w:ascii="Times New Roman" w:eastAsia="Calibri Light" w:hAnsi="Times New Roman" w:cs="Times New Roman"/>
          <w:b/>
          <w:bCs/>
          <w:color w:val="000000" w:themeColor="text1"/>
          <w:sz w:val="28"/>
          <w:szCs w:val="28"/>
        </w:rPr>
      </w:pPr>
    </w:p>
    <w:p w14:paraId="7B35422E" w14:textId="6AE889E9" w:rsidR="00222F27" w:rsidRDefault="00222F27" w:rsidP="00976241">
      <w:pPr>
        <w:spacing w:after="0" w:line="240" w:lineRule="auto"/>
        <w:jc w:val="center"/>
        <w:rPr>
          <w:rFonts w:ascii="Times New Roman" w:eastAsia="Calibri Light" w:hAnsi="Times New Roman" w:cs="Times New Roman"/>
          <w:b/>
          <w:bCs/>
          <w:color w:val="000000" w:themeColor="text1"/>
          <w:sz w:val="28"/>
          <w:szCs w:val="28"/>
        </w:rPr>
      </w:pPr>
      <w:commentRangeStart w:id="0"/>
      <w:r w:rsidRPr="006F0D08">
        <w:rPr>
          <w:rFonts w:ascii="Times New Roman" w:eastAsia="Calibri Light" w:hAnsi="Times New Roman" w:cs="Times New Roman"/>
          <w:b/>
          <w:bCs/>
          <w:color w:val="000000" w:themeColor="text1"/>
          <w:sz w:val="28"/>
          <w:szCs w:val="28"/>
        </w:rPr>
        <w:t>Kosmoseseadus</w:t>
      </w:r>
      <w:commentRangeEnd w:id="0"/>
      <w:r w:rsidR="00192CE2">
        <w:rPr>
          <w:rStyle w:val="Kommentaariviide"/>
        </w:rPr>
        <w:commentReference w:id="0"/>
      </w:r>
    </w:p>
    <w:p w14:paraId="7B665A46" w14:textId="77777777" w:rsidR="00976241" w:rsidRPr="00324853" w:rsidRDefault="00976241" w:rsidP="00976241">
      <w:pPr>
        <w:spacing w:after="0" w:line="240" w:lineRule="auto"/>
        <w:jc w:val="center"/>
        <w:rPr>
          <w:rFonts w:ascii="Times New Roman" w:hAnsi="Times New Roman" w:cs="Times New Roman"/>
          <w:sz w:val="24"/>
        </w:rPr>
      </w:pPr>
    </w:p>
    <w:p w14:paraId="4538E3C9" w14:textId="77777777" w:rsidR="00222F27" w:rsidRPr="003D31C4" w:rsidRDefault="00222F27" w:rsidP="00976241">
      <w:pPr>
        <w:spacing w:after="0" w:line="240" w:lineRule="auto"/>
        <w:jc w:val="center"/>
        <w:rPr>
          <w:rFonts w:ascii="Times New Roman" w:hAnsi="Times New Roman" w:cs="Times New Roman"/>
          <w:sz w:val="24"/>
        </w:rPr>
      </w:pPr>
      <w:r w:rsidRPr="006F0D08">
        <w:rPr>
          <w:rFonts w:ascii="Times New Roman" w:eastAsia="Calibri Light" w:hAnsi="Times New Roman" w:cs="Times New Roman"/>
          <w:b/>
          <w:bCs/>
          <w:color w:val="000000" w:themeColor="text1"/>
          <w:sz w:val="24"/>
        </w:rPr>
        <w:t>1. peatükk</w:t>
      </w:r>
      <w:r w:rsidRPr="003D31C4">
        <w:rPr>
          <w:rFonts w:ascii="Times New Roman" w:eastAsia="Calibri Light" w:hAnsi="Times New Roman" w:cs="Times New Roman"/>
          <w:b/>
          <w:bCs/>
          <w:color w:val="000000" w:themeColor="text1"/>
          <w:sz w:val="24"/>
        </w:rPr>
        <w:t xml:space="preserve"> </w:t>
      </w:r>
    </w:p>
    <w:p w14:paraId="32876046" w14:textId="77777777" w:rsidR="00222F27" w:rsidRDefault="00222F27" w:rsidP="00976241">
      <w:pPr>
        <w:spacing w:after="0" w:line="240" w:lineRule="auto"/>
        <w:jc w:val="center"/>
        <w:rPr>
          <w:rFonts w:ascii="Times New Roman" w:eastAsia="Calibri Light" w:hAnsi="Times New Roman" w:cs="Times New Roman"/>
          <w:b/>
          <w:bCs/>
          <w:color w:val="000000" w:themeColor="text1"/>
          <w:sz w:val="24"/>
        </w:rPr>
      </w:pPr>
      <w:r w:rsidRPr="003D31C4">
        <w:rPr>
          <w:rFonts w:ascii="Times New Roman" w:eastAsia="Calibri Light" w:hAnsi="Times New Roman" w:cs="Times New Roman"/>
          <w:b/>
          <w:bCs/>
          <w:color w:val="000000" w:themeColor="text1"/>
          <w:sz w:val="24"/>
        </w:rPr>
        <w:t>Üldsätted</w:t>
      </w:r>
    </w:p>
    <w:p w14:paraId="0812F6B9" w14:textId="77777777" w:rsidR="00976241" w:rsidRPr="003D31C4" w:rsidRDefault="00976241" w:rsidP="00976241">
      <w:pPr>
        <w:spacing w:after="0" w:line="240" w:lineRule="auto"/>
        <w:jc w:val="center"/>
        <w:rPr>
          <w:rFonts w:ascii="Times New Roman" w:eastAsia="Calibri Light" w:hAnsi="Times New Roman" w:cs="Times New Roman"/>
          <w:b/>
          <w:bCs/>
          <w:color w:val="000000" w:themeColor="text1"/>
          <w:sz w:val="24"/>
        </w:rPr>
      </w:pPr>
    </w:p>
    <w:p w14:paraId="0E85377F" w14:textId="550F012D" w:rsidR="00222F27" w:rsidRDefault="00222F27" w:rsidP="00BE4454">
      <w:pPr>
        <w:spacing w:after="0" w:line="240" w:lineRule="auto"/>
        <w:rPr>
          <w:rFonts w:ascii="Times New Roman" w:eastAsiaTheme="majorEastAsia" w:hAnsi="Times New Roman" w:cs="Times New Roman"/>
          <w:b/>
          <w:bCs/>
          <w:sz w:val="24"/>
        </w:rPr>
      </w:pPr>
      <w:r w:rsidRPr="003D31C4">
        <w:rPr>
          <w:rFonts w:ascii="Times New Roman" w:eastAsia="Calibri Light" w:hAnsi="Times New Roman" w:cs="Times New Roman"/>
          <w:b/>
          <w:bCs/>
          <w:sz w:val="24"/>
        </w:rPr>
        <w:t xml:space="preserve">§ </w:t>
      </w:r>
      <w:r w:rsidRPr="003D31C4">
        <w:rPr>
          <w:rFonts w:ascii="Times New Roman" w:eastAsiaTheme="majorEastAsia" w:hAnsi="Times New Roman" w:cs="Times New Roman"/>
          <w:b/>
          <w:bCs/>
          <w:sz w:val="24"/>
        </w:rPr>
        <w:t xml:space="preserve">1. </w:t>
      </w:r>
      <w:commentRangeStart w:id="1"/>
      <w:r w:rsidRPr="003D31C4">
        <w:rPr>
          <w:rFonts w:ascii="Times New Roman" w:eastAsiaTheme="majorEastAsia" w:hAnsi="Times New Roman" w:cs="Times New Roman"/>
          <w:b/>
          <w:bCs/>
          <w:sz w:val="24"/>
        </w:rPr>
        <w:t>Seaduse eesmärk ja reguleerimisala</w:t>
      </w:r>
      <w:commentRangeEnd w:id="1"/>
      <w:r w:rsidR="00C4743B">
        <w:rPr>
          <w:rStyle w:val="Kommentaariviide"/>
        </w:rPr>
        <w:commentReference w:id="1"/>
      </w:r>
    </w:p>
    <w:p w14:paraId="68CA2DA1" w14:textId="77777777" w:rsidR="00BE4454" w:rsidRPr="003D31C4" w:rsidRDefault="00BE4454" w:rsidP="00BE4454">
      <w:pPr>
        <w:spacing w:after="0" w:line="240" w:lineRule="auto"/>
        <w:rPr>
          <w:rFonts w:ascii="Times New Roman" w:eastAsiaTheme="majorEastAsia" w:hAnsi="Times New Roman" w:cs="Times New Roman"/>
          <w:b/>
          <w:bCs/>
          <w:sz w:val="24"/>
        </w:rPr>
      </w:pPr>
    </w:p>
    <w:p w14:paraId="27AEC35A" w14:textId="41E12E6A" w:rsidR="00222F27" w:rsidRPr="00B6162B" w:rsidRDefault="00222F27" w:rsidP="0022072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(1) Käesoleva seaduse eesmärk on </w:t>
      </w:r>
      <w:commentRangeStart w:id="2"/>
      <w:r w:rsidRPr="530311D3">
        <w:rPr>
          <w:rFonts w:ascii="Times New Roman" w:eastAsiaTheme="majorEastAsia" w:hAnsi="Times New Roman" w:cs="Times New Roman"/>
          <w:sz w:val="24"/>
        </w:rPr>
        <w:t xml:space="preserve">soodustada majanduse, teaduse ja tehnoloogia jätkusuutlikku arengut ning </w:t>
      </w:r>
      <w:commentRangeEnd w:id="2"/>
      <w:r w:rsidR="00C20656">
        <w:rPr>
          <w:rStyle w:val="Kommentaariviide"/>
        </w:rPr>
        <w:commentReference w:id="2"/>
      </w:r>
      <w:r w:rsidRPr="530311D3">
        <w:rPr>
          <w:rFonts w:ascii="Times New Roman" w:eastAsiaTheme="majorEastAsia" w:hAnsi="Times New Roman" w:cs="Times New Roman"/>
          <w:sz w:val="24"/>
        </w:rPr>
        <w:t>tagada kosmosetegevuse ohutus ja keskkonnasäästlikkus.</w:t>
      </w:r>
    </w:p>
    <w:p w14:paraId="1263C623" w14:textId="77777777" w:rsidR="00BE4454" w:rsidRPr="00B6162B" w:rsidRDefault="00BE4454" w:rsidP="00BE4454">
      <w:pPr>
        <w:spacing w:after="0" w:line="240" w:lineRule="auto"/>
        <w:rPr>
          <w:rFonts w:ascii="Times New Roman" w:eastAsiaTheme="majorEastAsia" w:hAnsi="Times New Roman" w:cs="Times New Roman"/>
          <w:sz w:val="24"/>
        </w:rPr>
      </w:pPr>
    </w:p>
    <w:p w14:paraId="768920B8" w14:textId="28207942" w:rsidR="00222F27" w:rsidRPr="00B6162B" w:rsidRDefault="00222F27" w:rsidP="530311D3">
      <w:pPr>
        <w:spacing w:after="0" w:line="240" w:lineRule="auto"/>
        <w:rPr>
          <w:rFonts w:ascii="Times New Roman" w:eastAsiaTheme="majorEastAsia" w:hAnsi="Times New Roman" w:cs="Times New Roman"/>
          <w:sz w:val="24"/>
        </w:rPr>
      </w:pPr>
      <w:commentRangeStart w:id="3"/>
      <w:r w:rsidRPr="530311D3">
        <w:rPr>
          <w:rFonts w:ascii="Times New Roman" w:eastAsiaTheme="majorEastAsia" w:hAnsi="Times New Roman" w:cs="Times New Roman"/>
          <w:sz w:val="24"/>
        </w:rPr>
        <w:t>(2) Käesoleva seadusega reguleeritakse:</w:t>
      </w:r>
      <w:r w:rsidR="00146DC0" w:rsidRPr="530311D3">
        <w:rPr>
          <w:rFonts w:ascii="Times New Roman" w:eastAsiaTheme="majorEastAsia" w:hAnsi="Times New Roman" w:cs="Times New Roman"/>
          <w:sz w:val="24"/>
        </w:rPr>
        <w:t xml:space="preserve"> </w:t>
      </w:r>
      <w:commentRangeEnd w:id="3"/>
      <w:r w:rsidR="00B006B7">
        <w:rPr>
          <w:rStyle w:val="Kommentaariviide"/>
        </w:rPr>
        <w:commentReference w:id="3"/>
      </w:r>
    </w:p>
    <w:p w14:paraId="05B9288F" w14:textId="147D3185" w:rsidR="00222F27" w:rsidRDefault="00222F27" w:rsidP="00712DA9">
      <w:pPr>
        <w:spacing w:after="0" w:line="240" w:lineRule="auto"/>
        <w:rPr>
          <w:ins w:id="4" w:author="Kärt Voor" w:date="2024-10-09T14:12:00Z"/>
          <w:rFonts w:ascii="Times New Roman" w:eastAsiaTheme="majorEastAsia" w:hAnsi="Times New Roman" w:cs="Times New Roman"/>
          <w:sz w:val="24"/>
        </w:rPr>
      </w:pPr>
      <w:bookmarkStart w:id="5" w:name="_Hlk179375229"/>
      <w:r w:rsidRPr="00B6162B">
        <w:rPr>
          <w:rFonts w:ascii="Times New Roman" w:eastAsiaTheme="majorEastAsia" w:hAnsi="Times New Roman" w:cs="Times New Roman"/>
          <w:sz w:val="24"/>
        </w:rPr>
        <w:t>1) kosmosetegevuse aluseid;</w:t>
      </w:r>
    </w:p>
    <w:p w14:paraId="14BF3660" w14:textId="6E8C92C4" w:rsidR="0089178F" w:rsidRPr="00B6162B" w:rsidRDefault="0089178F" w:rsidP="00712DA9">
      <w:pPr>
        <w:spacing w:after="0" w:line="240" w:lineRule="auto"/>
        <w:rPr>
          <w:rFonts w:ascii="Times New Roman" w:eastAsiaTheme="majorEastAsia" w:hAnsi="Times New Roman" w:cs="Times New Roman"/>
          <w:sz w:val="24"/>
        </w:rPr>
      </w:pPr>
      <w:commentRangeStart w:id="6"/>
      <w:ins w:id="7" w:author="Kärt Voor" w:date="2024-10-09T14:12:00Z">
        <w:r>
          <w:rPr>
            <w:rFonts w:ascii="Times New Roman" w:eastAsiaTheme="majorEastAsia" w:hAnsi="Times New Roman" w:cs="Times New Roman"/>
            <w:sz w:val="24"/>
          </w:rPr>
          <w:t>2) pädeva asutuse tegevuse alused;</w:t>
        </w:r>
        <w:commentRangeEnd w:id="6"/>
        <w:r>
          <w:rPr>
            <w:rStyle w:val="Kommentaariviide"/>
          </w:rPr>
          <w:commentReference w:id="6"/>
        </w:r>
      </w:ins>
    </w:p>
    <w:p w14:paraId="2B55B737" w14:textId="1D887BD0" w:rsidR="00222F27" w:rsidRPr="00B6162B" w:rsidRDefault="00222F27" w:rsidP="530311D3">
      <w:pPr>
        <w:spacing w:after="0" w:line="240" w:lineRule="auto"/>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2) nõudeid kosmoseobjekti </w:t>
      </w:r>
      <w:commentRangeStart w:id="8"/>
      <w:r w:rsidR="002B545C" w:rsidRPr="530311D3">
        <w:rPr>
          <w:rFonts w:ascii="Times New Roman" w:eastAsiaTheme="majorEastAsia" w:hAnsi="Times New Roman" w:cs="Times New Roman"/>
          <w:sz w:val="24"/>
        </w:rPr>
        <w:t>käitajale</w:t>
      </w:r>
      <w:ins w:id="9" w:author="Kärt Voor" w:date="2024-10-09T14:07:00Z">
        <w:r w:rsidR="00192CE2">
          <w:rPr>
            <w:rFonts w:ascii="Times New Roman" w:eastAsiaTheme="majorEastAsia" w:hAnsi="Times New Roman" w:cs="Times New Roman"/>
            <w:sz w:val="24"/>
          </w:rPr>
          <w:t xml:space="preserve"> ja omanikule</w:t>
        </w:r>
      </w:ins>
      <w:commentRangeEnd w:id="8"/>
      <w:ins w:id="10" w:author="Kärt Voor" w:date="2024-10-09T14:08:00Z">
        <w:r w:rsidR="00192CE2">
          <w:rPr>
            <w:rStyle w:val="Kommentaariviide"/>
          </w:rPr>
          <w:commentReference w:id="8"/>
        </w:r>
      </w:ins>
      <w:r w:rsidRPr="530311D3">
        <w:rPr>
          <w:rFonts w:ascii="Times New Roman" w:eastAsiaTheme="majorEastAsia" w:hAnsi="Times New Roman" w:cs="Times New Roman"/>
          <w:sz w:val="24"/>
        </w:rPr>
        <w:t>;</w:t>
      </w:r>
    </w:p>
    <w:p w14:paraId="1262747A" w14:textId="77777777" w:rsidR="00222F27" w:rsidRPr="00B6162B" w:rsidRDefault="00222F27" w:rsidP="00712DA9">
      <w:pPr>
        <w:spacing w:after="0" w:line="240" w:lineRule="auto"/>
        <w:rPr>
          <w:rFonts w:ascii="Times New Roman" w:eastAsiaTheme="majorEastAsia" w:hAnsi="Times New Roman" w:cs="Times New Roman"/>
          <w:sz w:val="24"/>
        </w:rPr>
      </w:pPr>
      <w:r w:rsidRPr="00B6162B">
        <w:rPr>
          <w:rFonts w:ascii="Times New Roman" w:eastAsiaTheme="majorEastAsia" w:hAnsi="Times New Roman" w:cs="Times New Roman"/>
          <w:sz w:val="24"/>
        </w:rPr>
        <w:t>3) kosmosetegevusloa menetlust;</w:t>
      </w:r>
    </w:p>
    <w:p w14:paraId="661B2856" w14:textId="3ADA585C" w:rsidR="00222F27" w:rsidRDefault="00222F27" w:rsidP="530311D3">
      <w:pPr>
        <w:spacing w:after="0" w:line="240" w:lineRule="auto"/>
        <w:rPr>
          <w:ins w:id="11" w:author="Kärt Voor" w:date="2024-10-09T14:09:00Z"/>
          <w:rFonts w:ascii="Times New Roman" w:eastAsiaTheme="majorEastAsia" w:hAnsi="Times New Roman" w:cs="Times New Roman"/>
          <w:sz w:val="24"/>
        </w:rPr>
      </w:pPr>
      <w:r w:rsidRPr="530311D3">
        <w:rPr>
          <w:rFonts w:ascii="Times New Roman" w:eastAsiaTheme="majorEastAsia" w:hAnsi="Times New Roman" w:cs="Times New Roman"/>
          <w:sz w:val="24"/>
        </w:rPr>
        <w:t>4) kosmoseobjekti registreerimist</w:t>
      </w:r>
      <w:r w:rsidR="00FD720C"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ja käit</w:t>
      </w:r>
      <w:r w:rsidR="57C2D7C7" w:rsidRPr="530311D3">
        <w:rPr>
          <w:rFonts w:ascii="Times New Roman" w:eastAsiaTheme="majorEastAsia" w:hAnsi="Times New Roman" w:cs="Times New Roman"/>
          <w:sz w:val="24"/>
        </w:rPr>
        <w:t>a</w:t>
      </w:r>
      <w:r w:rsidRPr="530311D3">
        <w:rPr>
          <w:rFonts w:ascii="Times New Roman" w:eastAsiaTheme="majorEastAsia" w:hAnsi="Times New Roman" w:cs="Times New Roman"/>
          <w:sz w:val="24"/>
        </w:rPr>
        <w:t xml:space="preserve">mist; </w:t>
      </w:r>
    </w:p>
    <w:p w14:paraId="258B7F25" w14:textId="7D9D5610" w:rsidR="00192CE2" w:rsidRPr="00B6162B" w:rsidRDefault="00192CE2" w:rsidP="530311D3">
      <w:pPr>
        <w:spacing w:after="0" w:line="240" w:lineRule="auto"/>
        <w:rPr>
          <w:rFonts w:ascii="Times New Roman" w:eastAsiaTheme="majorEastAsia" w:hAnsi="Times New Roman" w:cs="Times New Roman"/>
          <w:sz w:val="24"/>
        </w:rPr>
      </w:pPr>
      <w:commentRangeStart w:id="12"/>
      <w:ins w:id="13" w:author="Kärt Voor" w:date="2024-10-09T14:09:00Z">
        <w:r>
          <w:rPr>
            <w:rFonts w:ascii="Times New Roman" w:eastAsiaTheme="majorEastAsia" w:hAnsi="Times New Roman" w:cs="Times New Roman"/>
            <w:sz w:val="24"/>
          </w:rPr>
          <w:t>5) kosmosetegevuse lõpetamist;</w:t>
        </w:r>
      </w:ins>
      <w:commentRangeEnd w:id="12"/>
      <w:ins w:id="14" w:author="Kärt Voor" w:date="2024-10-09T14:10:00Z">
        <w:r>
          <w:rPr>
            <w:rStyle w:val="Kommentaariviide"/>
          </w:rPr>
          <w:commentReference w:id="12"/>
        </w:r>
      </w:ins>
    </w:p>
    <w:p w14:paraId="3950B37B" w14:textId="687E64AC" w:rsidR="00E24BCC" w:rsidRPr="00B6162B" w:rsidRDefault="00E24BCC" w:rsidP="530311D3">
      <w:pPr>
        <w:spacing w:after="0" w:line="240" w:lineRule="auto"/>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5) riigi tagasinõudeõigust </w:t>
      </w:r>
      <w:r w:rsidR="002B545C" w:rsidRPr="530311D3">
        <w:rPr>
          <w:rFonts w:ascii="Times New Roman" w:eastAsiaTheme="majorEastAsia" w:hAnsi="Times New Roman" w:cs="Times New Roman"/>
          <w:sz w:val="24"/>
        </w:rPr>
        <w:t xml:space="preserve">käitaja </w:t>
      </w:r>
      <w:r w:rsidRPr="530311D3">
        <w:rPr>
          <w:rFonts w:ascii="Times New Roman" w:eastAsiaTheme="majorEastAsia" w:hAnsi="Times New Roman" w:cs="Times New Roman"/>
          <w:sz w:val="24"/>
        </w:rPr>
        <w:t>vastu;</w:t>
      </w:r>
    </w:p>
    <w:p w14:paraId="3AE7580A" w14:textId="33B12A28" w:rsidR="00222F27" w:rsidRPr="003D31C4" w:rsidRDefault="00E24BCC" w:rsidP="00712DA9">
      <w:pPr>
        <w:tabs>
          <w:tab w:val="left" w:pos="7050"/>
        </w:tabs>
        <w:spacing w:after="0" w:line="240" w:lineRule="auto"/>
        <w:rPr>
          <w:rFonts w:ascii="Times New Roman" w:eastAsiaTheme="majorEastAsia" w:hAnsi="Times New Roman" w:cs="Times New Roman"/>
          <w:strike/>
          <w:sz w:val="24"/>
        </w:rPr>
      </w:pPr>
      <w:del w:id="15" w:author="Kärt Voor" w:date="2024-10-09T14:12:00Z">
        <w:r w:rsidRPr="00B6162B" w:rsidDel="0089178F">
          <w:rPr>
            <w:rFonts w:ascii="Times New Roman" w:eastAsiaTheme="majorEastAsia" w:hAnsi="Times New Roman" w:cs="Times New Roman"/>
            <w:sz w:val="24"/>
          </w:rPr>
          <w:delText>6</w:delText>
        </w:r>
        <w:r w:rsidR="00222F27" w:rsidRPr="00B6162B" w:rsidDel="0089178F">
          <w:rPr>
            <w:rFonts w:ascii="Times New Roman" w:eastAsiaTheme="majorEastAsia" w:hAnsi="Times New Roman" w:cs="Times New Roman"/>
            <w:sz w:val="24"/>
          </w:rPr>
          <w:delText>) pädeva asutuse tegevuse aluseid</w:delText>
        </w:r>
        <w:r w:rsidR="00222F27" w:rsidRPr="003D31C4" w:rsidDel="0089178F">
          <w:rPr>
            <w:rFonts w:ascii="Times New Roman" w:eastAsiaTheme="majorEastAsia" w:hAnsi="Times New Roman" w:cs="Times New Roman"/>
            <w:sz w:val="24"/>
          </w:rPr>
          <w:delText>;</w:delText>
        </w:r>
      </w:del>
      <w:r w:rsidR="00222F27" w:rsidRPr="003D31C4">
        <w:rPr>
          <w:rFonts w:ascii="Times New Roman" w:eastAsiaTheme="majorEastAsia" w:hAnsi="Times New Roman" w:cs="Times New Roman"/>
          <w:sz w:val="24"/>
        </w:rPr>
        <w:tab/>
      </w:r>
    </w:p>
    <w:p w14:paraId="5964404F" w14:textId="3669B525" w:rsidR="00222F27" w:rsidRDefault="00E24BCC" w:rsidP="530311D3">
      <w:pPr>
        <w:spacing w:after="0" w:line="240" w:lineRule="auto"/>
        <w:rPr>
          <w:rFonts w:ascii="Times New Roman" w:hAnsi="Times New Roman" w:cs="Times New Roman"/>
          <w:sz w:val="24"/>
          <w:shd w:val="clear" w:color="auto" w:fill="FFFFFF"/>
        </w:rPr>
      </w:pPr>
      <w:r w:rsidRPr="530311D3">
        <w:rPr>
          <w:rFonts w:ascii="Times New Roman" w:eastAsiaTheme="majorEastAsia" w:hAnsi="Times New Roman" w:cs="Times New Roman"/>
          <w:sz w:val="24"/>
        </w:rPr>
        <w:t>7</w:t>
      </w:r>
      <w:r w:rsidR="00222F27" w:rsidRPr="530311D3">
        <w:rPr>
          <w:rFonts w:ascii="Times New Roman" w:eastAsiaTheme="majorEastAsia" w:hAnsi="Times New Roman" w:cs="Times New Roman"/>
          <w:sz w:val="24"/>
        </w:rPr>
        <w:t xml:space="preserve">) </w:t>
      </w:r>
      <w:r w:rsidR="00222F27" w:rsidRPr="530311D3">
        <w:rPr>
          <w:rFonts w:ascii="Times New Roman" w:hAnsi="Times New Roman" w:cs="Times New Roman"/>
          <w:sz w:val="24"/>
          <w:shd w:val="clear" w:color="auto" w:fill="FFFFFF"/>
        </w:rPr>
        <w:t xml:space="preserve">kosmosetegevuse üle riikliku järelevalve </w:t>
      </w:r>
      <w:r w:rsidR="0093509A" w:rsidRPr="530311D3">
        <w:rPr>
          <w:rFonts w:ascii="Times New Roman" w:hAnsi="Times New Roman" w:cs="Times New Roman"/>
          <w:sz w:val="24"/>
          <w:shd w:val="clear" w:color="auto" w:fill="FFFFFF"/>
        </w:rPr>
        <w:t xml:space="preserve">tegemist </w:t>
      </w:r>
      <w:r w:rsidR="00222F27" w:rsidRPr="530311D3">
        <w:rPr>
          <w:rFonts w:ascii="Times New Roman" w:hAnsi="Times New Roman" w:cs="Times New Roman"/>
          <w:sz w:val="24"/>
          <w:shd w:val="clear" w:color="auto" w:fill="FFFFFF"/>
        </w:rPr>
        <w:t>ja vastutust käesoleva seaduse rikkumise eest</w:t>
      </w:r>
      <w:r w:rsidR="000562CD" w:rsidRPr="530311D3">
        <w:rPr>
          <w:rFonts w:ascii="Times New Roman" w:hAnsi="Times New Roman" w:cs="Times New Roman"/>
          <w:sz w:val="24"/>
          <w:shd w:val="clear" w:color="auto" w:fill="FFFFFF"/>
        </w:rPr>
        <w:t>.</w:t>
      </w:r>
    </w:p>
    <w:bookmarkEnd w:id="5"/>
    <w:p w14:paraId="76040032" w14:textId="549B2DC0" w:rsidR="00222F27" w:rsidRPr="003D31C4" w:rsidRDefault="00222F27" w:rsidP="00712DA9">
      <w:pPr>
        <w:spacing w:after="0" w:line="240" w:lineRule="auto"/>
        <w:rPr>
          <w:rFonts w:ascii="Times New Roman" w:eastAsiaTheme="majorEastAsia" w:hAnsi="Times New Roman" w:cs="Times New Roman"/>
          <w:color w:val="202020"/>
          <w:sz w:val="24"/>
        </w:rPr>
      </w:pPr>
    </w:p>
    <w:p w14:paraId="128874C7" w14:textId="77777777" w:rsidR="00222F27" w:rsidRDefault="00222F27" w:rsidP="00BE4454">
      <w:pPr>
        <w:spacing w:after="0" w:line="240" w:lineRule="auto"/>
        <w:rPr>
          <w:rFonts w:ascii="Times New Roman" w:eastAsiaTheme="majorEastAsia" w:hAnsi="Times New Roman" w:cs="Times New Roman"/>
          <w:b/>
          <w:bCs/>
          <w:sz w:val="24"/>
        </w:rPr>
      </w:pPr>
      <w:r w:rsidRPr="003D31C4">
        <w:rPr>
          <w:rFonts w:ascii="Times New Roman" w:eastAsiaTheme="majorEastAsia" w:hAnsi="Times New Roman" w:cs="Times New Roman"/>
          <w:b/>
          <w:bCs/>
          <w:sz w:val="24"/>
        </w:rPr>
        <w:t xml:space="preserve">§ 2. </w:t>
      </w:r>
      <w:r w:rsidRPr="003D31C4">
        <w:rPr>
          <w:rFonts w:ascii="Times New Roman" w:eastAsiaTheme="majorEastAsia" w:hAnsi="Times New Roman" w:cs="Times New Roman"/>
          <w:b/>
          <w:sz w:val="24"/>
        </w:rPr>
        <w:t xml:space="preserve">Seaduse </w:t>
      </w:r>
      <w:r w:rsidRPr="003D31C4">
        <w:rPr>
          <w:rFonts w:ascii="Times New Roman" w:eastAsiaTheme="majorEastAsia" w:hAnsi="Times New Roman" w:cs="Times New Roman"/>
          <w:b/>
          <w:bCs/>
          <w:sz w:val="24"/>
        </w:rPr>
        <w:t>kohaldamisala</w:t>
      </w:r>
    </w:p>
    <w:p w14:paraId="40B8F51F" w14:textId="77777777" w:rsidR="00BE4454" w:rsidRPr="003D31C4" w:rsidRDefault="00BE4454" w:rsidP="00BE4454">
      <w:pPr>
        <w:spacing w:after="0" w:line="240" w:lineRule="auto"/>
        <w:rPr>
          <w:rFonts w:ascii="Times New Roman" w:eastAsiaTheme="majorEastAsia" w:hAnsi="Times New Roman" w:cs="Times New Roman"/>
          <w:b/>
          <w:sz w:val="24"/>
        </w:rPr>
      </w:pPr>
    </w:p>
    <w:p w14:paraId="17F4BE74" w14:textId="42977516" w:rsidR="00222F27"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(1) Käesolevat seadust kohaldatakse Eesti Vabariigi territooriumil toimuvale kosmosetegevusele.</w:t>
      </w:r>
      <w:r w:rsidR="00146DC0" w:rsidRPr="530311D3">
        <w:rPr>
          <w:rFonts w:ascii="Times New Roman" w:eastAsiaTheme="majorEastAsia" w:hAnsi="Times New Roman" w:cs="Times New Roman"/>
          <w:sz w:val="24"/>
        </w:rPr>
        <w:t xml:space="preserve"> </w:t>
      </w:r>
    </w:p>
    <w:p w14:paraId="3256AE82" w14:textId="77777777" w:rsidR="00BE4454" w:rsidRPr="003D31C4" w:rsidRDefault="00BE4454" w:rsidP="002E5C98">
      <w:pPr>
        <w:spacing w:after="0" w:line="240" w:lineRule="auto"/>
        <w:rPr>
          <w:rFonts w:ascii="Times New Roman" w:eastAsiaTheme="majorEastAsia" w:hAnsi="Times New Roman" w:cs="Times New Roman"/>
          <w:sz w:val="24"/>
        </w:rPr>
      </w:pPr>
    </w:p>
    <w:p w14:paraId="233B188C" w14:textId="2222B882" w:rsidR="00222F27" w:rsidRPr="006868C9"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(2) </w:t>
      </w:r>
      <w:r w:rsidR="00D76F22" w:rsidRPr="530311D3">
        <w:rPr>
          <w:rFonts w:ascii="Times New Roman" w:eastAsiaTheme="majorEastAsia" w:hAnsi="Times New Roman" w:cs="Times New Roman"/>
          <w:sz w:val="24"/>
        </w:rPr>
        <w:t xml:space="preserve">Käesolev </w:t>
      </w:r>
      <w:commentRangeStart w:id="16"/>
      <w:r w:rsidR="00D76F22" w:rsidRPr="530311D3">
        <w:rPr>
          <w:rFonts w:ascii="Times New Roman" w:eastAsiaTheme="majorEastAsia" w:hAnsi="Times New Roman" w:cs="Times New Roman"/>
          <w:sz w:val="24"/>
        </w:rPr>
        <w:t>s</w:t>
      </w:r>
      <w:r w:rsidRPr="530311D3">
        <w:rPr>
          <w:rFonts w:ascii="Times New Roman" w:eastAsiaTheme="majorEastAsia" w:hAnsi="Times New Roman" w:cs="Times New Roman"/>
          <w:sz w:val="24"/>
        </w:rPr>
        <w:t xml:space="preserve">eadus kehtib </w:t>
      </w:r>
      <w:commentRangeEnd w:id="16"/>
      <w:r w:rsidR="003F0B8B">
        <w:rPr>
          <w:rStyle w:val="Kommentaariviide"/>
        </w:rPr>
        <w:commentReference w:id="16"/>
      </w:r>
      <w:r w:rsidRPr="530311D3">
        <w:rPr>
          <w:rFonts w:ascii="Times New Roman" w:eastAsiaTheme="majorEastAsia" w:hAnsi="Times New Roman" w:cs="Times New Roman"/>
          <w:sz w:val="24"/>
        </w:rPr>
        <w:t>väljaspool Eesti Vabariigi territooriumi toimuvale kosmosetegevusele, kui</w:t>
      </w:r>
      <w:ins w:id="17" w:author="Kärt Voor" w:date="2024-10-09T14:23:00Z">
        <w:r w:rsidR="003A0DBC">
          <w:rPr>
            <w:rFonts w:ascii="Times New Roman" w:eastAsiaTheme="majorEastAsia" w:hAnsi="Times New Roman" w:cs="Times New Roman"/>
            <w:sz w:val="24"/>
          </w:rPr>
          <w:t xml:space="preserve"> </w:t>
        </w:r>
        <w:commentRangeStart w:id="18"/>
        <w:r w:rsidR="003A0DBC">
          <w:rPr>
            <w:rFonts w:ascii="Times New Roman" w:eastAsiaTheme="majorEastAsia" w:hAnsi="Times New Roman" w:cs="Times New Roman"/>
            <w:sz w:val="24"/>
          </w:rPr>
          <w:t>esineb vähemalt üks järgmistest tingim</w:t>
        </w:r>
      </w:ins>
      <w:ins w:id="19" w:author="Kärt Voor" w:date="2024-10-09T14:24:00Z">
        <w:r w:rsidR="003A0DBC">
          <w:rPr>
            <w:rFonts w:ascii="Times New Roman" w:eastAsiaTheme="majorEastAsia" w:hAnsi="Times New Roman" w:cs="Times New Roman"/>
            <w:sz w:val="24"/>
          </w:rPr>
          <w:t>ustest</w:t>
        </w:r>
      </w:ins>
      <w:r w:rsidRPr="530311D3">
        <w:rPr>
          <w:rFonts w:ascii="Times New Roman" w:eastAsiaTheme="majorEastAsia" w:hAnsi="Times New Roman" w:cs="Times New Roman"/>
          <w:sz w:val="24"/>
        </w:rPr>
        <w:t xml:space="preserve">: </w:t>
      </w:r>
      <w:commentRangeEnd w:id="18"/>
      <w:r w:rsidR="003A0DBC">
        <w:rPr>
          <w:rStyle w:val="Kommentaariviide"/>
        </w:rPr>
        <w:commentReference w:id="18"/>
      </w:r>
    </w:p>
    <w:p w14:paraId="2D297360" w14:textId="72E6B09F" w:rsidR="00222F27" w:rsidRPr="006868C9"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1) see toimub Eestis registreeritud vee- või õhusõiduki pardal</w:t>
      </w:r>
      <w:ins w:id="20" w:author="Kärt Voor" w:date="2024-10-09T14:24:00Z">
        <w:r w:rsidR="003A0DBC">
          <w:rPr>
            <w:rFonts w:ascii="Times New Roman" w:eastAsiaTheme="majorEastAsia" w:hAnsi="Times New Roman" w:cs="Times New Roman"/>
            <w:sz w:val="24"/>
          </w:rPr>
          <w:t>;</w:t>
        </w:r>
      </w:ins>
      <w:r w:rsidR="00601576" w:rsidRPr="530311D3">
        <w:rPr>
          <w:rFonts w:ascii="Times New Roman" w:eastAsiaTheme="majorEastAsia" w:hAnsi="Times New Roman" w:cs="Times New Roman"/>
          <w:sz w:val="24"/>
        </w:rPr>
        <w:t xml:space="preserve"> </w:t>
      </w:r>
      <w:del w:id="21" w:author="Kärt Voor" w:date="2024-10-09T14:24:00Z">
        <w:r w:rsidRPr="530311D3" w:rsidDel="003A0DBC">
          <w:rPr>
            <w:rFonts w:ascii="Times New Roman" w:eastAsiaTheme="majorEastAsia" w:hAnsi="Times New Roman" w:cs="Times New Roman"/>
            <w:sz w:val="24"/>
          </w:rPr>
          <w:delText xml:space="preserve">või </w:delText>
        </w:r>
      </w:del>
    </w:p>
    <w:p w14:paraId="5947BB1D" w14:textId="1DF45836" w:rsidR="005F45C8" w:rsidRPr="006868C9"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2) </w:t>
      </w:r>
      <w:r w:rsidR="00AC0C96" w:rsidRPr="530311D3">
        <w:rPr>
          <w:rFonts w:ascii="Times New Roman" w:eastAsiaTheme="majorEastAsia" w:hAnsi="Times New Roman" w:cs="Times New Roman"/>
          <w:sz w:val="24"/>
        </w:rPr>
        <w:t xml:space="preserve">seda </w:t>
      </w:r>
      <w:r w:rsidR="0093509A" w:rsidRPr="530311D3">
        <w:rPr>
          <w:rFonts w:ascii="Times New Roman" w:eastAsiaTheme="majorEastAsia" w:hAnsi="Times New Roman" w:cs="Times New Roman"/>
          <w:sz w:val="24"/>
        </w:rPr>
        <w:t>te</w:t>
      </w:r>
      <w:r w:rsidR="002B545C" w:rsidRPr="530311D3">
        <w:rPr>
          <w:rFonts w:ascii="Times New Roman" w:eastAsiaTheme="majorEastAsia" w:hAnsi="Times New Roman" w:cs="Times New Roman"/>
          <w:sz w:val="24"/>
        </w:rPr>
        <w:t>e</w:t>
      </w:r>
      <w:r w:rsidR="0093509A" w:rsidRPr="530311D3">
        <w:rPr>
          <w:rFonts w:ascii="Times New Roman" w:eastAsiaTheme="majorEastAsia" w:hAnsi="Times New Roman" w:cs="Times New Roman"/>
          <w:sz w:val="24"/>
        </w:rPr>
        <w:t xml:space="preserve">b </w:t>
      </w:r>
      <w:r w:rsidRPr="530311D3">
        <w:rPr>
          <w:rFonts w:ascii="Times New Roman" w:eastAsiaTheme="majorEastAsia" w:hAnsi="Times New Roman" w:cs="Times New Roman"/>
          <w:sz w:val="24"/>
        </w:rPr>
        <w:t>Eesti kodanik või Eestis asutatud juriidili</w:t>
      </w:r>
      <w:r w:rsidR="0093509A" w:rsidRPr="530311D3">
        <w:rPr>
          <w:rFonts w:ascii="Times New Roman" w:eastAsiaTheme="majorEastAsia" w:hAnsi="Times New Roman" w:cs="Times New Roman"/>
          <w:sz w:val="24"/>
        </w:rPr>
        <w:t>n</w:t>
      </w:r>
      <w:r w:rsidRPr="530311D3">
        <w:rPr>
          <w:rFonts w:ascii="Times New Roman" w:eastAsiaTheme="majorEastAsia" w:hAnsi="Times New Roman" w:cs="Times New Roman"/>
          <w:sz w:val="24"/>
        </w:rPr>
        <w:t>e isik</w:t>
      </w:r>
      <w:ins w:id="22" w:author="Kärt Voor" w:date="2024-10-09T14:24:00Z">
        <w:r w:rsidR="003A0DBC">
          <w:rPr>
            <w:rFonts w:ascii="Times New Roman" w:eastAsiaTheme="majorEastAsia" w:hAnsi="Times New Roman" w:cs="Times New Roman"/>
            <w:sz w:val="24"/>
          </w:rPr>
          <w:t>;</w:t>
        </w:r>
      </w:ins>
      <w:r w:rsidR="005F45C8" w:rsidRPr="530311D3">
        <w:rPr>
          <w:rFonts w:ascii="Times New Roman" w:eastAsiaTheme="majorEastAsia" w:hAnsi="Times New Roman" w:cs="Times New Roman"/>
          <w:sz w:val="24"/>
        </w:rPr>
        <w:t xml:space="preserve"> </w:t>
      </w:r>
      <w:del w:id="23" w:author="Kärt Voor" w:date="2024-10-09T14:24:00Z">
        <w:r w:rsidR="005F45C8" w:rsidRPr="530311D3" w:rsidDel="003A0DBC">
          <w:rPr>
            <w:rFonts w:ascii="Times New Roman" w:eastAsiaTheme="majorEastAsia" w:hAnsi="Times New Roman" w:cs="Times New Roman"/>
            <w:sz w:val="24"/>
          </w:rPr>
          <w:delText>või</w:delText>
        </w:r>
      </w:del>
    </w:p>
    <w:p w14:paraId="2A3BEC6A" w14:textId="5F9CA3DF" w:rsidR="00222F27" w:rsidRDefault="005F45C8"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3) </w:t>
      </w:r>
      <w:r w:rsidR="00F3689A" w:rsidRPr="530311D3">
        <w:rPr>
          <w:rFonts w:ascii="Times New Roman" w:eastAsiaTheme="majorEastAsia" w:hAnsi="Times New Roman" w:cs="Times New Roman"/>
          <w:sz w:val="24"/>
        </w:rPr>
        <w:t>seda te</w:t>
      </w:r>
      <w:r w:rsidR="002B545C" w:rsidRPr="530311D3">
        <w:rPr>
          <w:rFonts w:ascii="Times New Roman" w:eastAsiaTheme="majorEastAsia" w:hAnsi="Times New Roman" w:cs="Times New Roman"/>
          <w:sz w:val="24"/>
        </w:rPr>
        <w:t>e</w:t>
      </w:r>
      <w:r w:rsidR="0093509A" w:rsidRPr="530311D3">
        <w:rPr>
          <w:rFonts w:ascii="Times New Roman" w:eastAsiaTheme="majorEastAsia" w:hAnsi="Times New Roman" w:cs="Times New Roman"/>
          <w:sz w:val="24"/>
        </w:rPr>
        <w:t>b</w:t>
      </w:r>
      <w:r w:rsidR="00F3689A" w:rsidRPr="530311D3">
        <w:rPr>
          <w:rFonts w:ascii="Times New Roman" w:eastAsiaTheme="majorEastAsia" w:hAnsi="Times New Roman" w:cs="Times New Roman"/>
          <w:sz w:val="24"/>
        </w:rPr>
        <w:t xml:space="preserve"> isik</w:t>
      </w:r>
      <w:r w:rsidRPr="530311D3">
        <w:rPr>
          <w:rFonts w:ascii="Times New Roman" w:eastAsiaTheme="majorEastAsia" w:hAnsi="Times New Roman" w:cs="Times New Roman"/>
          <w:sz w:val="24"/>
        </w:rPr>
        <w:t>, kes elab Eestis pikaajalise elaniku elamisloa või alalise elamisõiguse või tähtajalise elamisloa või elamisõiguse alusel.</w:t>
      </w:r>
    </w:p>
    <w:p w14:paraId="2B9948B4" w14:textId="77777777" w:rsidR="00B6162B" w:rsidRDefault="00B6162B" w:rsidP="002E5C98">
      <w:pPr>
        <w:spacing w:after="0" w:line="240" w:lineRule="auto"/>
        <w:rPr>
          <w:rFonts w:ascii="Times New Roman" w:eastAsiaTheme="majorEastAsia" w:hAnsi="Times New Roman" w:cs="Times New Roman"/>
          <w:sz w:val="24"/>
        </w:rPr>
      </w:pPr>
    </w:p>
    <w:p w14:paraId="5628F050" w14:textId="413B97F9" w:rsidR="00B6162B" w:rsidRPr="00B6162B" w:rsidRDefault="00B6162B" w:rsidP="530311D3">
      <w:pPr>
        <w:spacing w:after="0" w:line="240" w:lineRule="auto"/>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(3) Käesolevat seadust kohaldatakse valitsusasutuse kosmosetegevusele või kosmoseobjektile niivõrd, kuivõrd </w:t>
      </w:r>
      <w:r w:rsidR="00721ACA" w:rsidRPr="530311D3">
        <w:rPr>
          <w:rFonts w:ascii="Times New Roman" w:eastAsiaTheme="majorEastAsia" w:hAnsi="Times New Roman" w:cs="Times New Roman"/>
          <w:sz w:val="24"/>
        </w:rPr>
        <w:t>muu</w:t>
      </w:r>
      <w:ins w:id="24" w:author="Kärt Voor" w:date="2024-10-09T14:33:00Z">
        <w:r w:rsidR="00FD05A0">
          <w:rPr>
            <w:rFonts w:ascii="Times New Roman" w:eastAsiaTheme="majorEastAsia" w:hAnsi="Times New Roman" w:cs="Times New Roman"/>
            <w:sz w:val="24"/>
          </w:rPr>
          <w:t>s</w:t>
        </w:r>
      </w:ins>
      <w:r w:rsidR="00721ACA" w:rsidRPr="530311D3">
        <w:rPr>
          <w:rFonts w:ascii="Times New Roman" w:eastAsiaTheme="majorEastAsia" w:hAnsi="Times New Roman" w:cs="Times New Roman"/>
          <w:sz w:val="24"/>
        </w:rPr>
        <w:t xml:space="preserve"> </w:t>
      </w:r>
      <w:del w:id="25" w:author="Kärt Voor" w:date="2024-10-09T14:33:00Z">
        <w:r w:rsidRPr="530311D3" w:rsidDel="00FD05A0">
          <w:rPr>
            <w:rFonts w:ascii="Times New Roman" w:eastAsiaTheme="majorEastAsia" w:hAnsi="Times New Roman" w:cs="Times New Roman"/>
            <w:sz w:val="24"/>
          </w:rPr>
          <w:delText>seaduse</w:delText>
        </w:r>
        <w:r w:rsidR="00721ACA" w:rsidRPr="530311D3" w:rsidDel="00FD05A0">
          <w:rPr>
            <w:rFonts w:ascii="Times New Roman" w:eastAsiaTheme="majorEastAsia" w:hAnsi="Times New Roman" w:cs="Times New Roman"/>
            <w:sz w:val="24"/>
          </w:rPr>
          <w:delText>ga</w:delText>
        </w:r>
        <w:r w:rsidRPr="530311D3" w:rsidDel="00FD05A0">
          <w:rPr>
            <w:rFonts w:ascii="Times New Roman" w:eastAsiaTheme="majorEastAsia" w:hAnsi="Times New Roman" w:cs="Times New Roman"/>
            <w:sz w:val="24"/>
          </w:rPr>
          <w:delText xml:space="preserve"> </w:delText>
        </w:r>
      </w:del>
      <w:ins w:id="26" w:author="Kärt Voor" w:date="2024-10-09T14:33:00Z">
        <w:r w:rsidR="00FD05A0" w:rsidRPr="530311D3">
          <w:rPr>
            <w:rFonts w:ascii="Times New Roman" w:eastAsiaTheme="majorEastAsia" w:hAnsi="Times New Roman" w:cs="Times New Roman"/>
            <w:sz w:val="24"/>
          </w:rPr>
          <w:t>seaduse</w:t>
        </w:r>
        <w:r w:rsidR="00FD05A0">
          <w:rPr>
            <w:rFonts w:ascii="Times New Roman" w:eastAsiaTheme="majorEastAsia" w:hAnsi="Times New Roman" w:cs="Times New Roman"/>
            <w:sz w:val="24"/>
          </w:rPr>
          <w:t>s</w:t>
        </w:r>
        <w:r w:rsidR="00FD05A0" w:rsidRPr="530311D3">
          <w:rPr>
            <w:rFonts w:ascii="Times New Roman" w:eastAsiaTheme="majorEastAsia" w:hAnsi="Times New Roman" w:cs="Times New Roman"/>
            <w:sz w:val="24"/>
          </w:rPr>
          <w:t xml:space="preserve"> </w:t>
        </w:r>
      </w:ins>
      <w:commentRangeStart w:id="27"/>
      <w:r w:rsidRPr="530311D3">
        <w:rPr>
          <w:rFonts w:ascii="Times New Roman" w:eastAsiaTheme="majorEastAsia" w:hAnsi="Times New Roman" w:cs="Times New Roman"/>
          <w:sz w:val="24"/>
        </w:rPr>
        <w:t xml:space="preserve">või seaduse alusel antud õigusaktiga </w:t>
      </w:r>
      <w:commentRangeEnd w:id="27"/>
      <w:r w:rsidR="008714A8">
        <w:rPr>
          <w:rStyle w:val="Kommentaariviide"/>
        </w:rPr>
        <w:commentReference w:id="27"/>
      </w:r>
      <w:r w:rsidRPr="530311D3">
        <w:rPr>
          <w:rFonts w:ascii="Times New Roman" w:eastAsiaTheme="majorEastAsia" w:hAnsi="Times New Roman" w:cs="Times New Roman"/>
          <w:sz w:val="24"/>
        </w:rPr>
        <w:t>ei ole sätestatud teisiti.</w:t>
      </w:r>
    </w:p>
    <w:p w14:paraId="5CC0E2A2" w14:textId="4553C483" w:rsidR="530311D3" w:rsidRDefault="530311D3" w:rsidP="530311D3">
      <w:pPr>
        <w:spacing w:after="0" w:line="240" w:lineRule="auto"/>
        <w:rPr>
          <w:rFonts w:ascii="Times New Roman" w:eastAsiaTheme="majorEastAsia" w:hAnsi="Times New Roman" w:cs="Times New Roman"/>
          <w:sz w:val="24"/>
        </w:rPr>
      </w:pPr>
    </w:p>
    <w:p w14:paraId="6426C605" w14:textId="31D54042" w:rsidR="00F728BD" w:rsidRDefault="00C0101C" w:rsidP="530311D3">
      <w:pPr>
        <w:spacing w:after="0" w:line="240" w:lineRule="auto"/>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(4) </w:t>
      </w:r>
      <w:r w:rsidR="00222F27" w:rsidRPr="530311D3">
        <w:rPr>
          <w:rFonts w:ascii="Times New Roman" w:eastAsiaTheme="majorEastAsia" w:hAnsi="Times New Roman" w:cs="Times New Roman"/>
          <w:sz w:val="24"/>
        </w:rPr>
        <w:t>Käesolevas seaduses ettenähtud haldusmenetlusele kohaldatakse haldusmenetluse seaduse sätteid, arvestades käesoleva seaduse erisusi.</w:t>
      </w:r>
      <w:r w:rsidR="00146DC0" w:rsidRPr="530311D3">
        <w:rPr>
          <w:rFonts w:ascii="Times New Roman" w:eastAsiaTheme="majorEastAsia" w:hAnsi="Times New Roman" w:cs="Times New Roman"/>
          <w:sz w:val="24"/>
        </w:rPr>
        <w:t xml:space="preserve"> </w:t>
      </w:r>
    </w:p>
    <w:p w14:paraId="3DDA273B" w14:textId="77777777" w:rsidR="00F728BD" w:rsidRPr="003D31C4" w:rsidRDefault="00F728BD" w:rsidP="002E5C98">
      <w:pPr>
        <w:spacing w:after="0" w:line="240" w:lineRule="auto"/>
        <w:rPr>
          <w:rFonts w:ascii="Times New Roman" w:eastAsiaTheme="majorEastAsia" w:hAnsi="Times New Roman" w:cs="Times New Roman"/>
          <w:sz w:val="24"/>
        </w:rPr>
      </w:pPr>
    </w:p>
    <w:p w14:paraId="2EAFEE90" w14:textId="685E8FD8"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w:t>
      </w:r>
      <w:r w:rsidR="00C0101C" w:rsidRPr="530311D3">
        <w:rPr>
          <w:rFonts w:ascii="Times New Roman" w:eastAsiaTheme="majorEastAsia" w:hAnsi="Times New Roman" w:cs="Times New Roman"/>
          <w:sz w:val="24"/>
        </w:rPr>
        <w:t>5</w:t>
      </w:r>
      <w:r w:rsidRPr="530311D3">
        <w:rPr>
          <w:rFonts w:ascii="Times New Roman" w:eastAsiaTheme="majorEastAsia" w:hAnsi="Times New Roman" w:cs="Times New Roman"/>
          <w:sz w:val="24"/>
        </w:rPr>
        <w:t xml:space="preserve">) Käesolevas seaduses reguleeritud ettevõtja majandustegevuse alustamisele, teostamisele ja lõppemisele kohaldatakse majandustegevuse seadustiku üldosa seadust, </w:t>
      </w:r>
      <w:del w:id="28" w:author="Kärt Voor" w:date="2024-10-09T14:27:00Z">
        <w:r w:rsidRPr="530311D3" w:rsidDel="003A0DBC">
          <w:rPr>
            <w:rFonts w:ascii="Times New Roman" w:eastAsiaTheme="majorEastAsia" w:hAnsi="Times New Roman" w:cs="Times New Roman"/>
            <w:sz w:val="24"/>
          </w:rPr>
          <w:delText>võttes arvesse käesolevast seadusest tulenevaid</w:delText>
        </w:r>
      </w:del>
      <w:ins w:id="29" w:author="Kärt Voor" w:date="2024-10-09T14:27:00Z">
        <w:r w:rsidR="003A0DBC">
          <w:rPr>
            <w:rFonts w:ascii="Times New Roman" w:eastAsiaTheme="majorEastAsia" w:hAnsi="Times New Roman" w:cs="Times New Roman"/>
            <w:sz w:val="24"/>
          </w:rPr>
          <w:t xml:space="preserve"> arvestades käesoleva seaduse</w:t>
        </w:r>
      </w:ins>
      <w:r w:rsidRPr="530311D3">
        <w:rPr>
          <w:rFonts w:ascii="Times New Roman" w:eastAsiaTheme="majorEastAsia" w:hAnsi="Times New Roman" w:cs="Times New Roman"/>
          <w:sz w:val="24"/>
        </w:rPr>
        <w:t xml:space="preserve"> erisusi.</w:t>
      </w:r>
    </w:p>
    <w:p w14:paraId="2E5FD71E" w14:textId="77777777" w:rsidR="00222F27" w:rsidRPr="003D31C4" w:rsidRDefault="00222F27" w:rsidP="00712DA9">
      <w:pPr>
        <w:spacing w:after="0" w:line="240" w:lineRule="auto"/>
        <w:rPr>
          <w:rFonts w:ascii="Times New Roman" w:eastAsiaTheme="majorEastAsia" w:hAnsi="Times New Roman" w:cs="Times New Roman"/>
          <w:sz w:val="24"/>
        </w:rPr>
      </w:pPr>
    </w:p>
    <w:p w14:paraId="145DE478" w14:textId="525EE5FD" w:rsidR="0089178F" w:rsidRDefault="00222F27" w:rsidP="0089178F">
      <w:pPr>
        <w:spacing w:after="0" w:line="240" w:lineRule="auto"/>
        <w:rPr>
          <w:ins w:id="30" w:author="Kärt Voor" w:date="2024-10-09T14:37:00Z"/>
          <w:rFonts w:ascii="Times New Roman" w:eastAsiaTheme="majorEastAsia" w:hAnsi="Times New Roman" w:cs="Times New Roman"/>
          <w:sz w:val="24"/>
        </w:rPr>
      </w:pPr>
      <w:r w:rsidRPr="530311D3">
        <w:rPr>
          <w:rFonts w:ascii="Times New Roman" w:eastAsiaTheme="majorEastAsia" w:hAnsi="Times New Roman" w:cs="Times New Roman"/>
          <w:sz w:val="24"/>
        </w:rPr>
        <w:lastRenderedPageBreak/>
        <w:t>(</w:t>
      </w:r>
      <w:r w:rsidR="00C0101C" w:rsidRPr="530311D3">
        <w:rPr>
          <w:rFonts w:ascii="Times New Roman" w:eastAsiaTheme="majorEastAsia" w:hAnsi="Times New Roman" w:cs="Times New Roman"/>
          <w:sz w:val="24"/>
        </w:rPr>
        <w:t>6</w:t>
      </w:r>
      <w:r w:rsidRPr="530311D3">
        <w:rPr>
          <w:rFonts w:ascii="Times New Roman" w:eastAsiaTheme="majorEastAsia" w:hAnsi="Times New Roman" w:cs="Times New Roman"/>
          <w:sz w:val="24"/>
        </w:rPr>
        <w:t xml:space="preserve">) </w:t>
      </w:r>
      <w:r w:rsidR="00E92D11" w:rsidRPr="530311D3">
        <w:rPr>
          <w:rFonts w:ascii="Times New Roman" w:hAnsi="Times New Roman" w:cs="Times New Roman"/>
          <w:color w:val="202020"/>
          <w:sz w:val="24"/>
          <w:shd w:val="clear" w:color="auto" w:fill="FFFFFF"/>
        </w:rPr>
        <w:t>Käesolevas seaduses reguleeritud kosmoseobjektile kohaldatakse toote nõuetele vastavuse seadust</w:t>
      </w:r>
      <w:r w:rsidR="00555BDE" w:rsidRPr="530311D3">
        <w:rPr>
          <w:rFonts w:ascii="Times New Roman" w:hAnsi="Times New Roman" w:cs="Times New Roman"/>
          <w:color w:val="202020"/>
          <w:sz w:val="24"/>
          <w:shd w:val="clear" w:color="auto" w:fill="FFFFFF"/>
        </w:rPr>
        <w:t xml:space="preserve">, </w:t>
      </w:r>
      <w:del w:id="31" w:author="Kärt Voor" w:date="2024-10-09T14:27:00Z">
        <w:r w:rsidR="00555BDE" w:rsidRPr="530311D3" w:rsidDel="003A0DBC">
          <w:rPr>
            <w:rFonts w:ascii="Times New Roman" w:hAnsi="Times New Roman" w:cs="Times New Roman"/>
            <w:color w:val="202020"/>
            <w:sz w:val="24"/>
            <w:shd w:val="clear" w:color="auto" w:fill="FFFFFF"/>
          </w:rPr>
          <w:delText>võttes arvesse</w:delText>
        </w:r>
        <w:r w:rsidR="00E92D11" w:rsidRPr="530311D3" w:rsidDel="003A0DBC">
          <w:rPr>
            <w:rFonts w:ascii="Times New Roman" w:hAnsi="Times New Roman" w:cs="Times New Roman"/>
            <w:color w:val="202020"/>
            <w:sz w:val="24"/>
            <w:shd w:val="clear" w:color="auto" w:fill="FFFFFF"/>
          </w:rPr>
          <w:delText xml:space="preserve"> käesolevast seadusest tuleneva</w:delText>
        </w:r>
        <w:r w:rsidR="00555BDE" w:rsidRPr="530311D3" w:rsidDel="003A0DBC">
          <w:rPr>
            <w:rFonts w:ascii="Times New Roman" w:hAnsi="Times New Roman" w:cs="Times New Roman"/>
            <w:color w:val="202020"/>
            <w:sz w:val="24"/>
            <w:shd w:val="clear" w:color="auto" w:fill="FFFFFF"/>
          </w:rPr>
          <w:delText>id</w:delText>
        </w:r>
      </w:del>
      <w:ins w:id="32" w:author="Kärt Voor" w:date="2024-10-09T14:27:00Z">
        <w:r w:rsidR="003A0DBC">
          <w:rPr>
            <w:rFonts w:ascii="Times New Roman" w:hAnsi="Times New Roman" w:cs="Times New Roman"/>
            <w:color w:val="202020"/>
            <w:sz w:val="24"/>
            <w:shd w:val="clear" w:color="auto" w:fill="FFFFFF"/>
          </w:rPr>
          <w:t>arvestades käesol</w:t>
        </w:r>
      </w:ins>
      <w:ins w:id="33" w:author="Kärt Voor" w:date="2024-10-09T14:28:00Z">
        <w:r w:rsidR="003A0DBC">
          <w:rPr>
            <w:rFonts w:ascii="Times New Roman" w:hAnsi="Times New Roman" w:cs="Times New Roman"/>
            <w:color w:val="202020"/>
            <w:sz w:val="24"/>
            <w:shd w:val="clear" w:color="auto" w:fill="FFFFFF"/>
          </w:rPr>
          <w:t>eva seaduse</w:t>
        </w:r>
      </w:ins>
      <w:r w:rsidR="00E92D11" w:rsidRPr="530311D3">
        <w:rPr>
          <w:rFonts w:ascii="Times New Roman" w:hAnsi="Times New Roman" w:cs="Times New Roman"/>
          <w:color w:val="202020"/>
          <w:sz w:val="24"/>
          <w:shd w:val="clear" w:color="auto" w:fill="FFFFFF"/>
        </w:rPr>
        <w:t xml:space="preserve"> erisus</w:t>
      </w:r>
      <w:r w:rsidR="00555BDE" w:rsidRPr="530311D3">
        <w:rPr>
          <w:rFonts w:ascii="Times New Roman" w:hAnsi="Times New Roman" w:cs="Times New Roman"/>
          <w:color w:val="202020"/>
          <w:sz w:val="24"/>
          <w:shd w:val="clear" w:color="auto" w:fill="FFFFFF"/>
        </w:rPr>
        <w:t>i</w:t>
      </w:r>
      <w:r w:rsidR="00E92D11" w:rsidRPr="530311D3">
        <w:rPr>
          <w:rFonts w:ascii="Times New Roman" w:eastAsiaTheme="majorEastAsia" w:hAnsi="Times New Roman" w:cs="Times New Roman"/>
          <w:sz w:val="24"/>
        </w:rPr>
        <w:t>.</w:t>
      </w:r>
      <w:r w:rsidR="00146DC0" w:rsidRPr="530311D3">
        <w:rPr>
          <w:rFonts w:ascii="Times New Roman" w:eastAsiaTheme="majorEastAsia" w:hAnsi="Times New Roman" w:cs="Times New Roman"/>
          <w:sz w:val="24"/>
        </w:rPr>
        <w:t xml:space="preserve"> </w:t>
      </w:r>
    </w:p>
    <w:p w14:paraId="67BD8A62" w14:textId="77777777" w:rsidR="00FD05A0" w:rsidRDefault="00FD05A0" w:rsidP="0089178F">
      <w:pPr>
        <w:spacing w:after="0" w:line="240" w:lineRule="auto"/>
        <w:rPr>
          <w:rFonts w:ascii="Times New Roman" w:eastAsiaTheme="majorEastAsia" w:hAnsi="Times New Roman" w:cs="Times New Roman"/>
          <w:sz w:val="24"/>
        </w:rPr>
      </w:pPr>
    </w:p>
    <w:p w14:paraId="5076E155" w14:textId="211DEEC6" w:rsidR="00222F27" w:rsidRPr="0089178F" w:rsidRDefault="00222F27" w:rsidP="0089178F">
      <w:pPr>
        <w:spacing w:after="0" w:line="240" w:lineRule="auto"/>
        <w:rPr>
          <w:rFonts w:ascii="Times New Roman" w:eastAsiaTheme="majorEastAsia" w:hAnsi="Times New Roman" w:cs="Times New Roman"/>
          <w:sz w:val="24"/>
        </w:rPr>
      </w:pPr>
      <w:r w:rsidRPr="00ED6916">
        <w:rPr>
          <w:rFonts w:ascii="Times New Roman" w:eastAsia="Calibri Light" w:hAnsi="Times New Roman" w:cs="Times New Roman"/>
          <w:b/>
          <w:bCs/>
          <w:sz w:val="24"/>
        </w:rPr>
        <w:t>§ 3. Pädeva asutuse ülesanded</w:t>
      </w:r>
      <w:r w:rsidRPr="00851347">
        <w:rPr>
          <w:rFonts w:ascii="Times New Roman" w:eastAsia="Calibri Light" w:hAnsi="Times New Roman" w:cs="Times New Roman"/>
          <w:b/>
          <w:bCs/>
          <w:sz w:val="24"/>
        </w:rPr>
        <w:t xml:space="preserve"> </w:t>
      </w:r>
    </w:p>
    <w:p w14:paraId="3AC5B702" w14:textId="77777777" w:rsidR="00965DE1" w:rsidRPr="00851347" w:rsidRDefault="00965DE1" w:rsidP="00867B17">
      <w:pPr>
        <w:spacing w:after="0" w:line="240" w:lineRule="auto"/>
        <w:rPr>
          <w:rFonts w:ascii="Times New Roman" w:eastAsia="Calibri Light" w:hAnsi="Times New Roman" w:cs="Times New Roman"/>
          <w:b/>
          <w:sz w:val="24"/>
        </w:rPr>
      </w:pPr>
    </w:p>
    <w:p w14:paraId="7BAF5763" w14:textId="77777777" w:rsidR="00222F27" w:rsidRPr="00851347"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Kosmosetegevuse valdkonnas on pädev asutus Tarbijakaitse ja Tehnilise Järelevalve Amet (edaspidi </w:t>
      </w:r>
      <w:r w:rsidRPr="530311D3">
        <w:rPr>
          <w:rFonts w:ascii="Times New Roman" w:eastAsiaTheme="majorEastAsia" w:hAnsi="Times New Roman" w:cs="Times New Roman"/>
          <w:i/>
          <w:iCs/>
          <w:sz w:val="24"/>
        </w:rPr>
        <w:t>pädev asutus</w:t>
      </w:r>
      <w:r w:rsidRPr="530311D3">
        <w:rPr>
          <w:rFonts w:ascii="Times New Roman" w:eastAsiaTheme="majorEastAsia" w:hAnsi="Times New Roman" w:cs="Times New Roman"/>
          <w:sz w:val="24"/>
        </w:rPr>
        <w:t>), kes:</w:t>
      </w:r>
    </w:p>
    <w:p w14:paraId="10B8652F" w14:textId="21887423" w:rsidR="00222F27" w:rsidRPr="00851347" w:rsidRDefault="00222F27"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 xml:space="preserve">1) otsustab käesolevas seaduses sätestatud lubade andmise, </w:t>
      </w:r>
      <w:commentRangeStart w:id="34"/>
      <w:ins w:id="35" w:author="Kärt Voor" w:date="2024-10-09T15:26:00Z">
        <w:r w:rsidR="00ED6916">
          <w:rPr>
            <w:rFonts w:ascii="Times New Roman" w:eastAsia="Calibri" w:hAnsi="Times New Roman" w:cs="Times New Roman"/>
            <w:sz w:val="24"/>
          </w:rPr>
          <w:t xml:space="preserve">andmisest keeldumise, </w:t>
        </w:r>
      </w:ins>
      <w:commentRangeEnd w:id="34"/>
      <w:ins w:id="36" w:author="Kärt Voor" w:date="2024-10-09T15:27:00Z">
        <w:r w:rsidR="00ED6916">
          <w:rPr>
            <w:rStyle w:val="Kommentaariviide"/>
          </w:rPr>
          <w:commentReference w:id="34"/>
        </w:r>
      </w:ins>
      <w:r w:rsidRPr="530311D3">
        <w:rPr>
          <w:rFonts w:ascii="Times New Roman" w:eastAsia="Calibri" w:hAnsi="Times New Roman" w:cs="Times New Roman"/>
          <w:sz w:val="24"/>
        </w:rPr>
        <w:t xml:space="preserve">muutmise, </w:t>
      </w:r>
      <w:r w:rsidR="00FA126F" w:rsidRPr="530311D3">
        <w:rPr>
          <w:rFonts w:ascii="Times New Roman" w:eastAsia="Calibri" w:hAnsi="Times New Roman" w:cs="Times New Roman"/>
          <w:sz w:val="24"/>
        </w:rPr>
        <w:t xml:space="preserve">kehtivuse </w:t>
      </w:r>
      <w:r w:rsidRPr="530311D3">
        <w:rPr>
          <w:rFonts w:ascii="Times New Roman" w:eastAsia="Calibri" w:hAnsi="Times New Roman" w:cs="Times New Roman"/>
          <w:sz w:val="24"/>
        </w:rPr>
        <w:t xml:space="preserve">peatamise ja kehtetuks tunnistamise; </w:t>
      </w:r>
    </w:p>
    <w:p w14:paraId="0D0E6510" w14:textId="2710CE4A" w:rsidR="00222F27" w:rsidRPr="00851347" w:rsidRDefault="00222F27"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 xml:space="preserve">2) annab käesolevas seaduses sätestatud </w:t>
      </w:r>
      <w:r w:rsidR="002B545C" w:rsidRPr="530311D3">
        <w:rPr>
          <w:rFonts w:ascii="Times New Roman" w:eastAsiaTheme="majorEastAsia" w:hAnsi="Times New Roman" w:cs="Times New Roman"/>
          <w:sz w:val="24"/>
        </w:rPr>
        <w:t>kooskõlastusi</w:t>
      </w:r>
      <w:r w:rsidRPr="530311D3">
        <w:rPr>
          <w:rFonts w:ascii="Times New Roman" w:eastAsia="Calibri" w:hAnsi="Times New Roman" w:cs="Times New Roman"/>
          <w:sz w:val="24"/>
        </w:rPr>
        <w:t xml:space="preserve">; </w:t>
      </w:r>
    </w:p>
    <w:p w14:paraId="7C47D7FF" w14:textId="17452CA2" w:rsidR="00222F27" w:rsidRPr="003D31C4" w:rsidRDefault="00222F27"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 xml:space="preserve">3) </w:t>
      </w:r>
      <w:del w:id="37" w:author="Kärt Voor" w:date="2024-10-09T15:29:00Z">
        <w:r w:rsidRPr="530311D3" w:rsidDel="00ED6916">
          <w:rPr>
            <w:rFonts w:ascii="Times New Roman" w:eastAsia="Calibri" w:hAnsi="Times New Roman" w:cs="Times New Roman"/>
            <w:sz w:val="24"/>
          </w:rPr>
          <w:delText xml:space="preserve">peab </w:delText>
        </w:r>
      </w:del>
      <w:ins w:id="38" w:author="Kärt Voor" w:date="2024-10-09T15:29:00Z">
        <w:r w:rsidR="00ED6916">
          <w:rPr>
            <w:rFonts w:ascii="Times New Roman" w:eastAsia="Calibri" w:hAnsi="Times New Roman" w:cs="Times New Roman"/>
            <w:sz w:val="24"/>
          </w:rPr>
          <w:t>on</w:t>
        </w:r>
        <w:r w:rsidR="00ED6916" w:rsidRPr="530311D3">
          <w:rPr>
            <w:rFonts w:ascii="Times New Roman" w:eastAsia="Calibri" w:hAnsi="Times New Roman" w:cs="Times New Roman"/>
            <w:sz w:val="24"/>
          </w:rPr>
          <w:t xml:space="preserve"> </w:t>
        </w:r>
      </w:ins>
      <w:r w:rsidR="00F17C35" w:rsidRPr="530311D3">
        <w:rPr>
          <w:rFonts w:ascii="Times New Roman" w:eastAsia="Calibri" w:hAnsi="Times New Roman" w:cs="Times New Roman"/>
          <w:sz w:val="24"/>
        </w:rPr>
        <w:t>k</w:t>
      </w:r>
      <w:r w:rsidR="00084AAA" w:rsidRPr="530311D3">
        <w:rPr>
          <w:rFonts w:ascii="Times New Roman" w:eastAsia="Calibri" w:hAnsi="Times New Roman" w:cs="Times New Roman"/>
          <w:sz w:val="24"/>
        </w:rPr>
        <w:t xml:space="preserve">osmoseobjektide ja kosmosetegevuslubade </w:t>
      </w:r>
      <w:r w:rsidRPr="530311D3">
        <w:rPr>
          <w:rFonts w:ascii="Times New Roman" w:eastAsia="Calibri" w:hAnsi="Times New Roman" w:cs="Times New Roman"/>
          <w:sz w:val="24"/>
        </w:rPr>
        <w:t>registri</w:t>
      </w:r>
      <w:del w:id="39" w:author="Kärt Voor" w:date="2024-10-09T15:29:00Z">
        <w:r w:rsidRPr="530311D3" w:rsidDel="00ED6916">
          <w:rPr>
            <w:rFonts w:ascii="Times New Roman" w:eastAsia="Calibri" w:hAnsi="Times New Roman" w:cs="Times New Roman"/>
            <w:sz w:val="24"/>
          </w:rPr>
          <w:delText>t</w:delText>
        </w:r>
      </w:del>
      <w:ins w:id="40" w:author="Kärt Voor" w:date="2024-10-09T15:29:00Z">
        <w:r w:rsidR="00ED6916">
          <w:rPr>
            <w:rFonts w:ascii="Times New Roman" w:eastAsia="Calibri" w:hAnsi="Times New Roman" w:cs="Times New Roman"/>
            <w:sz w:val="24"/>
          </w:rPr>
          <w:t xml:space="preserve"> vastutav töötleja</w:t>
        </w:r>
      </w:ins>
      <w:r w:rsidR="00FA126F" w:rsidRPr="530311D3">
        <w:rPr>
          <w:rFonts w:ascii="Times New Roman" w:eastAsia="Calibri" w:hAnsi="Times New Roman" w:cs="Times New Roman"/>
          <w:sz w:val="24"/>
        </w:rPr>
        <w:t xml:space="preserve">, </w:t>
      </w:r>
      <w:commentRangeStart w:id="41"/>
      <w:r w:rsidR="005E3A9C" w:rsidRPr="530311D3">
        <w:rPr>
          <w:rFonts w:ascii="Times New Roman" w:eastAsia="Calibri" w:hAnsi="Times New Roman" w:cs="Times New Roman"/>
          <w:sz w:val="24"/>
        </w:rPr>
        <w:t xml:space="preserve">registreerib </w:t>
      </w:r>
      <w:commentRangeEnd w:id="41"/>
      <w:r w:rsidR="00ED6916">
        <w:rPr>
          <w:rStyle w:val="Kommentaariviide"/>
        </w:rPr>
        <w:commentReference w:id="41"/>
      </w:r>
      <w:r w:rsidRPr="530311D3">
        <w:rPr>
          <w:rFonts w:ascii="Times New Roman" w:eastAsia="Calibri" w:hAnsi="Times New Roman" w:cs="Times New Roman"/>
          <w:sz w:val="24"/>
        </w:rPr>
        <w:t xml:space="preserve">ja tagab registriandmete kaitse, säilimise ning arhiveerimise; </w:t>
      </w:r>
    </w:p>
    <w:p w14:paraId="1E16B50B" w14:textId="7CACD6AC" w:rsidR="00222F27" w:rsidRPr="003D31C4" w:rsidRDefault="00FA126F"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4</w:t>
      </w:r>
      <w:r w:rsidR="00222F27" w:rsidRPr="530311D3">
        <w:rPr>
          <w:rFonts w:ascii="Times New Roman" w:eastAsia="Calibri" w:hAnsi="Times New Roman" w:cs="Times New Roman"/>
          <w:sz w:val="24"/>
        </w:rPr>
        <w:t xml:space="preserve">) kontrollib kosmosetegevuse ja kosmoseobjekti üleandmisega ja lõpetamisega seonduvat; </w:t>
      </w:r>
    </w:p>
    <w:p w14:paraId="682C3418" w14:textId="0A892FCD" w:rsidR="00222F27" w:rsidRPr="003D31C4" w:rsidRDefault="00FA126F"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5</w:t>
      </w:r>
      <w:r w:rsidR="00222F27" w:rsidRPr="530311D3">
        <w:rPr>
          <w:rFonts w:ascii="Times New Roman" w:eastAsia="Calibri" w:hAnsi="Times New Roman" w:cs="Times New Roman"/>
          <w:sz w:val="24"/>
        </w:rPr>
        <w:t xml:space="preserve">) </w:t>
      </w:r>
      <w:r w:rsidR="002B545C" w:rsidRPr="530311D3">
        <w:rPr>
          <w:rFonts w:ascii="Times New Roman" w:eastAsia="Calibri" w:hAnsi="Times New Roman" w:cs="Times New Roman"/>
          <w:sz w:val="24"/>
        </w:rPr>
        <w:t xml:space="preserve">teeb </w:t>
      </w:r>
      <w:r w:rsidR="00222F27" w:rsidRPr="530311D3">
        <w:rPr>
          <w:rFonts w:ascii="Times New Roman" w:eastAsia="Calibri" w:hAnsi="Times New Roman" w:cs="Times New Roman"/>
          <w:sz w:val="24"/>
        </w:rPr>
        <w:t>riiklikku järelevalvet käesolevas seaduses ja selle alusel kehtestatud õigusaktides sätestatud nõuete täitmise üle;</w:t>
      </w:r>
      <w:r w:rsidR="00146DC0" w:rsidRPr="530311D3">
        <w:rPr>
          <w:rFonts w:ascii="Times New Roman" w:eastAsia="Calibri" w:hAnsi="Times New Roman" w:cs="Times New Roman"/>
          <w:sz w:val="24"/>
        </w:rPr>
        <w:t xml:space="preserve"> </w:t>
      </w:r>
    </w:p>
    <w:p w14:paraId="02D77967" w14:textId="5F9E3957" w:rsidR="00222F27" w:rsidRPr="003D31C4" w:rsidRDefault="00FA126F" w:rsidP="530311D3">
      <w:pPr>
        <w:spacing w:after="0" w:line="240" w:lineRule="auto"/>
        <w:jc w:val="both"/>
        <w:rPr>
          <w:rFonts w:ascii="Times New Roman" w:eastAsia="Calibri" w:hAnsi="Times New Roman" w:cs="Times New Roman"/>
          <w:color w:val="FF0000"/>
          <w:sz w:val="24"/>
        </w:rPr>
      </w:pPr>
      <w:r w:rsidRPr="530311D3">
        <w:rPr>
          <w:rFonts w:ascii="Times New Roman" w:eastAsia="Calibri" w:hAnsi="Times New Roman" w:cs="Times New Roman"/>
          <w:sz w:val="24"/>
        </w:rPr>
        <w:t>6</w:t>
      </w:r>
      <w:r w:rsidR="00222F27" w:rsidRPr="530311D3">
        <w:rPr>
          <w:rFonts w:ascii="Times New Roman" w:eastAsia="Calibri" w:hAnsi="Times New Roman" w:cs="Times New Roman"/>
          <w:sz w:val="24"/>
        </w:rPr>
        <w:t xml:space="preserve">) korraldab </w:t>
      </w:r>
      <w:r w:rsidR="001C2775" w:rsidRPr="530311D3">
        <w:rPr>
          <w:rFonts w:ascii="Times New Roman" w:eastAsia="Calibri" w:hAnsi="Times New Roman" w:cs="Times New Roman"/>
          <w:sz w:val="24"/>
        </w:rPr>
        <w:t xml:space="preserve">Maa orbiidile või sellest kaugemale </w:t>
      </w:r>
      <w:r w:rsidR="00222F27" w:rsidRPr="530311D3">
        <w:rPr>
          <w:rFonts w:ascii="Times New Roman" w:eastAsia="Calibri" w:hAnsi="Times New Roman" w:cs="Times New Roman"/>
          <w:sz w:val="24"/>
        </w:rPr>
        <w:t>lennutatud kosmoseobjektide kohta teabe kogumist ja edastamist Välisministeeriumile</w:t>
      </w:r>
      <w:r w:rsidR="00652E4D" w:rsidRPr="530311D3">
        <w:rPr>
          <w:rFonts w:ascii="Times New Roman" w:eastAsia="Calibri" w:hAnsi="Times New Roman" w:cs="Times New Roman"/>
          <w:sz w:val="24"/>
        </w:rPr>
        <w:t>;</w:t>
      </w:r>
    </w:p>
    <w:p w14:paraId="592B7261" w14:textId="2AE5452D" w:rsidR="00DA4E52" w:rsidRDefault="00FA126F"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7</w:t>
      </w:r>
      <w:r w:rsidR="00222F27" w:rsidRPr="530311D3">
        <w:rPr>
          <w:rFonts w:ascii="Times New Roman" w:eastAsia="Calibri" w:hAnsi="Times New Roman" w:cs="Times New Roman"/>
          <w:sz w:val="24"/>
        </w:rPr>
        <w:t xml:space="preserve">) täidab muid käesolevast seadusest ja selle alusel </w:t>
      </w:r>
      <w:r w:rsidR="00222F27" w:rsidRPr="530311D3">
        <w:rPr>
          <w:rFonts w:ascii="Times New Roman" w:hAnsi="Times New Roman" w:cs="Times New Roman"/>
          <w:sz w:val="24"/>
        </w:rPr>
        <w:t xml:space="preserve">kehtestatud </w:t>
      </w:r>
      <w:r w:rsidR="00222F27" w:rsidRPr="530311D3">
        <w:rPr>
          <w:rFonts w:ascii="Times New Roman" w:eastAsia="Calibri" w:hAnsi="Times New Roman" w:cs="Times New Roman"/>
          <w:sz w:val="24"/>
        </w:rPr>
        <w:t>õigusaktidest tulenevaid ülesandeid.</w:t>
      </w:r>
      <w:r w:rsidR="00146DC0" w:rsidRPr="530311D3">
        <w:rPr>
          <w:rFonts w:ascii="Times New Roman" w:eastAsia="Calibri" w:hAnsi="Times New Roman" w:cs="Times New Roman"/>
          <w:sz w:val="24"/>
        </w:rPr>
        <w:t xml:space="preserve"> </w:t>
      </w:r>
    </w:p>
    <w:p w14:paraId="49739ED7" w14:textId="77777777" w:rsidR="008B70FD" w:rsidRDefault="008B70FD" w:rsidP="530311D3">
      <w:pPr>
        <w:spacing w:after="0" w:line="240" w:lineRule="auto"/>
        <w:jc w:val="both"/>
        <w:rPr>
          <w:rFonts w:ascii="Times New Roman" w:eastAsia="Calibri" w:hAnsi="Times New Roman" w:cs="Times New Roman"/>
          <w:sz w:val="24"/>
        </w:rPr>
      </w:pPr>
    </w:p>
    <w:p w14:paraId="39666D50" w14:textId="56619CC0" w:rsidR="00222F27" w:rsidRDefault="00222F27" w:rsidP="00867B17">
      <w:pPr>
        <w:spacing w:after="0" w:line="240" w:lineRule="auto"/>
        <w:rPr>
          <w:rFonts w:ascii="Times New Roman" w:eastAsia="Calibri Light" w:hAnsi="Times New Roman" w:cs="Times New Roman"/>
          <w:b/>
          <w:bCs/>
          <w:sz w:val="24"/>
        </w:rPr>
      </w:pPr>
      <w:commentRangeStart w:id="42"/>
      <w:r w:rsidRPr="003D31C4">
        <w:rPr>
          <w:rFonts w:ascii="Times New Roman" w:eastAsia="Calibri Light" w:hAnsi="Times New Roman" w:cs="Times New Roman"/>
          <w:b/>
          <w:bCs/>
          <w:sz w:val="24"/>
        </w:rPr>
        <w:t>§ 4. Terminid</w:t>
      </w:r>
      <w:r w:rsidR="00392DB6">
        <w:rPr>
          <w:rFonts w:ascii="Times New Roman" w:eastAsia="Calibri Light" w:hAnsi="Times New Roman" w:cs="Times New Roman"/>
          <w:b/>
          <w:bCs/>
          <w:sz w:val="24"/>
        </w:rPr>
        <w:t xml:space="preserve"> </w:t>
      </w:r>
      <w:commentRangeEnd w:id="42"/>
      <w:r w:rsidR="00B371B0">
        <w:rPr>
          <w:rStyle w:val="Kommentaariviide"/>
        </w:rPr>
        <w:commentReference w:id="42"/>
      </w:r>
    </w:p>
    <w:p w14:paraId="2AB8E850" w14:textId="77777777" w:rsidR="005E3A9C" w:rsidRPr="003D31C4" w:rsidRDefault="005E3A9C" w:rsidP="00867B17">
      <w:pPr>
        <w:spacing w:after="0" w:line="240" w:lineRule="auto"/>
        <w:rPr>
          <w:rFonts w:ascii="Times New Roman" w:hAnsi="Times New Roman" w:cs="Times New Roman"/>
          <w:sz w:val="24"/>
        </w:rPr>
      </w:pPr>
    </w:p>
    <w:p w14:paraId="065C181B" w14:textId="1F42B7AC" w:rsidR="008B70FD" w:rsidRDefault="00222F27" w:rsidP="530311D3">
      <w:pPr>
        <w:spacing w:after="0" w:line="240" w:lineRule="auto"/>
        <w:jc w:val="both"/>
        <w:rPr>
          <w:rFonts w:ascii="Times New Roman" w:hAnsi="Times New Roman" w:cs="Times New Roman"/>
          <w:sz w:val="24"/>
        </w:rPr>
      </w:pPr>
      <w:r w:rsidRPr="530311D3">
        <w:rPr>
          <w:rFonts w:ascii="Times New Roman" w:eastAsia="Calibri Light" w:hAnsi="Times New Roman" w:cs="Times New Roman"/>
          <w:sz w:val="24"/>
        </w:rPr>
        <w:t>Käesolevas seaduses kasutatakse termineid järgmises tähenduses:</w:t>
      </w:r>
    </w:p>
    <w:p w14:paraId="24EF2D53" w14:textId="2C58980C" w:rsidR="00222F27" w:rsidRPr="008B70FD" w:rsidRDefault="00222F27" w:rsidP="530311D3">
      <w:pPr>
        <w:spacing w:after="0" w:line="240" w:lineRule="auto"/>
        <w:jc w:val="both"/>
        <w:rPr>
          <w:rFonts w:ascii="Times New Roman" w:hAnsi="Times New Roman" w:cs="Times New Roman"/>
          <w:sz w:val="24"/>
        </w:rPr>
      </w:pPr>
      <w:r w:rsidRPr="530311D3">
        <w:rPr>
          <w:rFonts w:ascii="Times New Roman" w:eastAsia="Calibri Light" w:hAnsi="Times New Roman" w:cs="Times New Roman"/>
          <w:sz w:val="24"/>
        </w:rPr>
        <w:t>1) kosmosetegevus on kosmoseobjekti lennutamine Maa orbiidile või sellest kaugemale, kosmoseobjekti käitamine nii kosmoses kui ka Maa peal, kosmoseobjekti juhtimine, kosmoseobjekti tegevuse lõpetamine</w:t>
      </w:r>
      <w:r w:rsidR="00FD5DF1" w:rsidRPr="530311D3">
        <w:rPr>
          <w:rFonts w:ascii="Times New Roman" w:eastAsia="Calibri Light" w:hAnsi="Times New Roman" w:cs="Times New Roman"/>
          <w:sz w:val="24"/>
        </w:rPr>
        <w:t xml:space="preserve"> ja</w:t>
      </w:r>
      <w:r w:rsidRPr="530311D3">
        <w:rPr>
          <w:rFonts w:ascii="Times New Roman" w:eastAsia="Calibri Light" w:hAnsi="Times New Roman" w:cs="Times New Roman"/>
          <w:sz w:val="24"/>
        </w:rPr>
        <w:t xml:space="preserve"> Maale tagas</w:t>
      </w:r>
      <w:r w:rsidR="3909B9CA" w:rsidRPr="530311D3">
        <w:rPr>
          <w:rFonts w:ascii="Times New Roman" w:eastAsia="Calibri Light" w:hAnsi="Times New Roman" w:cs="Times New Roman"/>
          <w:sz w:val="24"/>
        </w:rPr>
        <w:t>itoomine</w:t>
      </w:r>
      <w:r w:rsidR="0056720C" w:rsidRPr="530311D3">
        <w:rPr>
          <w:rFonts w:ascii="Times New Roman" w:eastAsia="Calibri Light" w:hAnsi="Times New Roman" w:cs="Times New Roman"/>
          <w:sz w:val="24"/>
        </w:rPr>
        <w:t>,</w:t>
      </w:r>
      <w:r w:rsidRPr="530311D3">
        <w:rPr>
          <w:rFonts w:ascii="Times New Roman" w:eastAsia="Calibri Light" w:hAnsi="Times New Roman" w:cs="Times New Roman"/>
          <w:sz w:val="24"/>
        </w:rPr>
        <w:t xml:space="preserve"> eel</w:t>
      </w:r>
      <w:r w:rsidR="00FD5DF1" w:rsidRPr="530311D3">
        <w:rPr>
          <w:rFonts w:ascii="Times New Roman" w:eastAsia="Calibri Light" w:hAnsi="Times New Roman" w:cs="Times New Roman"/>
          <w:sz w:val="24"/>
        </w:rPr>
        <w:t>nimetat</w:t>
      </w:r>
      <w:r w:rsidRPr="530311D3">
        <w:rPr>
          <w:rFonts w:ascii="Times New Roman" w:eastAsia="Calibri Light" w:hAnsi="Times New Roman" w:cs="Times New Roman"/>
          <w:sz w:val="24"/>
        </w:rPr>
        <w:t xml:space="preserve">uga seotud tegevused ning </w:t>
      </w:r>
      <w:commentRangeStart w:id="43"/>
      <w:r w:rsidRPr="530311D3">
        <w:rPr>
          <w:rFonts w:ascii="Times New Roman" w:eastAsia="Calibri Light" w:hAnsi="Times New Roman" w:cs="Times New Roman"/>
          <w:sz w:val="24"/>
        </w:rPr>
        <w:t>kosmoseprügi vältimise, vähendamise ja kõrvaldamise</w:t>
      </w:r>
      <w:r w:rsidR="00FD5DF1" w:rsidRPr="530311D3">
        <w:rPr>
          <w:rFonts w:ascii="Times New Roman" w:eastAsia="Calibri Light" w:hAnsi="Times New Roman" w:cs="Times New Roman"/>
          <w:sz w:val="24"/>
        </w:rPr>
        <w:t xml:space="preserve"> eesmärgiga</w:t>
      </w:r>
      <w:r w:rsidRPr="530311D3">
        <w:rPr>
          <w:rFonts w:ascii="Times New Roman" w:eastAsia="Calibri Light" w:hAnsi="Times New Roman" w:cs="Times New Roman"/>
          <w:sz w:val="24"/>
        </w:rPr>
        <w:t xml:space="preserve"> tegevus </w:t>
      </w:r>
      <w:commentRangeEnd w:id="43"/>
      <w:r w:rsidR="00600D72">
        <w:rPr>
          <w:rStyle w:val="Kommentaariviide"/>
        </w:rPr>
        <w:commentReference w:id="43"/>
      </w:r>
      <w:r w:rsidR="00723BFB" w:rsidRPr="530311D3">
        <w:rPr>
          <w:rFonts w:ascii="Times New Roman" w:eastAsia="Calibri Light" w:hAnsi="Times New Roman" w:cs="Times New Roman"/>
          <w:sz w:val="24"/>
        </w:rPr>
        <w:t>Maa orbiidil või sellest kaugemal</w:t>
      </w:r>
      <w:r w:rsidRPr="530311D3">
        <w:rPr>
          <w:rFonts w:ascii="Times New Roman" w:eastAsia="Calibri Light" w:hAnsi="Times New Roman" w:cs="Times New Roman"/>
          <w:sz w:val="24"/>
        </w:rPr>
        <w:t>;</w:t>
      </w:r>
      <w:r w:rsidR="0063374F" w:rsidRPr="530311D3">
        <w:rPr>
          <w:rFonts w:ascii="Times New Roman" w:eastAsia="Calibri Light" w:hAnsi="Times New Roman" w:cs="Times New Roman"/>
          <w:sz w:val="24"/>
        </w:rPr>
        <w:t xml:space="preserve"> </w:t>
      </w:r>
    </w:p>
    <w:p w14:paraId="06AA9F53" w14:textId="149D7C3D" w:rsidR="00222F27" w:rsidRPr="003D31C4" w:rsidRDefault="00222F27"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2) kosmoseobjekt on mis tahes objekt, mis on lennutatud või mida plaanitakse lennutada Maa orbiidile või sellest kaugemale</w:t>
      </w:r>
      <w:r w:rsidR="00FD5DF1" w:rsidRPr="530311D3">
        <w:rPr>
          <w:rFonts w:ascii="Times New Roman" w:eastAsia="Calibri Light" w:hAnsi="Times New Roman" w:cs="Times New Roman"/>
          <w:sz w:val="24"/>
        </w:rPr>
        <w:t>,</w:t>
      </w:r>
      <w:r w:rsidRPr="530311D3">
        <w:rPr>
          <w:rFonts w:ascii="Times New Roman" w:eastAsia="Calibri Light" w:hAnsi="Times New Roman" w:cs="Times New Roman"/>
          <w:sz w:val="24"/>
        </w:rPr>
        <w:t xml:space="preserve"> ja sellise objekti füüsilised alamsüsteemid või last</w:t>
      </w:r>
      <w:r w:rsidR="00FE1D3E" w:rsidRPr="530311D3">
        <w:rPr>
          <w:rFonts w:ascii="Times New Roman" w:eastAsia="Calibri Light" w:hAnsi="Times New Roman" w:cs="Times New Roman"/>
          <w:sz w:val="24"/>
        </w:rPr>
        <w:t>;</w:t>
      </w:r>
      <w:r w:rsidR="00760869" w:rsidRPr="530311D3">
        <w:rPr>
          <w:rFonts w:ascii="Times New Roman" w:eastAsia="Calibri Light" w:hAnsi="Times New Roman" w:cs="Times New Roman"/>
          <w:sz w:val="24"/>
        </w:rPr>
        <w:t xml:space="preserve"> </w:t>
      </w:r>
    </w:p>
    <w:p w14:paraId="5AAEE248" w14:textId="0E867488" w:rsidR="00222F27" w:rsidRPr="003D31C4" w:rsidRDefault="00222F27" w:rsidP="530311D3">
      <w:pPr>
        <w:spacing w:after="0" w:line="240" w:lineRule="auto"/>
        <w:jc w:val="both"/>
        <w:rPr>
          <w:rFonts w:ascii="Times New Roman" w:eastAsia="Calibri Light" w:hAnsi="Times New Roman" w:cs="Times New Roman"/>
          <w:color w:val="FF0000"/>
          <w:sz w:val="24"/>
        </w:rPr>
      </w:pPr>
      <w:r w:rsidRPr="530311D3">
        <w:rPr>
          <w:rFonts w:ascii="Times New Roman" w:eastAsia="Calibri Light" w:hAnsi="Times New Roman" w:cs="Times New Roman"/>
          <w:sz w:val="24"/>
        </w:rPr>
        <w:t xml:space="preserve">3) </w:t>
      </w:r>
      <w:r w:rsidR="002B545C" w:rsidRPr="530311D3">
        <w:rPr>
          <w:rFonts w:ascii="Times New Roman" w:eastAsia="Calibri Light" w:hAnsi="Times New Roman" w:cs="Times New Roman"/>
          <w:sz w:val="24"/>
        </w:rPr>
        <w:t xml:space="preserve">käitaja </w:t>
      </w:r>
      <w:r w:rsidRPr="530311D3">
        <w:rPr>
          <w:rFonts w:ascii="Times New Roman" w:eastAsia="Calibri Light" w:hAnsi="Times New Roman" w:cs="Times New Roman"/>
          <w:sz w:val="24"/>
        </w:rPr>
        <w:t>on isik, kes tegeleb kosmosetegevusega kosmosetegevusloa alusel;</w:t>
      </w:r>
    </w:p>
    <w:p w14:paraId="022BC7AA" w14:textId="0BEF535E" w:rsidR="00222F27" w:rsidRPr="003D31C4" w:rsidRDefault="00222F27" w:rsidP="530311D3">
      <w:pPr>
        <w:spacing w:after="0" w:line="240" w:lineRule="auto"/>
        <w:jc w:val="both"/>
        <w:rPr>
          <w:rFonts w:ascii="Times New Roman" w:eastAsia="Calibri Light" w:hAnsi="Times New Roman" w:cs="Times New Roman"/>
          <w:color w:val="FF0000"/>
          <w:sz w:val="24"/>
        </w:rPr>
      </w:pPr>
      <w:r w:rsidRPr="530311D3">
        <w:rPr>
          <w:rFonts w:ascii="Times New Roman" w:eastAsia="Calibri Light" w:hAnsi="Times New Roman" w:cs="Times New Roman"/>
          <w:sz w:val="24"/>
        </w:rPr>
        <w:t>4) kosmoseobjekti omanik on isik, kellele kuulub kosmoseobjekt;</w:t>
      </w:r>
    </w:p>
    <w:p w14:paraId="506FE572" w14:textId="61285698" w:rsidR="00075533" w:rsidRDefault="00222F27" w:rsidP="530311D3">
      <w:pPr>
        <w:spacing w:after="0" w:line="240" w:lineRule="auto"/>
        <w:jc w:val="both"/>
        <w:rPr>
          <w:rFonts w:ascii="Times New Roman" w:eastAsia="Calibri Light" w:hAnsi="Times New Roman" w:cs="Times New Roman"/>
          <w:sz w:val="24"/>
        </w:rPr>
      </w:pPr>
      <w:commentRangeStart w:id="44"/>
      <w:r w:rsidRPr="530311D3">
        <w:rPr>
          <w:rFonts w:ascii="Times New Roman" w:eastAsia="Calibri Light" w:hAnsi="Times New Roman" w:cs="Times New Roman"/>
          <w:sz w:val="24"/>
        </w:rPr>
        <w:t>5)</w:t>
      </w:r>
      <w:r w:rsidR="00A63D2D" w:rsidRPr="530311D3">
        <w:rPr>
          <w:rFonts w:ascii="Times New Roman" w:eastAsia="Calibri Light" w:hAnsi="Times New Roman" w:cs="Times New Roman"/>
          <w:sz w:val="24"/>
        </w:rPr>
        <w:t xml:space="preserve"> </w:t>
      </w:r>
      <w:r w:rsidRPr="530311D3">
        <w:rPr>
          <w:rFonts w:ascii="Times New Roman" w:eastAsia="Calibri Light" w:hAnsi="Times New Roman" w:cs="Times New Roman"/>
          <w:sz w:val="24"/>
        </w:rPr>
        <w:t xml:space="preserve">kosmoseprügi on kosmoseobjekt, </w:t>
      </w:r>
      <w:commentRangeEnd w:id="44"/>
      <w:r w:rsidR="008714A8">
        <w:rPr>
          <w:rStyle w:val="Kommentaariviide"/>
        </w:rPr>
        <w:commentReference w:id="44"/>
      </w:r>
      <w:r w:rsidRPr="530311D3">
        <w:rPr>
          <w:rFonts w:ascii="Times New Roman" w:eastAsia="Calibri Light" w:hAnsi="Times New Roman" w:cs="Times New Roman"/>
          <w:sz w:val="24"/>
        </w:rPr>
        <w:t xml:space="preserve">selle osa või </w:t>
      </w:r>
      <w:r w:rsidR="002B545C" w:rsidRPr="530311D3">
        <w:rPr>
          <w:rFonts w:ascii="Times New Roman" w:eastAsia="Calibri Light" w:hAnsi="Times New Roman" w:cs="Times New Roman"/>
          <w:sz w:val="24"/>
        </w:rPr>
        <w:t xml:space="preserve">muu </w:t>
      </w:r>
      <w:r w:rsidRPr="530311D3">
        <w:rPr>
          <w:rFonts w:ascii="Times New Roman" w:eastAsia="Calibri Light" w:hAnsi="Times New Roman" w:cs="Times New Roman"/>
          <w:sz w:val="24"/>
        </w:rPr>
        <w:t xml:space="preserve">seade, mis jääb kosmosesse </w:t>
      </w:r>
      <w:commentRangeStart w:id="45"/>
      <w:r w:rsidRPr="530311D3">
        <w:rPr>
          <w:rFonts w:ascii="Times New Roman" w:eastAsia="Calibri Light" w:hAnsi="Times New Roman" w:cs="Times New Roman"/>
          <w:sz w:val="24"/>
        </w:rPr>
        <w:t>kosmosetegevuse tulemusena või pärast kosmosetegevuse lõppemist</w:t>
      </w:r>
      <w:commentRangeEnd w:id="45"/>
      <w:r w:rsidR="00600D72">
        <w:rPr>
          <w:rStyle w:val="Kommentaariviide"/>
        </w:rPr>
        <w:commentReference w:id="45"/>
      </w:r>
      <w:r w:rsidRPr="530311D3">
        <w:rPr>
          <w:rFonts w:ascii="Times New Roman" w:eastAsia="Calibri Light" w:hAnsi="Times New Roman" w:cs="Times New Roman"/>
          <w:sz w:val="24"/>
        </w:rPr>
        <w:t>, samuti Maale kontrollimatult naasev</w:t>
      </w:r>
      <w:r w:rsidR="000C7AE9" w:rsidRPr="530311D3">
        <w:rPr>
          <w:rFonts w:ascii="Times New Roman" w:eastAsia="Calibri Light" w:hAnsi="Times New Roman" w:cs="Times New Roman"/>
          <w:sz w:val="24"/>
        </w:rPr>
        <w:t xml:space="preserve"> </w:t>
      </w:r>
      <w:r w:rsidRPr="530311D3">
        <w:rPr>
          <w:rFonts w:ascii="Times New Roman" w:eastAsia="Calibri Light" w:hAnsi="Times New Roman" w:cs="Times New Roman"/>
          <w:sz w:val="24"/>
        </w:rPr>
        <w:t>objekt või selle osa.</w:t>
      </w:r>
    </w:p>
    <w:p w14:paraId="7DB00CA4" w14:textId="18E5917D" w:rsidR="00867B17" w:rsidRPr="003E7B7C" w:rsidRDefault="00867B17" w:rsidP="530311D3">
      <w:pPr>
        <w:spacing w:after="0" w:line="240" w:lineRule="auto"/>
        <w:rPr>
          <w:rFonts w:ascii="Times New Roman" w:eastAsia="Calibri Light" w:hAnsi="Times New Roman" w:cs="Times New Roman"/>
          <w:sz w:val="24"/>
        </w:rPr>
      </w:pPr>
    </w:p>
    <w:p w14:paraId="20B5714E" w14:textId="77777777" w:rsidR="00222F27" w:rsidRPr="00CA1FA6" w:rsidRDefault="00222F27" w:rsidP="00712DA9">
      <w:pPr>
        <w:pStyle w:val="Pealkiri2"/>
        <w:shd w:val="clear" w:color="auto" w:fill="FFFFFF"/>
        <w:spacing w:before="0" w:line="240" w:lineRule="auto"/>
        <w:jc w:val="center"/>
        <w:rPr>
          <w:rFonts w:ascii="Times New Roman" w:hAnsi="Times New Roman" w:cs="Times New Roman"/>
          <w:b/>
          <w:bCs/>
          <w:color w:val="000000"/>
          <w:sz w:val="24"/>
          <w:szCs w:val="24"/>
          <w:bdr w:val="none" w:sz="0" w:space="0" w:color="auto" w:frame="1"/>
        </w:rPr>
      </w:pPr>
      <w:r w:rsidRPr="00CA1FA6">
        <w:rPr>
          <w:rFonts w:ascii="Times New Roman" w:hAnsi="Times New Roman" w:cs="Times New Roman"/>
          <w:b/>
          <w:bCs/>
          <w:color w:val="000000"/>
          <w:sz w:val="24"/>
          <w:szCs w:val="24"/>
          <w:bdr w:val="none" w:sz="0" w:space="0" w:color="auto" w:frame="1"/>
        </w:rPr>
        <w:t>2. peatükk</w:t>
      </w:r>
    </w:p>
    <w:p w14:paraId="09241688" w14:textId="3B66869C" w:rsidR="00965DE1" w:rsidRPr="003E7B7C" w:rsidRDefault="00222F27" w:rsidP="530311D3">
      <w:pPr>
        <w:spacing w:line="240" w:lineRule="auto"/>
        <w:jc w:val="center"/>
        <w:rPr>
          <w:rFonts w:ascii="Times New Roman" w:eastAsia="Calibri Light" w:hAnsi="Times New Roman" w:cs="Times New Roman"/>
          <w:b/>
          <w:bCs/>
          <w:sz w:val="24"/>
        </w:rPr>
      </w:pPr>
      <w:r w:rsidRPr="00CA1FA6">
        <w:rPr>
          <w:rFonts w:ascii="Times New Roman" w:eastAsia="Calibri Light" w:hAnsi="Times New Roman" w:cs="Times New Roman"/>
          <w:b/>
          <w:bCs/>
          <w:sz w:val="24"/>
        </w:rPr>
        <w:t>Kosmosetegevuse põhimõtted</w:t>
      </w:r>
      <w:r w:rsidRPr="530311D3">
        <w:rPr>
          <w:rFonts w:ascii="Times New Roman" w:eastAsia="Calibri Light" w:hAnsi="Times New Roman" w:cs="Times New Roman"/>
          <w:b/>
          <w:bCs/>
          <w:sz w:val="24"/>
        </w:rPr>
        <w:t xml:space="preserve"> </w:t>
      </w:r>
    </w:p>
    <w:p w14:paraId="10E589A8" w14:textId="77777777" w:rsidR="00965DE1" w:rsidRDefault="00222F27" w:rsidP="00965DE1">
      <w:pPr>
        <w:spacing w:after="0" w:line="240" w:lineRule="auto"/>
        <w:rPr>
          <w:rFonts w:ascii="Times New Roman" w:eastAsia="Calibri Light" w:hAnsi="Times New Roman" w:cs="Times New Roman"/>
          <w:b/>
          <w:bCs/>
          <w:color w:val="202020"/>
          <w:sz w:val="24"/>
        </w:rPr>
      </w:pPr>
      <w:r w:rsidRPr="003D31C4">
        <w:rPr>
          <w:rFonts w:ascii="Times New Roman" w:eastAsia="Calibri Light" w:hAnsi="Times New Roman" w:cs="Times New Roman"/>
          <w:b/>
          <w:bCs/>
          <w:color w:val="202020"/>
          <w:sz w:val="24"/>
        </w:rPr>
        <w:t xml:space="preserve">§ 5. Ohutuse </w:t>
      </w:r>
      <w:r w:rsidRPr="00A63D2D">
        <w:rPr>
          <w:rFonts w:ascii="Times New Roman" w:eastAsia="Calibri Light" w:hAnsi="Times New Roman" w:cs="Times New Roman"/>
          <w:b/>
          <w:bCs/>
          <w:color w:val="202020"/>
          <w:sz w:val="24"/>
        </w:rPr>
        <w:t xml:space="preserve">põhimõte </w:t>
      </w:r>
    </w:p>
    <w:p w14:paraId="2E0CB40B" w14:textId="1B290D07" w:rsidR="00222F27" w:rsidRPr="00A63D2D" w:rsidRDefault="00222F27" w:rsidP="00965DE1">
      <w:pPr>
        <w:spacing w:after="0" w:line="240" w:lineRule="auto"/>
        <w:rPr>
          <w:rFonts w:ascii="Times New Roman" w:eastAsia="Calibri Light" w:hAnsi="Times New Roman" w:cs="Times New Roman"/>
          <w:b/>
          <w:bCs/>
          <w:color w:val="202020"/>
          <w:sz w:val="24"/>
        </w:rPr>
      </w:pPr>
      <w:r w:rsidRPr="00A63D2D">
        <w:rPr>
          <w:rFonts w:ascii="Times New Roman" w:eastAsia="Calibri Light" w:hAnsi="Times New Roman" w:cs="Times New Roman"/>
          <w:b/>
          <w:bCs/>
          <w:color w:val="202020"/>
          <w:sz w:val="24"/>
        </w:rPr>
        <w:t xml:space="preserve"> </w:t>
      </w:r>
    </w:p>
    <w:p w14:paraId="3863E4E3" w14:textId="3210A2DF" w:rsidR="00222F27" w:rsidRDefault="00222F27" w:rsidP="530311D3">
      <w:pPr>
        <w:spacing w:after="0" w:line="240" w:lineRule="auto"/>
        <w:jc w:val="both"/>
        <w:rPr>
          <w:rFonts w:ascii="Times New Roman" w:eastAsia="Calibri Light" w:hAnsi="Times New Roman" w:cs="Times New Roman"/>
          <w:color w:val="202020"/>
          <w:sz w:val="24"/>
        </w:rPr>
      </w:pPr>
      <w:r w:rsidRPr="530311D3">
        <w:rPr>
          <w:rFonts w:ascii="Times New Roman" w:eastAsia="Calibri Light" w:hAnsi="Times New Roman" w:cs="Times New Roman"/>
          <w:color w:val="202020"/>
          <w:sz w:val="24"/>
        </w:rPr>
        <w:t xml:space="preserve">(1) </w:t>
      </w:r>
      <w:commentRangeStart w:id="46"/>
      <w:r w:rsidRPr="530311D3">
        <w:rPr>
          <w:rFonts w:ascii="Times New Roman" w:eastAsia="Calibri Light" w:hAnsi="Times New Roman" w:cs="Times New Roman"/>
          <w:color w:val="202020"/>
          <w:sz w:val="24"/>
        </w:rPr>
        <w:t>Kosmosetegevus ja kosmoseobjekt on ohutu</w:t>
      </w:r>
      <w:commentRangeEnd w:id="46"/>
      <w:r w:rsidR="00600D72">
        <w:rPr>
          <w:rStyle w:val="Kommentaariviide"/>
        </w:rPr>
        <w:commentReference w:id="46"/>
      </w:r>
      <w:r w:rsidRPr="530311D3">
        <w:rPr>
          <w:rFonts w:ascii="Times New Roman" w:eastAsia="Calibri Light" w:hAnsi="Times New Roman" w:cs="Times New Roman"/>
          <w:color w:val="202020"/>
          <w:sz w:val="24"/>
        </w:rPr>
        <w:t>, kui see ei põhjusta ohtu inimesele, varale, keskkonnale, avalikule korrale</w:t>
      </w:r>
      <w:r w:rsidR="00BC67F0" w:rsidRPr="530311D3">
        <w:rPr>
          <w:rFonts w:ascii="Times New Roman" w:eastAsia="Calibri Light" w:hAnsi="Times New Roman" w:cs="Times New Roman"/>
          <w:color w:val="202020"/>
          <w:sz w:val="24"/>
        </w:rPr>
        <w:t xml:space="preserve"> </w:t>
      </w:r>
      <w:r w:rsidR="0022666A" w:rsidRPr="530311D3">
        <w:rPr>
          <w:rFonts w:ascii="Times New Roman" w:eastAsia="Calibri Light" w:hAnsi="Times New Roman" w:cs="Times New Roman"/>
          <w:color w:val="202020"/>
          <w:sz w:val="24"/>
        </w:rPr>
        <w:t>ega</w:t>
      </w:r>
      <w:r w:rsidRPr="530311D3">
        <w:rPr>
          <w:rFonts w:ascii="Times New Roman" w:eastAsia="Calibri Light" w:hAnsi="Times New Roman" w:cs="Times New Roman"/>
          <w:color w:val="202020"/>
          <w:sz w:val="24"/>
        </w:rPr>
        <w:t xml:space="preserve"> riigi julgeolekule.</w:t>
      </w:r>
    </w:p>
    <w:p w14:paraId="536B8123" w14:textId="77777777" w:rsidR="0007532A" w:rsidRPr="00A63D2D" w:rsidRDefault="0007532A" w:rsidP="530311D3">
      <w:pPr>
        <w:spacing w:after="0" w:line="240" w:lineRule="auto"/>
        <w:jc w:val="both"/>
        <w:rPr>
          <w:rFonts w:ascii="Times New Roman" w:eastAsia="Calibri Light" w:hAnsi="Times New Roman" w:cs="Times New Roman"/>
          <w:color w:val="202020"/>
          <w:sz w:val="24"/>
        </w:rPr>
      </w:pPr>
    </w:p>
    <w:p w14:paraId="6B50989A" w14:textId="080EC2FC" w:rsidR="00222F27" w:rsidRDefault="00222F27" w:rsidP="530311D3">
      <w:pPr>
        <w:spacing w:after="0" w:line="240" w:lineRule="auto"/>
        <w:jc w:val="both"/>
        <w:rPr>
          <w:rFonts w:ascii="Times New Roman" w:eastAsia="Calibri Light" w:hAnsi="Times New Roman" w:cs="Times New Roman"/>
          <w:color w:val="202020"/>
          <w:sz w:val="24"/>
        </w:rPr>
      </w:pPr>
      <w:r w:rsidRPr="530311D3">
        <w:rPr>
          <w:rFonts w:ascii="Times New Roman" w:eastAsia="Calibri Light" w:hAnsi="Times New Roman" w:cs="Times New Roman"/>
          <w:color w:val="202020"/>
          <w:sz w:val="24"/>
        </w:rPr>
        <w:t>(2) Kosmosetegevuse</w:t>
      </w:r>
      <w:r w:rsidR="002E55F1" w:rsidRPr="530311D3">
        <w:rPr>
          <w:rFonts w:ascii="Times New Roman" w:eastAsia="Calibri Light" w:hAnsi="Times New Roman" w:cs="Times New Roman"/>
          <w:color w:val="202020"/>
          <w:sz w:val="24"/>
        </w:rPr>
        <w:t>s</w:t>
      </w:r>
      <w:r w:rsidR="002B545C" w:rsidRPr="530311D3">
        <w:rPr>
          <w:rFonts w:ascii="Times New Roman" w:eastAsia="Calibri Light" w:hAnsi="Times New Roman" w:cs="Times New Roman"/>
          <w:color w:val="202020"/>
          <w:sz w:val="24"/>
        </w:rPr>
        <w:t xml:space="preserve"> </w:t>
      </w:r>
      <w:r w:rsidRPr="530311D3">
        <w:rPr>
          <w:rFonts w:ascii="Times New Roman" w:eastAsia="Calibri Light" w:hAnsi="Times New Roman" w:cs="Times New Roman"/>
          <w:color w:val="202020"/>
          <w:sz w:val="24"/>
        </w:rPr>
        <w:t>rakenda</w:t>
      </w:r>
      <w:r w:rsidR="00A63D2D" w:rsidRPr="530311D3">
        <w:rPr>
          <w:rFonts w:ascii="Times New Roman" w:eastAsia="Calibri Light" w:hAnsi="Times New Roman" w:cs="Times New Roman"/>
          <w:color w:val="202020"/>
          <w:sz w:val="24"/>
        </w:rPr>
        <w:t xml:space="preserve">b </w:t>
      </w:r>
      <w:r w:rsidR="002B545C" w:rsidRPr="530311D3">
        <w:rPr>
          <w:rFonts w:ascii="Times New Roman" w:eastAsia="Calibri Light" w:hAnsi="Times New Roman" w:cs="Times New Roman"/>
          <w:color w:val="202020"/>
          <w:sz w:val="24"/>
        </w:rPr>
        <w:t xml:space="preserve">käitaja </w:t>
      </w:r>
      <w:r w:rsidRPr="530311D3">
        <w:rPr>
          <w:rFonts w:ascii="Times New Roman" w:eastAsia="Calibri Light" w:hAnsi="Times New Roman" w:cs="Times New Roman"/>
          <w:color w:val="202020"/>
          <w:sz w:val="24"/>
        </w:rPr>
        <w:t xml:space="preserve">vajalikke abinõusid ohu ennetamiseks, väljaselgitamiseks, </w:t>
      </w:r>
      <w:commentRangeStart w:id="47"/>
      <w:r w:rsidRPr="530311D3">
        <w:rPr>
          <w:rFonts w:ascii="Times New Roman" w:eastAsia="Calibri Light" w:hAnsi="Times New Roman" w:cs="Times New Roman"/>
          <w:color w:val="202020"/>
          <w:sz w:val="24"/>
        </w:rPr>
        <w:t xml:space="preserve">tõrjumiseks ja kõrvaldamiseks </w:t>
      </w:r>
      <w:commentRangeEnd w:id="47"/>
      <w:r w:rsidR="00600D72">
        <w:rPr>
          <w:rStyle w:val="Kommentaariviide"/>
        </w:rPr>
        <w:commentReference w:id="47"/>
      </w:r>
      <w:r w:rsidRPr="530311D3">
        <w:rPr>
          <w:rFonts w:ascii="Times New Roman" w:eastAsia="Calibri Light" w:hAnsi="Times New Roman" w:cs="Times New Roman"/>
          <w:color w:val="202020"/>
          <w:sz w:val="24"/>
        </w:rPr>
        <w:t xml:space="preserve">ning </w:t>
      </w:r>
      <w:r w:rsidR="00424ABD" w:rsidRPr="530311D3">
        <w:rPr>
          <w:rFonts w:ascii="Times New Roman" w:eastAsia="Calibri Light" w:hAnsi="Times New Roman" w:cs="Times New Roman"/>
          <w:color w:val="202020"/>
          <w:sz w:val="24"/>
        </w:rPr>
        <w:t xml:space="preserve">võimalike </w:t>
      </w:r>
      <w:r w:rsidR="002B545C" w:rsidRPr="530311D3">
        <w:rPr>
          <w:rFonts w:ascii="Times New Roman" w:eastAsia="Calibri Light" w:hAnsi="Times New Roman" w:cs="Times New Roman"/>
          <w:color w:val="202020"/>
          <w:sz w:val="24"/>
        </w:rPr>
        <w:t>kahju</w:t>
      </w:r>
      <w:r w:rsidRPr="530311D3">
        <w:rPr>
          <w:rFonts w:ascii="Times New Roman" w:eastAsia="Calibri Light" w:hAnsi="Times New Roman" w:cs="Times New Roman"/>
          <w:color w:val="202020"/>
          <w:sz w:val="24"/>
        </w:rPr>
        <w:t>de kõrvaldamiseks.</w:t>
      </w:r>
    </w:p>
    <w:p w14:paraId="4E83FDE8" w14:textId="77777777" w:rsidR="00867B17" w:rsidRDefault="00867B17" w:rsidP="530311D3">
      <w:pPr>
        <w:spacing w:after="0" w:line="240" w:lineRule="auto"/>
        <w:jc w:val="both"/>
        <w:rPr>
          <w:rFonts w:ascii="Times New Roman" w:eastAsia="Calibri Light" w:hAnsi="Times New Roman" w:cs="Times New Roman"/>
          <w:color w:val="202020"/>
          <w:sz w:val="24"/>
        </w:rPr>
      </w:pPr>
    </w:p>
    <w:p w14:paraId="0DFB385F" w14:textId="67ECAB64" w:rsidR="00222F27" w:rsidRDefault="00222F27" w:rsidP="530311D3">
      <w:pPr>
        <w:spacing w:after="0" w:line="240" w:lineRule="auto"/>
        <w:rPr>
          <w:rFonts w:ascii="Times New Roman" w:eastAsia="Calibri Light" w:hAnsi="Times New Roman" w:cs="Times New Roman"/>
          <w:b/>
          <w:bCs/>
          <w:color w:val="202020"/>
          <w:sz w:val="24"/>
        </w:rPr>
      </w:pPr>
      <w:r w:rsidRPr="530311D3">
        <w:rPr>
          <w:rFonts w:ascii="Times New Roman" w:eastAsia="Calibri Light" w:hAnsi="Times New Roman" w:cs="Times New Roman"/>
          <w:b/>
          <w:bCs/>
          <w:color w:val="202020"/>
          <w:sz w:val="24"/>
        </w:rPr>
        <w:t>§ 6. Keskkonnasäästlikkuse põhimõte</w:t>
      </w:r>
      <w:r w:rsidR="00146DC0" w:rsidRPr="530311D3">
        <w:rPr>
          <w:rFonts w:ascii="Times New Roman" w:eastAsia="Calibri Light" w:hAnsi="Times New Roman" w:cs="Times New Roman"/>
          <w:b/>
          <w:bCs/>
          <w:color w:val="202020"/>
          <w:sz w:val="24"/>
        </w:rPr>
        <w:t xml:space="preserve"> </w:t>
      </w:r>
      <w:r w:rsidR="00A57197" w:rsidRPr="530311D3">
        <w:rPr>
          <w:rFonts w:ascii="Times New Roman" w:eastAsia="Calibri Light" w:hAnsi="Times New Roman" w:cs="Times New Roman"/>
          <w:b/>
          <w:bCs/>
          <w:color w:val="202020"/>
          <w:sz w:val="24"/>
        </w:rPr>
        <w:t xml:space="preserve"> </w:t>
      </w:r>
    </w:p>
    <w:p w14:paraId="0ED3BFAC" w14:textId="77777777" w:rsidR="0007532A" w:rsidRPr="00A63D2D" w:rsidRDefault="0007532A" w:rsidP="006B43EE">
      <w:pPr>
        <w:spacing w:after="0" w:line="240" w:lineRule="auto"/>
        <w:rPr>
          <w:rFonts w:ascii="Times New Roman" w:eastAsia="Calibri Light" w:hAnsi="Times New Roman" w:cs="Times New Roman"/>
          <w:b/>
          <w:bCs/>
          <w:color w:val="202020"/>
          <w:sz w:val="24"/>
        </w:rPr>
      </w:pPr>
    </w:p>
    <w:p w14:paraId="79AE41B1" w14:textId="1FA5BBB5" w:rsidR="00222F27" w:rsidRDefault="00222F27"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lastRenderedPageBreak/>
        <w:t>(1) Kosmosetegevuse</w:t>
      </w:r>
      <w:r w:rsidR="00A968E9" w:rsidRPr="530311D3">
        <w:rPr>
          <w:rFonts w:ascii="Times New Roman" w:eastAsia="Calibri Light" w:hAnsi="Times New Roman" w:cs="Times New Roman"/>
          <w:sz w:val="24"/>
        </w:rPr>
        <w:t>s</w:t>
      </w:r>
      <w:r w:rsidRPr="530311D3">
        <w:rPr>
          <w:rFonts w:ascii="Times New Roman" w:eastAsia="Calibri Light" w:hAnsi="Times New Roman" w:cs="Times New Roman"/>
          <w:sz w:val="24"/>
        </w:rPr>
        <w:t xml:space="preserve"> välditakse kosmoseprügi teket ja </w:t>
      </w:r>
      <w:r w:rsidR="00A57197" w:rsidRPr="530311D3">
        <w:rPr>
          <w:rFonts w:ascii="Times New Roman" w:eastAsia="Calibri Light" w:hAnsi="Times New Roman" w:cs="Times New Roman"/>
          <w:sz w:val="24"/>
        </w:rPr>
        <w:t xml:space="preserve">ebasoodsaid </w:t>
      </w:r>
      <w:r w:rsidRPr="530311D3">
        <w:rPr>
          <w:rFonts w:ascii="Times New Roman" w:eastAsia="Calibri Light" w:hAnsi="Times New Roman" w:cs="Times New Roman"/>
          <w:sz w:val="24"/>
        </w:rPr>
        <w:t xml:space="preserve">keskkonnamõjusid </w:t>
      </w:r>
      <w:commentRangeStart w:id="48"/>
      <w:r w:rsidRPr="530311D3">
        <w:rPr>
          <w:rFonts w:ascii="Times New Roman" w:eastAsia="Calibri Light" w:hAnsi="Times New Roman" w:cs="Times New Roman"/>
          <w:sz w:val="24"/>
        </w:rPr>
        <w:t>maapinnal</w:t>
      </w:r>
      <w:commentRangeEnd w:id="48"/>
      <w:r w:rsidR="00851D3E">
        <w:rPr>
          <w:rStyle w:val="Kommentaariviide"/>
        </w:rPr>
        <w:commentReference w:id="48"/>
      </w:r>
      <w:r w:rsidRPr="530311D3">
        <w:rPr>
          <w:rFonts w:ascii="Times New Roman" w:eastAsia="Calibri Light" w:hAnsi="Times New Roman" w:cs="Times New Roman"/>
          <w:sz w:val="24"/>
        </w:rPr>
        <w:t xml:space="preserve">, atmosfääris, orbiidil, </w:t>
      </w:r>
      <w:r w:rsidRPr="530311D3">
        <w:rPr>
          <w:rFonts w:ascii="Times New Roman" w:eastAsia="Calibri Light" w:hAnsi="Times New Roman" w:cs="Times New Roman"/>
          <w:color w:val="202020"/>
          <w:sz w:val="24"/>
        </w:rPr>
        <w:t>kosmoses</w:t>
      </w:r>
      <w:r w:rsidRPr="530311D3">
        <w:rPr>
          <w:rFonts w:ascii="Times New Roman" w:eastAsia="Calibri Light" w:hAnsi="Times New Roman" w:cs="Times New Roman"/>
          <w:sz w:val="24"/>
        </w:rPr>
        <w:t xml:space="preserve"> ja taevakehadel või leevendataks</w:t>
      </w:r>
      <w:r w:rsidR="00474DB0" w:rsidRPr="530311D3">
        <w:rPr>
          <w:rFonts w:ascii="Times New Roman" w:eastAsia="Calibri Light" w:hAnsi="Times New Roman" w:cs="Times New Roman"/>
          <w:sz w:val="24"/>
        </w:rPr>
        <w:t>e</w:t>
      </w:r>
      <w:r w:rsidRPr="530311D3">
        <w:rPr>
          <w:rFonts w:ascii="Times New Roman" w:eastAsia="Calibri Light" w:hAnsi="Times New Roman" w:cs="Times New Roman"/>
          <w:sz w:val="24"/>
        </w:rPr>
        <w:t xml:space="preserve"> </w:t>
      </w:r>
      <w:r w:rsidR="006A6345" w:rsidRPr="530311D3">
        <w:rPr>
          <w:rFonts w:ascii="Times New Roman" w:eastAsia="Calibri Light" w:hAnsi="Times New Roman" w:cs="Times New Roman"/>
          <w:sz w:val="24"/>
        </w:rPr>
        <w:t>ebasoodsa</w:t>
      </w:r>
      <w:r w:rsidR="00C13D65" w:rsidRPr="530311D3">
        <w:rPr>
          <w:rFonts w:ascii="Times New Roman" w:eastAsia="Calibri Light" w:hAnsi="Times New Roman" w:cs="Times New Roman"/>
          <w:sz w:val="24"/>
        </w:rPr>
        <w:t xml:space="preserve">id </w:t>
      </w:r>
      <w:r w:rsidRPr="530311D3">
        <w:rPr>
          <w:rFonts w:ascii="Times New Roman" w:eastAsia="Calibri Light" w:hAnsi="Times New Roman" w:cs="Times New Roman"/>
          <w:sz w:val="24"/>
        </w:rPr>
        <w:t>mõjusid heastamise või muu hüvitamise teel.</w:t>
      </w:r>
    </w:p>
    <w:p w14:paraId="3A7D4741" w14:textId="77777777" w:rsidR="0007532A" w:rsidRPr="00A63D2D" w:rsidRDefault="0007532A" w:rsidP="530311D3">
      <w:pPr>
        <w:spacing w:after="0" w:line="240" w:lineRule="auto"/>
        <w:jc w:val="both"/>
        <w:rPr>
          <w:rFonts w:ascii="Times New Roman" w:eastAsia="Calibri Light" w:hAnsi="Times New Roman" w:cs="Times New Roman"/>
          <w:sz w:val="24"/>
        </w:rPr>
      </w:pPr>
    </w:p>
    <w:p w14:paraId="2D1B1172" w14:textId="583BA048" w:rsidR="00222F27" w:rsidRDefault="00222F27" w:rsidP="530311D3">
      <w:pPr>
        <w:spacing w:after="0" w:line="240" w:lineRule="auto"/>
        <w:jc w:val="both"/>
        <w:rPr>
          <w:rFonts w:ascii="Times New Roman" w:eastAsia="Calibri" w:hAnsi="Times New Roman" w:cs="Times New Roman"/>
          <w:sz w:val="24"/>
        </w:rPr>
      </w:pPr>
      <w:commentRangeStart w:id="49"/>
      <w:r w:rsidRPr="530311D3">
        <w:rPr>
          <w:rFonts w:ascii="Times New Roman" w:eastAsia="Calibri Light" w:hAnsi="Times New Roman" w:cs="Times New Roman"/>
          <w:sz w:val="24"/>
        </w:rPr>
        <w:t xml:space="preserve">(2) </w:t>
      </w:r>
      <w:r w:rsidRPr="530311D3">
        <w:rPr>
          <w:rFonts w:ascii="Times New Roman" w:eastAsia="Calibri" w:hAnsi="Times New Roman" w:cs="Times New Roman"/>
          <w:sz w:val="24"/>
        </w:rPr>
        <w:t>Kosmosetegevus</w:t>
      </w:r>
      <w:r w:rsidR="005E3A9C" w:rsidRPr="530311D3">
        <w:rPr>
          <w:rFonts w:ascii="Times New Roman" w:eastAsia="Calibri" w:hAnsi="Times New Roman" w:cs="Times New Roman"/>
          <w:sz w:val="24"/>
        </w:rPr>
        <w:t>e</w:t>
      </w:r>
      <w:r w:rsidR="00A968E9" w:rsidRPr="530311D3">
        <w:rPr>
          <w:rFonts w:ascii="Times New Roman" w:eastAsia="Calibri" w:hAnsi="Times New Roman" w:cs="Times New Roman"/>
          <w:sz w:val="24"/>
        </w:rPr>
        <w:t>s</w:t>
      </w:r>
      <w:r w:rsidR="00551798" w:rsidRPr="530311D3">
        <w:rPr>
          <w:rFonts w:ascii="Times New Roman" w:eastAsia="Calibri Light" w:hAnsi="Times New Roman" w:cs="Times New Roman"/>
          <w:sz w:val="24"/>
        </w:rPr>
        <w:t xml:space="preserve"> </w:t>
      </w:r>
      <w:commentRangeStart w:id="50"/>
      <w:r w:rsidR="00DB4C38" w:rsidRPr="530311D3">
        <w:rPr>
          <w:rFonts w:ascii="Times New Roman" w:eastAsia="Calibri Light" w:hAnsi="Times New Roman" w:cs="Times New Roman"/>
          <w:sz w:val="24"/>
        </w:rPr>
        <w:t>võetakse</w:t>
      </w:r>
      <w:r w:rsidR="006D2FCC" w:rsidRPr="530311D3">
        <w:rPr>
          <w:rFonts w:ascii="Times New Roman" w:eastAsia="Calibri" w:hAnsi="Times New Roman" w:cs="Times New Roman"/>
          <w:sz w:val="24"/>
        </w:rPr>
        <w:t xml:space="preserve"> arvesse</w:t>
      </w:r>
      <w:r w:rsidR="005E3A9C" w:rsidRPr="530311D3">
        <w:rPr>
          <w:rFonts w:ascii="Times New Roman" w:eastAsia="Calibri" w:hAnsi="Times New Roman" w:cs="Times New Roman"/>
          <w:sz w:val="24"/>
        </w:rPr>
        <w:t xml:space="preserve"> </w:t>
      </w:r>
      <w:commentRangeEnd w:id="50"/>
      <w:r w:rsidR="00600D72">
        <w:rPr>
          <w:rStyle w:val="Kommentaariviide"/>
        </w:rPr>
        <w:commentReference w:id="50"/>
      </w:r>
      <w:r w:rsidRPr="530311D3">
        <w:rPr>
          <w:rFonts w:ascii="Times New Roman" w:eastAsia="Calibri" w:hAnsi="Times New Roman" w:cs="Times New Roman"/>
          <w:sz w:val="24"/>
        </w:rPr>
        <w:t>keskkonnaseadustiku üldosa seadus</w:t>
      </w:r>
      <w:r w:rsidR="006D2FCC" w:rsidRPr="530311D3">
        <w:rPr>
          <w:rFonts w:ascii="Times New Roman" w:eastAsia="Calibri" w:hAnsi="Times New Roman" w:cs="Times New Roman"/>
          <w:sz w:val="24"/>
        </w:rPr>
        <w:t xml:space="preserve">t, </w:t>
      </w:r>
      <w:r w:rsidRPr="530311D3">
        <w:rPr>
          <w:rFonts w:ascii="Times New Roman" w:eastAsia="Calibri" w:hAnsi="Times New Roman" w:cs="Times New Roman"/>
          <w:sz w:val="24"/>
        </w:rPr>
        <w:t xml:space="preserve">Euroopa Liidu </w:t>
      </w:r>
      <w:r w:rsidR="005E3A9C" w:rsidRPr="530311D3">
        <w:rPr>
          <w:rFonts w:ascii="Times New Roman" w:eastAsia="Calibri" w:hAnsi="Times New Roman" w:cs="Times New Roman"/>
          <w:sz w:val="24"/>
        </w:rPr>
        <w:t xml:space="preserve">õigust </w:t>
      </w:r>
      <w:r w:rsidR="00487EEA" w:rsidRPr="530311D3">
        <w:rPr>
          <w:rFonts w:ascii="Times New Roman" w:eastAsia="Calibri" w:hAnsi="Times New Roman" w:cs="Times New Roman"/>
          <w:sz w:val="24"/>
        </w:rPr>
        <w:t xml:space="preserve">ning </w:t>
      </w:r>
      <w:r w:rsidRPr="530311D3">
        <w:rPr>
          <w:rFonts w:ascii="Times New Roman" w:eastAsia="Calibri" w:hAnsi="Times New Roman" w:cs="Times New Roman"/>
          <w:sz w:val="24"/>
        </w:rPr>
        <w:t>rahvusvahelis</w:t>
      </w:r>
      <w:r w:rsidR="006D2FCC" w:rsidRPr="530311D3">
        <w:rPr>
          <w:rFonts w:ascii="Times New Roman" w:eastAsia="Calibri" w:hAnsi="Times New Roman" w:cs="Times New Roman"/>
          <w:sz w:val="24"/>
        </w:rPr>
        <w:t>i</w:t>
      </w:r>
      <w:r w:rsidR="00551798" w:rsidRPr="530311D3">
        <w:rPr>
          <w:rFonts w:ascii="Times New Roman" w:eastAsia="Calibri" w:hAnsi="Times New Roman" w:cs="Times New Roman"/>
          <w:sz w:val="24"/>
        </w:rPr>
        <w:t xml:space="preserve"> </w:t>
      </w:r>
      <w:r w:rsidRPr="530311D3">
        <w:rPr>
          <w:rFonts w:ascii="Times New Roman" w:eastAsia="Calibri" w:hAnsi="Times New Roman" w:cs="Times New Roman"/>
          <w:sz w:val="24"/>
        </w:rPr>
        <w:t>standard</w:t>
      </w:r>
      <w:r w:rsidR="006D2FCC" w:rsidRPr="530311D3">
        <w:rPr>
          <w:rFonts w:ascii="Times New Roman" w:eastAsia="Calibri" w:hAnsi="Times New Roman" w:cs="Times New Roman"/>
          <w:sz w:val="24"/>
        </w:rPr>
        <w:t xml:space="preserve">eid </w:t>
      </w:r>
      <w:r w:rsidRPr="530311D3">
        <w:rPr>
          <w:rFonts w:ascii="Times New Roman" w:eastAsia="Calibri" w:hAnsi="Times New Roman" w:cs="Times New Roman"/>
          <w:sz w:val="24"/>
        </w:rPr>
        <w:t xml:space="preserve">ja </w:t>
      </w:r>
      <w:r w:rsidR="00487EEA" w:rsidRPr="530311D3">
        <w:rPr>
          <w:rFonts w:ascii="Times New Roman" w:eastAsia="Calibri" w:hAnsi="Times New Roman" w:cs="Times New Roman"/>
          <w:sz w:val="24"/>
        </w:rPr>
        <w:t>põhimõtteid</w:t>
      </w:r>
      <w:r w:rsidR="00A968E9" w:rsidRPr="530311D3">
        <w:rPr>
          <w:rFonts w:ascii="Times New Roman" w:eastAsia="Calibri" w:hAnsi="Times New Roman" w:cs="Times New Roman"/>
          <w:sz w:val="24"/>
        </w:rPr>
        <w:t>.</w:t>
      </w:r>
      <w:r w:rsidR="00487EEA" w:rsidRPr="530311D3">
        <w:rPr>
          <w:rFonts w:ascii="Times New Roman" w:eastAsia="Calibri" w:hAnsi="Times New Roman" w:cs="Times New Roman"/>
          <w:sz w:val="24"/>
        </w:rPr>
        <w:t xml:space="preserve"> </w:t>
      </w:r>
      <w:commentRangeEnd w:id="49"/>
      <w:r w:rsidR="00CA1FA6">
        <w:rPr>
          <w:rStyle w:val="Kommentaariviide"/>
        </w:rPr>
        <w:commentReference w:id="49"/>
      </w:r>
    </w:p>
    <w:p w14:paraId="2DCC4BB3" w14:textId="77777777" w:rsidR="001722AA" w:rsidRDefault="001722AA" w:rsidP="530311D3">
      <w:pPr>
        <w:spacing w:after="0" w:line="240" w:lineRule="auto"/>
        <w:jc w:val="both"/>
        <w:rPr>
          <w:rFonts w:ascii="Times New Roman" w:eastAsia="Calibri" w:hAnsi="Times New Roman" w:cs="Times New Roman"/>
          <w:sz w:val="24"/>
        </w:rPr>
      </w:pPr>
    </w:p>
    <w:p w14:paraId="323E24F1" w14:textId="460E540B" w:rsidR="003A6C32" w:rsidRDefault="00222F27" w:rsidP="530311D3">
      <w:pPr>
        <w:spacing w:after="0" w:line="240" w:lineRule="auto"/>
        <w:rPr>
          <w:rFonts w:ascii="Times New Roman" w:eastAsia="Calibri Light" w:hAnsi="Times New Roman" w:cs="Times New Roman"/>
          <w:b/>
          <w:bCs/>
          <w:color w:val="202020"/>
          <w:sz w:val="24"/>
        </w:rPr>
      </w:pPr>
      <w:r w:rsidRPr="530311D3">
        <w:rPr>
          <w:rFonts w:ascii="Times New Roman" w:eastAsia="Calibri Light" w:hAnsi="Times New Roman" w:cs="Times New Roman"/>
          <w:b/>
          <w:bCs/>
          <w:color w:val="202020"/>
          <w:sz w:val="24"/>
        </w:rPr>
        <w:t>§ 7. Asjatundlikkuse põhimõte</w:t>
      </w:r>
      <w:r w:rsidR="00146DC0" w:rsidRPr="530311D3">
        <w:rPr>
          <w:rFonts w:ascii="Times New Roman" w:eastAsia="Calibri Light" w:hAnsi="Times New Roman" w:cs="Times New Roman"/>
          <w:b/>
          <w:bCs/>
          <w:color w:val="202020"/>
          <w:sz w:val="24"/>
        </w:rPr>
        <w:t xml:space="preserve"> </w:t>
      </w:r>
    </w:p>
    <w:p w14:paraId="3417DCE6" w14:textId="77777777" w:rsidR="006B43EE" w:rsidRPr="00A63D2D" w:rsidRDefault="006B43EE" w:rsidP="006B43EE">
      <w:pPr>
        <w:spacing w:after="0" w:line="240" w:lineRule="auto"/>
        <w:rPr>
          <w:rFonts w:ascii="Times New Roman" w:eastAsia="Calibri Light" w:hAnsi="Times New Roman" w:cs="Times New Roman"/>
          <w:b/>
          <w:bCs/>
          <w:color w:val="202020"/>
          <w:sz w:val="24"/>
        </w:rPr>
      </w:pPr>
    </w:p>
    <w:p w14:paraId="75308040" w14:textId="7110BB24" w:rsidR="003A6C32" w:rsidRDefault="003A6C32" w:rsidP="530311D3">
      <w:pPr>
        <w:spacing w:after="0" w:line="240" w:lineRule="auto"/>
        <w:jc w:val="both"/>
        <w:rPr>
          <w:rFonts w:ascii="Times New Roman" w:eastAsia="Calibri Light" w:hAnsi="Times New Roman" w:cs="Times New Roman"/>
          <w:color w:val="202020"/>
          <w:sz w:val="24"/>
        </w:rPr>
      </w:pPr>
      <w:r w:rsidRPr="530311D3">
        <w:rPr>
          <w:rFonts w:ascii="Times New Roman" w:eastAsia="Calibri Light" w:hAnsi="Times New Roman" w:cs="Times New Roman"/>
          <w:color w:val="202020"/>
          <w:sz w:val="24"/>
        </w:rPr>
        <w:t>(1)</w:t>
      </w:r>
      <w:r w:rsidRPr="530311D3">
        <w:rPr>
          <w:rFonts w:ascii="Times New Roman" w:eastAsia="Calibri Light" w:hAnsi="Times New Roman" w:cs="Times New Roman"/>
          <w:b/>
          <w:bCs/>
          <w:color w:val="202020"/>
          <w:sz w:val="24"/>
        </w:rPr>
        <w:t xml:space="preserve"> </w:t>
      </w:r>
      <w:r w:rsidR="00DB4C38" w:rsidRPr="530311D3">
        <w:rPr>
          <w:rFonts w:ascii="Times New Roman" w:eastAsia="Calibri Light" w:hAnsi="Times New Roman" w:cs="Times New Roman"/>
          <w:color w:val="202020"/>
          <w:sz w:val="24"/>
        </w:rPr>
        <w:t xml:space="preserve">Käitajal </w:t>
      </w:r>
      <w:r w:rsidR="0022666A" w:rsidRPr="530311D3">
        <w:rPr>
          <w:rFonts w:ascii="Times New Roman" w:eastAsia="Calibri Light" w:hAnsi="Times New Roman" w:cs="Times New Roman"/>
          <w:color w:val="202020"/>
          <w:sz w:val="24"/>
        </w:rPr>
        <w:t>peavad olema</w:t>
      </w:r>
      <w:r w:rsidR="00222F27" w:rsidRPr="530311D3">
        <w:rPr>
          <w:rFonts w:ascii="Times New Roman" w:eastAsia="Calibri Light" w:hAnsi="Times New Roman" w:cs="Times New Roman"/>
          <w:color w:val="202020"/>
          <w:sz w:val="24"/>
        </w:rPr>
        <w:t xml:space="preserve"> kosmosetegevuse eripärale vastavad teadmised, oskused, võimalused ja finantssuutlikkus kosmosetegevuse te</w:t>
      </w:r>
      <w:r w:rsidR="00A968E9" w:rsidRPr="530311D3">
        <w:rPr>
          <w:rFonts w:ascii="Times New Roman" w:eastAsia="Calibri Light" w:hAnsi="Times New Roman" w:cs="Times New Roman"/>
          <w:color w:val="202020"/>
          <w:sz w:val="24"/>
        </w:rPr>
        <w:t>ge</w:t>
      </w:r>
      <w:r w:rsidR="00222F27" w:rsidRPr="530311D3">
        <w:rPr>
          <w:rFonts w:ascii="Times New Roman" w:eastAsia="Calibri Light" w:hAnsi="Times New Roman" w:cs="Times New Roman"/>
          <w:color w:val="202020"/>
          <w:sz w:val="24"/>
        </w:rPr>
        <w:t>miseks.</w:t>
      </w:r>
    </w:p>
    <w:p w14:paraId="61CCCC24" w14:textId="77777777" w:rsidR="006B43EE" w:rsidRPr="00A63D2D" w:rsidRDefault="006B43EE" w:rsidP="530311D3">
      <w:pPr>
        <w:spacing w:after="0" w:line="240" w:lineRule="auto"/>
        <w:jc w:val="both"/>
        <w:rPr>
          <w:rFonts w:ascii="Times New Roman" w:eastAsia="Calibri Light" w:hAnsi="Times New Roman" w:cs="Times New Roman"/>
          <w:b/>
          <w:bCs/>
          <w:color w:val="202020"/>
          <w:sz w:val="24"/>
        </w:rPr>
      </w:pPr>
    </w:p>
    <w:p w14:paraId="74E4765C" w14:textId="191373A6" w:rsidR="00D535E3" w:rsidRDefault="003A6C32" w:rsidP="530311D3">
      <w:pPr>
        <w:spacing w:after="0" w:line="240" w:lineRule="auto"/>
        <w:jc w:val="both"/>
        <w:rPr>
          <w:rStyle w:val="ui-provider"/>
          <w:rFonts w:ascii="Times New Roman" w:hAnsi="Times New Roman" w:cs="Times New Roman"/>
          <w:sz w:val="24"/>
        </w:rPr>
      </w:pPr>
      <w:r w:rsidRPr="530311D3">
        <w:rPr>
          <w:rStyle w:val="ui-provider"/>
          <w:rFonts w:ascii="Times New Roman" w:hAnsi="Times New Roman" w:cs="Times New Roman"/>
          <w:sz w:val="24"/>
        </w:rPr>
        <w:t xml:space="preserve">(2) </w:t>
      </w:r>
      <w:r w:rsidR="00B124AA" w:rsidRPr="530311D3">
        <w:rPr>
          <w:rStyle w:val="ui-provider"/>
          <w:rFonts w:ascii="Times New Roman" w:hAnsi="Times New Roman" w:cs="Times New Roman"/>
          <w:sz w:val="24"/>
        </w:rPr>
        <w:t>Kosmosetegevus</w:t>
      </w:r>
      <w:r w:rsidR="00A968E9" w:rsidRPr="530311D3">
        <w:rPr>
          <w:rStyle w:val="ui-provider"/>
          <w:rFonts w:ascii="Times New Roman" w:hAnsi="Times New Roman" w:cs="Times New Roman"/>
          <w:sz w:val="24"/>
        </w:rPr>
        <w:t>t</w:t>
      </w:r>
      <w:r w:rsidR="00B124AA" w:rsidRPr="530311D3">
        <w:rPr>
          <w:rStyle w:val="ui-provider"/>
          <w:rFonts w:ascii="Times New Roman" w:hAnsi="Times New Roman" w:cs="Times New Roman"/>
          <w:sz w:val="24"/>
        </w:rPr>
        <w:t xml:space="preserve"> te</w:t>
      </w:r>
      <w:r w:rsidR="00A968E9" w:rsidRPr="530311D3">
        <w:rPr>
          <w:rStyle w:val="ui-provider"/>
          <w:rFonts w:ascii="Times New Roman" w:hAnsi="Times New Roman" w:cs="Times New Roman"/>
          <w:sz w:val="24"/>
        </w:rPr>
        <w:t>hes</w:t>
      </w:r>
      <w:r w:rsidR="00B124AA" w:rsidRPr="530311D3">
        <w:rPr>
          <w:rStyle w:val="ui-provider"/>
          <w:rFonts w:ascii="Times New Roman" w:hAnsi="Times New Roman" w:cs="Times New Roman"/>
          <w:sz w:val="24"/>
        </w:rPr>
        <w:t xml:space="preserve"> </w:t>
      </w:r>
      <w:r w:rsidR="006417C7" w:rsidRPr="530311D3">
        <w:rPr>
          <w:rStyle w:val="ui-provider"/>
          <w:rFonts w:ascii="Times New Roman" w:hAnsi="Times New Roman" w:cs="Times New Roman"/>
          <w:sz w:val="24"/>
        </w:rPr>
        <w:t xml:space="preserve">täidab </w:t>
      </w:r>
      <w:r w:rsidR="00DB4C38" w:rsidRPr="530311D3">
        <w:rPr>
          <w:rStyle w:val="ui-provider"/>
          <w:rFonts w:ascii="Times New Roman" w:hAnsi="Times New Roman" w:cs="Times New Roman"/>
          <w:sz w:val="24"/>
        </w:rPr>
        <w:t xml:space="preserve">käitaja </w:t>
      </w:r>
      <w:r w:rsidR="00523456" w:rsidRPr="530311D3">
        <w:rPr>
          <w:rStyle w:val="ui-provider"/>
          <w:rFonts w:ascii="Times New Roman" w:hAnsi="Times New Roman" w:cs="Times New Roman"/>
          <w:sz w:val="24"/>
        </w:rPr>
        <w:t xml:space="preserve">ja muu kosmosetegevusega või kosmoseobjektiga seotud isik </w:t>
      </w:r>
      <w:r w:rsidR="00B124AA" w:rsidRPr="530311D3">
        <w:rPr>
          <w:rStyle w:val="ui-provider"/>
          <w:rFonts w:ascii="Times New Roman" w:hAnsi="Times New Roman" w:cs="Times New Roman"/>
          <w:sz w:val="24"/>
        </w:rPr>
        <w:t>hoolsuskohustust</w:t>
      </w:r>
      <w:r w:rsidR="0022666A" w:rsidRPr="530311D3">
        <w:rPr>
          <w:rStyle w:val="ui-provider"/>
          <w:rFonts w:ascii="Times New Roman" w:hAnsi="Times New Roman" w:cs="Times New Roman"/>
          <w:sz w:val="24"/>
        </w:rPr>
        <w:t>,</w:t>
      </w:r>
      <w:r w:rsidR="00B124AA" w:rsidRPr="530311D3">
        <w:rPr>
          <w:rStyle w:val="ui-provider"/>
          <w:rFonts w:ascii="Times New Roman" w:hAnsi="Times New Roman" w:cs="Times New Roman"/>
          <w:sz w:val="24"/>
        </w:rPr>
        <w:t xml:space="preserve"> </w:t>
      </w:r>
      <w:r w:rsidR="001111C9" w:rsidRPr="530311D3">
        <w:rPr>
          <w:rStyle w:val="ui-provider"/>
          <w:rFonts w:ascii="Times New Roman" w:hAnsi="Times New Roman" w:cs="Times New Roman"/>
          <w:sz w:val="24"/>
        </w:rPr>
        <w:t xml:space="preserve">et tagada </w:t>
      </w:r>
      <w:r w:rsidR="00B124AA" w:rsidRPr="530311D3">
        <w:rPr>
          <w:rStyle w:val="ui-provider"/>
          <w:rFonts w:ascii="Times New Roman" w:hAnsi="Times New Roman" w:cs="Times New Roman"/>
          <w:sz w:val="24"/>
        </w:rPr>
        <w:t>kosmosetegevuse ohutus</w:t>
      </w:r>
      <w:r w:rsidR="001111C9" w:rsidRPr="530311D3">
        <w:rPr>
          <w:rStyle w:val="ui-provider"/>
          <w:rFonts w:ascii="Times New Roman" w:hAnsi="Times New Roman" w:cs="Times New Roman"/>
          <w:sz w:val="24"/>
        </w:rPr>
        <w:t xml:space="preserve"> ja </w:t>
      </w:r>
      <w:r w:rsidR="00B124AA" w:rsidRPr="530311D3">
        <w:rPr>
          <w:rStyle w:val="ui-provider"/>
          <w:rFonts w:ascii="Times New Roman" w:hAnsi="Times New Roman" w:cs="Times New Roman"/>
          <w:sz w:val="24"/>
        </w:rPr>
        <w:t xml:space="preserve">keskkonnasäästlikkus ning kosmosetegevusele ja kosmoseobjektile esitatavate nõuete järjepidev </w:t>
      </w:r>
      <w:commentRangeStart w:id="51"/>
      <w:r w:rsidR="001111C9" w:rsidRPr="530311D3">
        <w:rPr>
          <w:rStyle w:val="ui-provider"/>
          <w:rFonts w:ascii="Times New Roman" w:hAnsi="Times New Roman" w:cs="Times New Roman"/>
          <w:sz w:val="24"/>
        </w:rPr>
        <w:t>arvestamine</w:t>
      </w:r>
      <w:commentRangeEnd w:id="51"/>
      <w:r w:rsidR="00600D72">
        <w:rPr>
          <w:rStyle w:val="Kommentaariviide"/>
        </w:rPr>
        <w:commentReference w:id="51"/>
      </w:r>
      <w:r w:rsidR="00B124AA" w:rsidRPr="530311D3">
        <w:rPr>
          <w:rStyle w:val="ui-provider"/>
          <w:rFonts w:ascii="Times New Roman" w:hAnsi="Times New Roman" w:cs="Times New Roman"/>
          <w:sz w:val="24"/>
        </w:rPr>
        <w:t>.</w:t>
      </w:r>
    </w:p>
    <w:p w14:paraId="7EAE3F15" w14:textId="13CE0B7F" w:rsidR="00FC2200" w:rsidRDefault="00FC2200" w:rsidP="530311D3">
      <w:pPr>
        <w:spacing w:after="0" w:line="240" w:lineRule="auto"/>
        <w:rPr>
          <w:rStyle w:val="ui-provider"/>
          <w:rFonts w:ascii="Times New Roman" w:hAnsi="Times New Roman" w:cs="Times New Roman"/>
          <w:sz w:val="24"/>
        </w:rPr>
      </w:pPr>
    </w:p>
    <w:p w14:paraId="6FF070EE" w14:textId="52FDD993" w:rsidR="00A95215" w:rsidRPr="00C637DB" w:rsidRDefault="00C637DB" w:rsidP="00712DA9">
      <w:pPr>
        <w:pStyle w:val="Pealkiri2"/>
        <w:shd w:val="clear" w:color="auto" w:fill="FFFFFF"/>
        <w:spacing w:before="0" w:line="240" w:lineRule="auto"/>
        <w:jc w:val="center"/>
        <w:rPr>
          <w:rStyle w:val="ui-provider"/>
          <w:rFonts w:ascii="Times New Roman" w:hAnsi="Times New Roman" w:cs="Times New Roman"/>
          <w:b/>
          <w:bCs/>
          <w:color w:val="000000"/>
          <w:sz w:val="24"/>
          <w:szCs w:val="24"/>
          <w:bdr w:val="none" w:sz="0" w:space="0" w:color="auto" w:frame="1"/>
        </w:rPr>
      </w:pPr>
      <w:r>
        <w:rPr>
          <w:rFonts w:ascii="Times New Roman" w:hAnsi="Times New Roman" w:cs="Times New Roman"/>
          <w:b/>
          <w:bCs/>
          <w:color w:val="000000"/>
          <w:sz w:val="24"/>
          <w:szCs w:val="24"/>
          <w:bdr w:val="none" w:sz="0" w:space="0" w:color="auto" w:frame="1"/>
        </w:rPr>
        <w:t>3</w:t>
      </w:r>
      <w:r w:rsidRPr="003D31C4">
        <w:rPr>
          <w:rFonts w:ascii="Times New Roman" w:hAnsi="Times New Roman" w:cs="Times New Roman"/>
          <w:b/>
          <w:bCs/>
          <w:color w:val="000000"/>
          <w:sz w:val="24"/>
          <w:szCs w:val="24"/>
          <w:bdr w:val="none" w:sz="0" w:space="0" w:color="auto" w:frame="1"/>
        </w:rPr>
        <w:t>. peatükk</w:t>
      </w:r>
    </w:p>
    <w:p w14:paraId="0A1916B4" w14:textId="364E795D" w:rsidR="00A95215" w:rsidRDefault="00DB4C38" w:rsidP="530311D3">
      <w:pPr>
        <w:spacing w:after="0" w:line="240" w:lineRule="auto"/>
        <w:jc w:val="center"/>
        <w:rPr>
          <w:rFonts w:ascii="Times New Roman" w:hAnsi="Times New Roman" w:cs="Times New Roman"/>
          <w:b/>
          <w:bCs/>
          <w:sz w:val="24"/>
        </w:rPr>
      </w:pPr>
      <w:r w:rsidRPr="530311D3">
        <w:rPr>
          <w:rFonts w:ascii="Times New Roman" w:hAnsi="Times New Roman" w:cs="Times New Roman"/>
          <w:b/>
          <w:bCs/>
          <w:sz w:val="24"/>
        </w:rPr>
        <w:t xml:space="preserve">Käitajale </w:t>
      </w:r>
      <w:r w:rsidR="00D21115" w:rsidRPr="530311D3">
        <w:rPr>
          <w:rFonts w:ascii="Times New Roman" w:hAnsi="Times New Roman" w:cs="Times New Roman"/>
          <w:b/>
          <w:bCs/>
          <w:sz w:val="24"/>
        </w:rPr>
        <w:t xml:space="preserve">ja kosmoseobjekti </w:t>
      </w:r>
      <w:commentRangeStart w:id="52"/>
      <w:r w:rsidR="00D21115" w:rsidRPr="530311D3">
        <w:rPr>
          <w:rFonts w:ascii="Times New Roman" w:hAnsi="Times New Roman" w:cs="Times New Roman"/>
          <w:b/>
          <w:bCs/>
          <w:sz w:val="24"/>
        </w:rPr>
        <w:t xml:space="preserve">omanikule </w:t>
      </w:r>
      <w:r w:rsidR="00A95215" w:rsidRPr="530311D3">
        <w:rPr>
          <w:rFonts w:ascii="Times New Roman" w:hAnsi="Times New Roman" w:cs="Times New Roman"/>
          <w:b/>
          <w:bCs/>
          <w:sz w:val="24"/>
        </w:rPr>
        <w:t xml:space="preserve">esitatavad </w:t>
      </w:r>
      <w:commentRangeEnd w:id="52"/>
      <w:r w:rsidR="00482BC4">
        <w:rPr>
          <w:rStyle w:val="Kommentaariviide"/>
        </w:rPr>
        <w:commentReference w:id="52"/>
      </w:r>
      <w:r w:rsidR="00A95215" w:rsidRPr="530311D3">
        <w:rPr>
          <w:rFonts w:ascii="Times New Roman" w:hAnsi="Times New Roman" w:cs="Times New Roman"/>
          <w:b/>
          <w:bCs/>
          <w:sz w:val="24"/>
        </w:rPr>
        <w:t>nõuded</w:t>
      </w:r>
    </w:p>
    <w:p w14:paraId="2729CFE4" w14:textId="77777777" w:rsidR="00A95215" w:rsidRPr="005A3E48" w:rsidRDefault="00A95215" w:rsidP="00712DA9">
      <w:pPr>
        <w:spacing w:line="240" w:lineRule="auto"/>
        <w:rPr>
          <w:rFonts w:ascii="Times New Roman" w:hAnsi="Times New Roman" w:cs="Times New Roman"/>
          <w:sz w:val="24"/>
        </w:rPr>
      </w:pPr>
    </w:p>
    <w:p w14:paraId="345AA5EA" w14:textId="1FC2E225" w:rsidR="00222F27" w:rsidRPr="003D31C4" w:rsidRDefault="00C637DB" w:rsidP="00712DA9">
      <w:pPr>
        <w:pStyle w:val="Pealkiri2"/>
        <w:shd w:val="clear" w:color="auto" w:fill="FFFFFF"/>
        <w:spacing w:before="0" w:line="240" w:lineRule="auto"/>
        <w:jc w:val="center"/>
        <w:rPr>
          <w:rFonts w:ascii="Times New Roman" w:hAnsi="Times New Roman" w:cs="Times New Roman"/>
          <w:b/>
          <w:bCs/>
          <w:color w:val="000000"/>
          <w:sz w:val="24"/>
          <w:szCs w:val="24"/>
          <w:bdr w:val="none" w:sz="0" w:space="0" w:color="auto" w:frame="1"/>
        </w:rPr>
      </w:pPr>
      <w:r>
        <w:rPr>
          <w:rFonts w:ascii="Times New Roman" w:hAnsi="Times New Roman" w:cs="Times New Roman"/>
          <w:b/>
          <w:bCs/>
          <w:color w:val="000000"/>
          <w:sz w:val="24"/>
          <w:szCs w:val="24"/>
          <w:bdr w:val="none" w:sz="0" w:space="0" w:color="auto" w:frame="1"/>
        </w:rPr>
        <w:t>1</w:t>
      </w:r>
      <w:r w:rsidR="00222F27" w:rsidRPr="003D31C4">
        <w:rPr>
          <w:rFonts w:ascii="Times New Roman" w:hAnsi="Times New Roman" w:cs="Times New Roman"/>
          <w:b/>
          <w:bCs/>
          <w:color w:val="000000"/>
          <w:sz w:val="24"/>
          <w:szCs w:val="24"/>
          <w:bdr w:val="none" w:sz="0" w:space="0" w:color="auto" w:frame="1"/>
        </w:rPr>
        <w:t>. jagu</w:t>
      </w:r>
    </w:p>
    <w:p w14:paraId="149BBF14" w14:textId="506FE8A4" w:rsidR="00222F27" w:rsidRDefault="00DB4C38" w:rsidP="530311D3">
      <w:pPr>
        <w:spacing w:after="0" w:line="240" w:lineRule="auto"/>
        <w:jc w:val="center"/>
        <w:rPr>
          <w:rFonts w:ascii="Times New Roman" w:hAnsi="Times New Roman" w:cs="Times New Roman"/>
          <w:b/>
          <w:bCs/>
          <w:sz w:val="24"/>
        </w:rPr>
      </w:pPr>
      <w:r w:rsidRPr="530311D3">
        <w:rPr>
          <w:rFonts w:ascii="Times New Roman" w:hAnsi="Times New Roman" w:cs="Times New Roman"/>
          <w:b/>
          <w:bCs/>
          <w:sz w:val="24"/>
        </w:rPr>
        <w:t>Käitaja</w:t>
      </w:r>
    </w:p>
    <w:p w14:paraId="2E164459" w14:textId="77777777" w:rsidR="006B43EE" w:rsidRPr="003D31C4" w:rsidRDefault="006B43EE" w:rsidP="006B43EE">
      <w:pPr>
        <w:spacing w:after="0" w:line="240" w:lineRule="auto"/>
        <w:jc w:val="center"/>
        <w:rPr>
          <w:rFonts w:ascii="Times New Roman" w:hAnsi="Times New Roman" w:cs="Times New Roman"/>
          <w:b/>
          <w:bCs/>
          <w:sz w:val="24"/>
        </w:rPr>
      </w:pPr>
    </w:p>
    <w:p w14:paraId="35FE172A" w14:textId="0904C899" w:rsidR="00222F27" w:rsidRPr="003D31C4" w:rsidRDefault="00222F27" w:rsidP="530311D3">
      <w:pPr>
        <w:pStyle w:val="Pealkiri3"/>
        <w:shd w:val="clear" w:color="auto" w:fill="FFFFFF" w:themeFill="background1"/>
        <w:spacing w:before="0" w:line="240" w:lineRule="auto"/>
        <w:rPr>
          <w:rFonts w:ascii="Times New Roman" w:hAnsi="Times New Roman" w:cs="Times New Roman"/>
          <w:b/>
          <w:bCs/>
          <w:color w:val="auto"/>
        </w:rPr>
      </w:pPr>
      <w:r w:rsidRPr="003D31C4">
        <w:rPr>
          <w:rStyle w:val="Tugev"/>
          <w:rFonts w:ascii="Times New Roman" w:hAnsi="Times New Roman" w:cs="Times New Roman"/>
          <w:color w:val="000000"/>
          <w:bdr w:val="none" w:sz="0" w:space="0" w:color="auto" w:frame="1"/>
        </w:rPr>
        <w:t xml:space="preserve">§ </w:t>
      </w:r>
      <w:r w:rsidR="00395B4D">
        <w:rPr>
          <w:rStyle w:val="Tugev"/>
          <w:rFonts w:ascii="Times New Roman" w:hAnsi="Times New Roman" w:cs="Times New Roman"/>
          <w:color w:val="000000"/>
          <w:bdr w:val="none" w:sz="0" w:space="0" w:color="auto" w:frame="1"/>
        </w:rPr>
        <w:t>8</w:t>
      </w:r>
      <w:r w:rsidRPr="003D31C4">
        <w:rPr>
          <w:rStyle w:val="Tugev"/>
          <w:rFonts w:ascii="Times New Roman" w:hAnsi="Times New Roman" w:cs="Times New Roman"/>
          <w:color w:val="000000"/>
          <w:bdr w:val="none" w:sz="0" w:space="0" w:color="auto" w:frame="1"/>
        </w:rPr>
        <w:t xml:space="preserve">. </w:t>
      </w:r>
      <w:r w:rsidR="00DB4C38">
        <w:rPr>
          <w:rStyle w:val="Tugev"/>
          <w:rFonts w:ascii="Times New Roman" w:hAnsi="Times New Roman" w:cs="Times New Roman"/>
          <w:color w:val="000000"/>
          <w:bdr w:val="none" w:sz="0" w:space="0" w:color="auto" w:frame="1"/>
        </w:rPr>
        <w:t>Käitaja</w:t>
      </w:r>
      <w:r w:rsidR="00DB4C38" w:rsidRPr="003D31C4">
        <w:rPr>
          <w:rStyle w:val="Tugev"/>
          <w:rFonts w:ascii="Times New Roman" w:hAnsi="Times New Roman" w:cs="Times New Roman"/>
          <w:color w:val="000000"/>
          <w:bdr w:val="none" w:sz="0" w:space="0" w:color="auto" w:frame="1"/>
        </w:rPr>
        <w:t xml:space="preserve"> </w:t>
      </w:r>
      <w:r w:rsidRPr="003D31C4">
        <w:rPr>
          <w:rStyle w:val="Tugev"/>
          <w:rFonts w:ascii="Times New Roman" w:hAnsi="Times New Roman" w:cs="Times New Roman"/>
          <w:color w:val="000000"/>
          <w:bdr w:val="none" w:sz="0" w:space="0" w:color="auto" w:frame="1"/>
        </w:rPr>
        <w:t>peamine tegevuskoht</w:t>
      </w:r>
      <w:r w:rsidRPr="003D31C4">
        <w:rPr>
          <w:rFonts w:ascii="Times New Roman" w:hAnsi="Times New Roman" w:cs="Times New Roman"/>
          <w:b/>
          <w:bCs/>
          <w:color w:val="auto"/>
        </w:rPr>
        <w:t xml:space="preserve"> </w:t>
      </w:r>
    </w:p>
    <w:p w14:paraId="6FCB893C" w14:textId="77777777" w:rsidR="00222F27" w:rsidRPr="003D31C4" w:rsidRDefault="00222F27" w:rsidP="000C52F2">
      <w:pPr>
        <w:spacing w:after="0" w:line="240" w:lineRule="auto"/>
        <w:rPr>
          <w:rFonts w:ascii="Times New Roman" w:hAnsi="Times New Roman" w:cs="Times New Roman"/>
          <w:sz w:val="24"/>
        </w:rPr>
      </w:pPr>
    </w:p>
    <w:p w14:paraId="36157001" w14:textId="700876B3" w:rsidR="005E3A9C" w:rsidRDefault="005E3A9C" w:rsidP="530311D3">
      <w:pPr>
        <w:spacing w:after="0" w:line="240" w:lineRule="auto"/>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(1) </w:t>
      </w:r>
      <w:r w:rsidR="00DB4C38" w:rsidRPr="530311D3">
        <w:rPr>
          <w:rFonts w:ascii="Times New Roman" w:eastAsiaTheme="majorEastAsia" w:hAnsi="Times New Roman" w:cs="Times New Roman"/>
          <w:sz w:val="24"/>
        </w:rPr>
        <w:t xml:space="preserve">Käitaja </w:t>
      </w:r>
      <w:r w:rsidR="00222F27" w:rsidRPr="530311D3">
        <w:rPr>
          <w:rFonts w:ascii="Times New Roman" w:eastAsiaTheme="majorEastAsia" w:hAnsi="Times New Roman" w:cs="Times New Roman"/>
          <w:sz w:val="24"/>
        </w:rPr>
        <w:t>peamine tegevuskoht peab olema Eestis.</w:t>
      </w:r>
      <w:r w:rsidR="00146DC0" w:rsidRPr="530311D3">
        <w:rPr>
          <w:rFonts w:ascii="Times New Roman" w:eastAsiaTheme="majorEastAsia" w:hAnsi="Times New Roman" w:cs="Times New Roman"/>
          <w:sz w:val="24"/>
        </w:rPr>
        <w:t xml:space="preserve"> </w:t>
      </w:r>
    </w:p>
    <w:p w14:paraId="12AF058E" w14:textId="77777777" w:rsidR="005E3A9C" w:rsidRDefault="005E3A9C" w:rsidP="000C52F2">
      <w:pPr>
        <w:spacing w:after="0" w:line="240" w:lineRule="auto"/>
        <w:rPr>
          <w:rFonts w:ascii="Times New Roman" w:eastAsiaTheme="majorEastAsia" w:hAnsi="Times New Roman" w:cs="Times New Roman"/>
          <w:sz w:val="24"/>
        </w:rPr>
      </w:pPr>
    </w:p>
    <w:p w14:paraId="640281CE" w14:textId="4E7E6A58" w:rsidR="00D11EEC" w:rsidRDefault="005E3A9C" w:rsidP="530311D3">
      <w:pPr>
        <w:spacing w:after="0" w:line="240" w:lineRule="auto"/>
        <w:jc w:val="both"/>
        <w:rPr>
          <w:rFonts w:ascii="Times New Roman" w:eastAsiaTheme="majorEastAsia" w:hAnsi="Times New Roman" w:cs="Times New Roman"/>
          <w:sz w:val="24"/>
        </w:rPr>
      </w:pPr>
      <w:commentRangeStart w:id="53"/>
      <w:r w:rsidRPr="530311D3">
        <w:rPr>
          <w:rFonts w:ascii="Times New Roman" w:eastAsiaTheme="majorEastAsia" w:hAnsi="Times New Roman" w:cs="Times New Roman"/>
          <w:sz w:val="24"/>
        </w:rPr>
        <w:t xml:space="preserve">(2) </w:t>
      </w:r>
      <w:r w:rsidR="00222F27" w:rsidRPr="530311D3">
        <w:rPr>
          <w:rFonts w:ascii="Times New Roman" w:eastAsiaTheme="majorEastAsia" w:hAnsi="Times New Roman" w:cs="Times New Roman"/>
          <w:sz w:val="24"/>
        </w:rPr>
        <w:t xml:space="preserve">Käesolevas seaduses mõistetakse peamise tegevuskohana </w:t>
      </w:r>
      <w:r w:rsidR="00DB4C38" w:rsidRPr="530311D3">
        <w:rPr>
          <w:rFonts w:ascii="Times New Roman" w:eastAsiaTheme="majorEastAsia" w:hAnsi="Times New Roman" w:cs="Times New Roman"/>
          <w:sz w:val="24"/>
        </w:rPr>
        <w:t>käitaja</w:t>
      </w:r>
      <w:r w:rsidR="00DB4C38" w:rsidRPr="530311D3">
        <w:rPr>
          <w:rFonts w:ascii="Times New Roman" w:eastAsia="Calibri Light" w:hAnsi="Times New Roman" w:cs="Times New Roman"/>
          <w:sz w:val="24"/>
        </w:rPr>
        <w:t xml:space="preserve"> </w:t>
      </w:r>
      <w:r w:rsidR="00222F27" w:rsidRPr="530311D3">
        <w:rPr>
          <w:rFonts w:ascii="Times New Roman" w:eastAsiaTheme="majorEastAsia" w:hAnsi="Times New Roman" w:cs="Times New Roman"/>
          <w:sz w:val="24"/>
        </w:rPr>
        <w:t xml:space="preserve">kosmosetegevuse ja </w:t>
      </w:r>
      <w:r w:rsidR="00222F27" w:rsidRPr="530311D3">
        <w:rPr>
          <w:rFonts w:ascii="Times New Roman" w:eastAsia="Calibri Light" w:hAnsi="Times New Roman" w:cs="Times New Roman"/>
          <w:sz w:val="24"/>
        </w:rPr>
        <w:t>finants</w:t>
      </w:r>
      <w:r w:rsidR="4495690E" w:rsidRPr="530311D3">
        <w:rPr>
          <w:rFonts w:ascii="Times New Roman" w:eastAsia="Calibri Light" w:hAnsi="Times New Roman" w:cs="Times New Roman"/>
          <w:sz w:val="24"/>
        </w:rPr>
        <w:t>tegevuse</w:t>
      </w:r>
      <w:r w:rsidR="00222F27" w:rsidRPr="530311D3">
        <w:rPr>
          <w:rFonts w:ascii="Times New Roman" w:eastAsiaTheme="majorEastAsia" w:hAnsi="Times New Roman" w:cs="Times New Roman"/>
          <w:sz w:val="24"/>
        </w:rPr>
        <w:t xml:space="preserve"> </w:t>
      </w:r>
      <w:commentRangeStart w:id="54"/>
      <w:del w:id="55" w:author="Merike Koppel JM" w:date="2024-10-16T08:39:00Z">
        <w:r w:rsidR="001111C9" w:rsidRPr="530311D3" w:rsidDel="00600D72">
          <w:rPr>
            <w:rFonts w:ascii="Times New Roman" w:eastAsiaTheme="majorEastAsia" w:hAnsi="Times New Roman" w:cs="Times New Roman"/>
            <w:sz w:val="24"/>
          </w:rPr>
          <w:delText>täitmise</w:delText>
        </w:r>
      </w:del>
      <w:commentRangeEnd w:id="54"/>
      <w:r w:rsidR="00600D72">
        <w:rPr>
          <w:rStyle w:val="Kommentaariviide"/>
        </w:rPr>
        <w:commentReference w:id="54"/>
      </w:r>
      <w:del w:id="56" w:author="Merike Koppel JM" w:date="2024-10-16T08:39:00Z">
        <w:r w:rsidR="001111C9" w:rsidRPr="530311D3" w:rsidDel="00600D72">
          <w:rPr>
            <w:rFonts w:ascii="Times New Roman" w:eastAsiaTheme="majorEastAsia" w:hAnsi="Times New Roman" w:cs="Times New Roman"/>
            <w:sz w:val="24"/>
          </w:rPr>
          <w:delText xml:space="preserve"> </w:delText>
        </w:r>
      </w:del>
      <w:r w:rsidR="00DB4C38" w:rsidRPr="530311D3">
        <w:rPr>
          <w:rFonts w:ascii="Times New Roman" w:eastAsia="Calibri Light" w:hAnsi="Times New Roman" w:cs="Times New Roman"/>
          <w:sz w:val="24"/>
        </w:rPr>
        <w:t>peamist</w:t>
      </w:r>
      <w:r w:rsidR="00DB4C38" w:rsidRPr="530311D3">
        <w:rPr>
          <w:rFonts w:ascii="Times New Roman" w:eastAsiaTheme="majorEastAsia" w:hAnsi="Times New Roman" w:cs="Times New Roman"/>
          <w:sz w:val="24"/>
        </w:rPr>
        <w:t xml:space="preserve"> </w:t>
      </w:r>
      <w:r w:rsidR="00222F27" w:rsidRPr="530311D3">
        <w:rPr>
          <w:rFonts w:ascii="Times New Roman" w:eastAsiaTheme="majorEastAsia" w:hAnsi="Times New Roman" w:cs="Times New Roman"/>
          <w:sz w:val="24"/>
        </w:rPr>
        <w:t>kohta.</w:t>
      </w:r>
      <w:r w:rsidR="00146DC0" w:rsidRPr="530311D3">
        <w:rPr>
          <w:rFonts w:ascii="Times New Roman" w:eastAsiaTheme="majorEastAsia" w:hAnsi="Times New Roman" w:cs="Times New Roman"/>
          <w:sz w:val="24"/>
        </w:rPr>
        <w:t xml:space="preserve"> </w:t>
      </w:r>
      <w:commentRangeEnd w:id="53"/>
      <w:r w:rsidR="00931126">
        <w:rPr>
          <w:rStyle w:val="Kommentaariviide"/>
        </w:rPr>
        <w:commentReference w:id="53"/>
      </w:r>
    </w:p>
    <w:p w14:paraId="7B1A43A1" w14:textId="77777777" w:rsidR="00D11EEC" w:rsidRDefault="00D11EEC" w:rsidP="530311D3">
      <w:pPr>
        <w:spacing w:after="0" w:line="240" w:lineRule="auto"/>
        <w:jc w:val="both"/>
        <w:rPr>
          <w:rFonts w:ascii="Times New Roman" w:eastAsiaTheme="majorEastAsia" w:hAnsi="Times New Roman" w:cs="Times New Roman"/>
          <w:sz w:val="24"/>
        </w:rPr>
      </w:pPr>
    </w:p>
    <w:p w14:paraId="34AC24A8" w14:textId="0FE45CA9" w:rsidR="00CE647B" w:rsidRDefault="00D35BAA" w:rsidP="530311D3">
      <w:pPr>
        <w:spacing w:after="0" w:line="240" w:lineRule="auto"/>
        <w:rPr>
          <w:rFonts w:ascii="Times New Roman" w:eastAsiaTheme="majorEastAsia" w:hAnsi="Times New Roman" w:cs="Times New Roman"/>
          <w:b/>
          <w:bCs/>
          <w:sz w:val="24"/>
        </w:rPr>
      </w:pPr>
      <w:r w:rsidRPr="530311D3">
        <w:rPr>
          <w:rStyle w:val="Tugev"/>
          <w:rFonts w:ascii="Times New Roman" w:hAnsi="Times New Roman" w:cs="Times New Roman"/>
          <w:color w:val="000000"/>
          <w:sz w:val="24"/>
          <w:bdr w:val="none" w:sz="0" w:space="0" w:color="auto" w:frame="1"/>
        </w:rPr>
        <w:t xml:space="preserve">§ </w:t>
      </w:r>
      <w:r>
        <w:rPr>
          <w:rStyle w:val="Tugev"/>
          <w:rFonts w:ascii="Times New Roman" w:hAnsi="Times New Roman" w:cs="Times New Roman"/>
          <w:color w:val="000000"/>
          <w:bdr w:val="none" w:sz="0" w:space="0" w:color="auto" w:frame="1"/>
        </w:rPr>
        <w:t xml:space="preserve">9. </w:t>
      </w:r>
      <w:r w:rsidR="5E150B8F" w:rsidRPr="530311D3">
        <w:rPr>
          <w:rFonts w:ascii="Times New Roman" w:eastAsiaTheme="majorEastAsia" w:hAnsi="Times New Roman" w:cs="Times New Roman"/>
          <w:b/>
          <w:bCs/>
          <w:sz w:val="24"/>
        </w:rPr>
        <w:t>Sis</w:t>
      </w:r>
      <w:r w:rsidR="00CE647B" w:rsidRPr="530311D3">
        <w:rPr>
          <w:rFonts w:ascii="Times New Roman" w:eastAsiaTheme="majorEastAsia" w:hAnsi="Times New Roman" w:cs="Times New Roman"/>
          <w:b/>
          <w:bCs/>
          <w:sz w:val="24"/>
        </w:rPr>
        <w:t>ekontroll</w:t>
      </w:r>
      <w:r w:rsidR="004277A8" w:rsidRPr="530311D3">
        <w:rPr>
          <w:rFonts w:ascii="Times New Roman" w:eastAsiaTheme="majorEastAsia" w:hAnsi="Times New Roman" w:cs="Times New Roman"/>
          <w:b/>
          <w:bCs/>
          <w:sz w:val="24"/>
        </w:rPr>
        <w:t>i kohustus</w:t>
      </w:r>
    </w:p>
    <w:p w14:paraId="444FD366" w14:textId="77777777" w:rsidR="006B43EE" w:rsidRDefault="006B43EE" w:rsidP="006B43EE">
      <w:pPr>
        <w:spacing w:after="0" w:line="240" w:lineRule="auto"/>
        <w:rPr>
          <w:rFonts w:ascii="Times New Roman" w:eastAsiaTheme="majorEastAsia" w:hAnsi="Times New Roman" w:cs="Times New Roman"/>
          <w:b/>
          <w:bCs/>
          <w:sz w:val="24"/>
        </w:rPr>
      </w:pPr>
    </w:p>
    <w:p w14:paraId="310059AD" w14:textId="57CA6D13" w:rsidR="00FF0B53" w:rsidRDefault="009A6F4F" w:rsidP="530311D3">
      <w:pPr>
        <w:pStyle w:val="Normaallaadveeb"/>
        <w:spacing w:before="0" w:beforeAutospacing="0" w:after="0" w:afterAutospacing="0" w:line="240" w:lineRule="auto"/>
        <w:jc w:val="both"/>
        <w:rPr>
          <w:rFonts w:eastAsiaTheme="majorEastAsia"/>
        </w:rPr>
      </w:pPr>
      <w:r w:rsidRPr="530311D3">
        <w:rPr>
          <w:rFonts w:eastAsiaTheme="majorEastAsia"/>
        </w:rPr>
        <w:t xml:space="preserve">(1) </w:t>
      </w:r>
      <w:r w:rsidR="00146DC0" w:rsidRPr="530311D3">
        <w:rPr>
          <w:rFonts w:eastAsiaTheme="majorEastAsia"/>
        </w:rPr>
        <w:t xml:space="preserve">Käitaja </w:t>
      </w:r>
      <w:r w:rsidR="00FC0639" w:rsidRPr="530311D3">
        <w:rPr>
          <w:rFonts w:eastAsiaTheme="majorEastAsia"/>
        </w:rPr>
        <w:t>loo</w:t>
      </w:r>
      <w:r w:rsidR="001111C9" w:rsidRPr="530311D3">
        <w:rPr>
          <w:rFonts w:eastAsiaTheme="majorEastAsia"/>
        </w:rPr>
        <w:t>b</w:t>
      </w:r>
      <w:r w:rsidR="00FC0639" w:rsidRPr="530311D3">
        <w:rPr>
          <w:rFonts w:eastAsiaTheme="majorEastAsia"/>
        </w:rPr>
        <w:t xml:space="preserve"> ja </w:t>
      </w:r>
      <w:r w:rsidR="001111C9" w:rsidRPr="530311D3">
        <w:rPr>
          <w:rFonts w:eastAsiaTheme="majorEastAsia"/>
        </w:rPr>
        <w:t xml:space="preserve">rakendab </w:t>
      </w:r>
      <w:r w:rsidR="00DB4C38" w:rsidRPr="530311D3">
        <w:rPr>
          <w:rFonts w:eastAsiaTheme="majorEastAsia"/>
        </w:rPr>
        <w:t xml:space="preserve">sisekontrolli </w:t>
      </w:r>
      <w:r w:rsidR="00FC0639" w:rsidRPr="530311D3">
        <w:rPr>
          <w:rFonts w:eastAsiaTheme="majorEastAsia"/>
        </w:rPr>
        <w:t xml:space="preserve">süsteemi, milleks on asjakohaste tehniliste, organisatsiooniliste ja õiguslike meetmete </w:t>
      </w:r>
      <w:commentRangeStart w:id="57"/>
      <w:r w:rsidR="00FC0639" w:rsidRPr="530311D3">
        <w:rPr>
          <w:rFonts w:eastAsiaTheme="majorEastAsia"/>
        </w:rPr>
        <w:t>kogum</w:t>
      </w:r>
      <w:r w:rsidR="000B5C4E" w:rsidRPr="530311D3">
        <w:rPr>
          <w:rFonts w:eastAsiaTheme="majorEastAsia"/>
        </w:rPr>
        <w:t xml:space="preserve"> </w:t>
      </w:r>
      <w:r w:rsidR="00D95601" w:rsidRPr="530311D3">
        <w:rPr>
          <w:rFonts w:eastAsiaTheme="majorEastAsia"/>
        </w:rPr>
        <w:t xml:space="preserve">eesmärgiga </w:t>
      </w:r>
      <w:commentRangeEnd w:id="57"/>
      <w:r w:rsidR="004E20CE">
        <w:rPr>
          <w:rStyle w:val="Kommentaariviide"/>
          <w:rFonts w:ascii="Calibri Light" w:eastAsiaTheme="minorHAnsi" w:hAnsi="Calibri Light" w:cstheme="minorBidi"/>
          <w:lang w:eastAsia="en-US"/>
        </w:rPr>
        <w:commentReference w:id="57"/>
      </w:r>
      <w:r w:rsidR="00D95601" w:rsidRPr="530311D3">
        <w:rPr>
          <w:rFonts w:eastAsiaTheme="majorEastAsia"/>
        </w:rPr>
        <w:t>tagada</w:t>
      </w:r>
      <w:r w:rsidR="000B5C4E" w:rsidRPr="530311D3">
        <w:rPr>
          <w:rFonts w:eastAsiaTheme="majorEastAsia"/>
        </w:rPr>
        <w:t xml:space="preserve"> </w:t>
      </w:r>
      <w:r w:rsidR="00FF0B53" w:rsidRPr="530311D3">
        <w:rPr>
          <w:rFonts w:eastAsiaTheme="majorEastAsia"/>
        </w:rPr>
        <w:t>kosmosetegevuse</w:t>
      </w:r>
      <w:r w:rsidR="001111C9" w:rsidRPr="530311D3">
        <w:rPr>
          <w:rFonts w:eastAsiaTheme="majorEastAsia"/>
        </w:rPr>
        <w:t>s</w:t>
      </w:r>
      <w:r w:rsidR="00FF0B53" w:rsidRPr="530311D3">
        <w:rPr>
          <w:rFonts w:eastAsiaTheme="majorEastAsia"/>
        </w:rPr>
        <w:t xml:space="preserve"> käesoleva seaduse 2. peatükis sätestatud põhimõtete järjepidev jä</w:t>
      </w:r>
      <w:commentRangeStart w:id="58"/>
      <w:r w:rsidR="00FF0B53" w:rsidRPr="530311D3">
        <w:rPr>
          <w:rFonts w:eastAsiaTheme="majorEastAsia"/>
        </w:rPr>
        <w:t>rg</w:t>
      </w:r>
      <w:ins w:id="59" w:author="Merike Koppel JM" w:date="2024-10-16T08:41:00Z">
        <w:r w:rsidR="004E20CE">
          <w:rPr>
            <w:rFonts w:eastAsiaTheme="majorEastAsia"/>
          </w:rPr>
          <w:t>i</w:t>
        </w:r>
      </w:ins>
      <w:r w:rsidR="00FF0B53" w:rsidRPr="530311D3">
        <w:rPr>
          <w:rFonts w:eastAsiaTheme="majorEastAsia"/>
        </w:rPr>
        <w:t>m</w:t>
      </w:r>
      <w:commentRangeEnd w:id="58"/>
      <w:r w:rsidR="004E20CE">
        <w:rPr>
          <w:rStyle w:val="Kommentaariviide"/>
          <w:rFonts w:ascii="Calibri Light" w:eastAsiaTheme="minorHAnsi" w:hAnsi="Calibri Light" w:cstheme="minorBidi"/>
          <w:lang w:eastAsia="en-US"/>
        </w:rPr>
        <w:commentReference w:id="58"/>
      </w:r>
      <w:r w:rsidR="00FF0B53" w:rsidRPr="530311D3">
        <w:rPr>
          <w:rFonts w:eastAsiaTheme="majorEastAsia"/>
        </w:rPr>
        <w:t xml:space="preserve">ine ja kosmosetegevust reguleerivate õigusaktide nõuetele vastavus. </w:t>
      </w:r>
    </w:p>
    <w:p w14:paraId="32CB0A4A" w14:textId="77777777" w:rsidR="00C4290D" w:rsidRPr="00961FD1" w:rsidRDefault="00C4290D" w:rsidP="00965DE1">
      <w:pPr>
        <w:pStyle w:val="Normaallaadveeb"/>
        <w:spacing w:before="0" w:beforeAutospacing="0" w:after="0" w:afterAutospacing="0" w:line="240" w:lineRule="auto"/>
        <w:jc w:val="both"/>
      </w:pPr>
    </w:p>
    <w:p w14:paraId="58E76307" w14:textId="73C543D5" w:rsidR="000B5C4E" w:rsidRDefault="00961FD1" w:rsidP="530311D3">
      <w:pPr>
        <w:pStyle w:val="Normaallaadveeb"/>
        <w:spacing w:before="0" w:beforeAutospacing="0" w:after="0" w:afterAutospacing="0" w:line="240" w:lineRule="auto"/>
        <w:jc w:val="both"/>
      </w:pPr>
      <w:r>
        <w:t>(</w:t>
      </w:r>
      <w:r w:rsidR="00B736B9">
        <w:t>2</w:t>
      </w:r>
      <w:r>
        <w:t xml:space="preserve">) </w:t>
      </w:r>
      <w:r w:rsidR="00146DC0">
        <w:t xml:space="preserve">Käitaja </w:t>
      </w:r>
      <w:r>
        <w:t xml:space="preserve">sisekontrolli süsteemi andmed </w:t>
      </w:r>
      <w:r w:rsidR="00C4290D">
        <w:t>dokumenteeritakse</w:t>
      </w:r>
      <w:r w:rsidR="00E43838">
        <w:t xml:space="preserve"> </w:t>
      </w:r>
      <w:r w:rsidR="000B5C4E">
        <w:t xml:space="preserve">või need peavad olema muul viisil tõendatavad. </w:t>
      </w:r>
    </w:p>
    <w:p w14:paraId="75C60C90" w14:textId="77777777" w:rsidR="000B5C4E" w:rsidRDefault="000B5C4E" w:rsidP="00965DE1">
      <w:pPr>
        <w:pStyle w:val="Normaallaadveeb"/>
        <w:spacing w:before="0" w:beforeAutospacing="0" w:after="0" w:afterAutospacing="0" w:line="240" w:lineRule="auto"/>
        <w:jc w:val="both"/>
      </w:pPr>
    </w:p>
    <w:p w14:paraId="3A737ECC" w14:textId="1D3C3D63" w:rsidR="000C52F2" w:rsidRDefault="000B5C4E" w:rsidP="530311D3">
      <w:pPr>
        <w:pStyle w:val="Normaallaadveeb"/>
        <w:spacing w:before="0" w:beforeAutospacing="0" w:after="0" w:afterAutospacing="0" w:line="240" w:lineRule="auto"/>
        <w:jc w:val="both"/>
      </w:pPr>
      <w:r>
        <w:t>(</w:t>
      </w:r>
      <w:r w:rsidR="00B736B9">
        <w:t>3</w:t>
      </w:r>
      <w:r>
        <w:t xml:space="preserve">) </w:t>
      </w:r>
      <w:r w:rsidR="00146DC0">
        <w:t xml:space="preserve">Käitaja </w:t>
      </w:r>
      <w:r>
        <w:t>sisekontrolli süsteemi andme</w:t>
      </w:r>
      <w:r w:rsidR="001111C9">
        <w:t>i</w:t>
      </w:r>
      <w:r>
        <w:t xml:space="preserve">d </w:t>
      </w:r>
      <w:r w:rsidR="00C4290D">
        <w:t xml:space="preserve">säilitatakse </w:t>
      </w:r>
      <w:r w:rsidR="008F1765">
        <w:t>kümme</w:t>
      </w:r>
      <w:r w:rsidR="00C4290D">
        <w:t xml:space="preserve"> aastat</w:t>
      </w:r>
      <w:r w:rsidR="001C136D">
        <w:t xml:space="preserve"> pärast kosmosetegevuse lõpetamist</w:t>
      </w:r>
      <w:r w:rsidR="00C4290D">
        <w:t>.</w:t>
      </w:r>
    </w:p>
    <w:p w14:paraId="6FE89DFB" w14:textId="77777777" w:rsidR="001722AA" w:rsidRPr="003D31C4" w:rsidRDefault="001722AA" w:rsidP="000C52F2">
      <w:pPr>
        <w:pStyle w:val="Normaallaadveeb"/>
        <w:spacing w:before="0" w:beforeAutospacing="0" w:after="0" w:afterAutospacing="0" w:line="240" w:lineRule="auto"/>
        <w:jc w:val="both"/>
      </w:pPr>
    </w:p>
    <w:p w14:paraId="36E6FFE3" w14:textId="7D1084F2" w:rsidR="00222F27" w:rsidRPr="003D31C4" w:rsidRDefault="00222F27" w:rsidP="530311D3">
      <w:pPr>
        <w:pStyle w:val="Normaallaadveeb"/>
        <w:shd w:val="clear" w:color="auto" w:fill="FFFFFF" w:themeFill="background1"/>
        <w:spacing w:before="0" w:beforeAutospacing="0" w:after="0" w:afterAutospacing="0" w:line="240" w:lineRule="auto"/>
        <w:jc w:val="both"/>
        <w:rPr>
          <w:rFonts w:eastAsiaTheme="majorEastAsia"/>
          <w:b/>
          <w:bCs/>
        </w:rPr>
      </w:pPr>
      <w:r w:rsidRPr="003D31C4">
        <w:rPr>
          <w:rStyle w:val="Tugev"/>
          <w:color w:val="000000"/>
          <w:bdr w:val="none" w:sz="0" w:space="0" w:color="auto" w:frame="1"/>
        </w:rPr>
        <w:t>§ 1</w:t>
      </w:r>
      <w:r w:rsidR="00395B4D">
        <w:rPr>
          <w:rStyle w:val="Tugev"/>
          <w:color w:val="000000"/>
          <w:bdr w:val="none" w:sz="0" w:space="0" w:color="auto" w:frame="1"/>
        </w:rPr>
        <w:t>0</w:t>
      </w:r>
      <w:r w:rsidRPr="003D31C4">
        <w:rPr>
          <w:rStyle w:val="Tugev"/>
          <w:color w:val="000000"/>
          <w:bdr w:val="none" w:sz="0" w:space="0" w:color="auto" w:frame="1"/>
        </w:rPr>
        <w:t xml:space="preserve">. </w:t>
      </w:r>
      <w:r w:rsidR="000F1EF0">
        <w:rPr>
          <w:rStyle w:val="Tugev"/>
          <w:color w:val="000000"/>
          <w:bdr w:val="none" w:sz="0" w:space="0" w:color="auto" w:frame="1"/>
        </w:rPr>
        <w:t>Käitaja</w:t>
      </w:r>
      <w:r w:rsidR="000F1EF0" w:rsidRPr="003D31C4">
        <w:rPr>
          <w:rStyle w:val="Tugev"/>
          <w:color w:val="000000"/>
          <w:bdr w:val="none" w:sz="0" w:space="0" w:color="auto" w:frame="1"/>
        </w:rPr>
        <w:t xml:space="preserve"> </w:t>
      </w:r>
      <w:proofErr w:type="spellStart"/>
      <w:r w:rsidRPr="003D31C4">
        <w:rPr>
          <w:rStyle w:val="Tugev"/>
          <w:color w:val="000000"/>
          <w:bdr w:val="none" w:sz="0" w:space="0" w:color="auto" w:frame="1"/>
        </w:rPr>
        <w:t>s</w:t>
      </w:r>
      <w:r w:rsidRPr="530311D3">
        <w:rPr>
          <w:rFonts w:eastAsiaTheme="majorEastAsia"/>
          <w:b/>
          <w:bCs/>
        </w:rPr>
        <w:t>ise</w:t>
      </w:r>
      <w:proofErr w:type="spellEnd"/>
      <w:r w:rsidRPr="530311D3">
        <w:rPr>
          <w:rFonts w:eastAsiaTheme="majorEastAsia"/>
          <w:b/>
          <w:bCs/>
        </w:rPr>
        <w:t>-eeskirjad</w:t>
      </w:r>
    </w:p>
    <w:p w14:paraId="56F38280" w14:textId="77777777" w:rsidR="00222F27" w:rsidRPr="003D31C4" w:rsidRDefault="00222F27" w:rsidP="00F04DA5">
      <w:pPr>
        <w:pStyle w:val="Normaallaadveeb"/>
        <w:shd w:val="clear" w:color="auto" w:fill="FFFFFF"/>
        <w:spacing w:before="0" w:beforeAutospacing="0" w:after="0" w:afterAutospacing="0" w:line="240" w:lineRule="auto"/>
        <w:jc w:val="both"/>
      </w:pPr>
    </w:p>
    <w:p w14:paraId="22D676DF" w14:textId="797654E4" w:rsidR="00CE1DB6" w:rsidRDefault="009E3C73" w:rsidP="530311D3">
      <w:pPr>
        <w:pStyle w:val="Normaallaadveeb"/>
        <w:spacing w:before="0" w:beforeAutospacing="0" w:after="0" w:afterAutospacing="0" w:line="240" w:lineRule="auto"/>
        <w:jc w:val="both"/>
        <w:rPr>
          <w:rFonts w:ascii="Arial" w:hAnsi="Arial" w:cs="Arial"/>
          <w:color w:val="202020"/>
          <w:sz w:val="21"/>
          <w:szCs w:val="21"/>
          <w:shd w:val="clear" w:color="auto" w:fill="FFFFFF"/>
        </w:rPr>
      </w:pPr>
      <w:r w:rsidRPr="530311D3">
        <w:rPr>
          <w:rFonts w:eastAsiaTheme="majorEastAsia"/>
        </w:rPr>
        <w:t xml:space="preserve">(1) </w:t>
      </w:r>
      <w:r w:rsidR="000F1EF0" w:rsidRPr="530311D3">
        <w:rPr>
          <w:color w:val="202020"/>
        </w:rPr>
        <w:t xml:space="preserve">Käitaja </w:t>
      </w:r>
      <w:r w:rsidR="0062523A" w:rsidRPr="530311D3">
        <w:rPr>
          <w:color w:val="202020"/>
        </w:rPr>
        <w:t xml:space="preserve">kehtestab, rakendab </w:t>
      </w:r>
      <w:r w:rsidR="00242238" w:rsidRPr="530311D3">
        <w:rPr>
          <w:color w:val="202020"/>
        </w:rPr>
        <w:t xml:space="preserve">ja säilitab </w:t>
      </w:r>
      <w:r w:rsidR="00CE1DB6" w:rsidRPr="530311D3">
        <w:rPr>
          <w:color w:val="202020"/>
        </w:rPr>
        <w:t>korra</w:t>
      </w:r>
      <w:r w:rsidR="000D589E" w:rsidRPr="530311D3">
        <w:rPr>
          <w:color w:val="202020"/>
        </w:rPr>
        <w:t>d</w:t>
      </w:r>
      <w:r w:rsidR="00CE1DB6" w:rsidRPr="530311D3">
        <w:rPr>
          <w:color w:val="202020"/>
        </w:rPr>
        <w:t xml:space="preserve">, süsteemid ja </w:t>
      </w:r>
      <w:r w:rsidR="00B73DC5" w:rsidRPr="530311D3">
        <w:rPr>
          <w:color w:val="202020"/>
        </w:rPr>
        <w:t>me</w:t>
      </w:r>
      <w:r w:rsidR="00B6261C" w:rsidRPr="530311D3">
        <w:rPr>
          <w:color w:val="202020"/>
        </w:rPr>
        <w:t>etm</w:t>
      </w:r>
      <w:r w:rsidR="00B73DC5" w:rsidRPr="530311D3">
        <w:rPr>
          <w:color w:val="202020"/>
        </w:rPr>
        <w:t xml:space="preserve">ed </w:t>
      </w:r>
      <w:commentRangeStart w:id="60"/>
      <w:r w:rsidR="00CE1DB6" w:rsidRPr="530311D3">
        <w:rPr>
          <w:color w:val="202020"/>
        </w:rPr>
        <w:t xml:space="preserve">(edaspidi </w:t>
      </w:r>
      <w:proofErr w:type="spellStart"/>
      <w:r w:rsidR="00CE1DB6" w:rsidRPr="530311D3">
        <w:rPr>
          <w:i/>
          <w:iCs/>
          <w:color w:val="202020"/>
        </w:rPr>
        <w:t>sise</w:t>
      </w:r>
      <w:proofErr w:type="spellEnd"/>
      <w:r w:rsidR="00CE1DB6" w:rsidRPr="530311D3">
        <w:rPr>
          <w:i/>
          <w:iCs/>
          <w:color w:val="202020"/>
        </w:rPr>
        <w:t>-eeskirjad</w:t>
      </w:r>
      <w:r w:rsidR="00CE1DB6" w:rsidRPr="530311D3">
        <w:rPr>
          <w:color w:val="202020"/>
        </w:rPr>
        <w:t>)</w:t>
      </w:r>
      <w:commentRangeEnd w:id="60"/>
      <w:r w:rsidR="004259F6">
        <w:rPr>
          <w:rStyle w:val="Kommentaariviide"/>
          <w:rFonts w:ascii="Calibri Light" w:eastAsiaTheme="minorHAnsi" w:hAnsi="Calibri Light" w:cstheme="minorBidi"/>
          <w:lang w:eastAsia="en-US"/>
        </w:rPr>
        <w:commentReference w:id="60"/>
      </w:r>
      <w:r w:rsidR="004554F0" w:rsidRPr="530311D3">
        <w:rPr>
          <w:color w:val="202020"/>
        </w:rPr>
        <w:t xml:space="preserve">, </w:t>
      </w:r>
      <w:r>
        <w:t xml:space="preserve">mis </w:t>
      </w:r>
      <w:commentRangeStart w:id="61"/>
      <w:r>
        <w:t>kindlustavad kosmosetegevust reguleerivate õigusaktide ja kosmosetegevusloa tingimuste täitmist</w:t>
      </w:r>
      <w:commentRangeEnd w:id="61"/>
      <w:r w:rsidR="004E20CE">
        <w:rPr>
          <w:rStyle w:val="Kommentaariviide"/>
          <w:rFonts w:ascii="Calibri Light" w:eastAsiaTheme="minorHAnsi" w:hAnsi="Calibri Light" w:cstheme="minorBidi"/>
          <w:lang w:eastAsia="en-US"/>
        </w:rPr>
        <w:commentReference w:id="61"/>
      </w:r>
      <w:r>
        <w:t>.</w:t>
      </w:r>
      <w:r w:rsidR="004F5FE5">
        <w:t xml:space="preserve"> </w:t>
      </w:r>
    </w:p>
    <w:p w14:paraId="59C44EF5" w14:textId="76ECFBBE" w:rsidR="0062523A" w:rsidRPr="009E3C73" w:rsidRDefault="0062523A" w:rsidP="530311D3">
      <w:pPr>
        <w:spacing w:after="0" w:line="240" w:lineRule="auto"/>
        <w:jc w:val="both"/>
        <w:rPr>
          <w:rFonts w:ascii="Times New Roman" w:eastAsiaTheme="majorEastAsia" w:hAnsi="Times New Roman" w:cs="Times New Roman"/>
          <w:sz w:val="24"/>
        </w:rPr>
      </w:pPr>
    </w:p>
    <w:p w14:paraId="56E25CF0" w14:textId="44541885" w:rsidR="00222F27" w:rsidRPr="009E3C73" w:rsidRDefault="009E3C73"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(2) </w:t>
      </w:r>
      <w:r w:rsidR="00222F27" w:rsidRPr="530311D3">
        <w:rPr>
          <w:rFonts w:ascii="Times New Roman" w:eastAsiaTheme="majorEastAsia" w:hAnsi="Times New Roman" w:cs="Times New Roman"/>
          <w:sz w:val="24"/>
        </w:rPr>
        <w:t xml:space="preserve">Sise-eeskirjades määratakse kindlaks: </w:t>
      </w:r>
    </w:p>
    <w:p w14:paraId="4514475E" w14:textId="0D991204"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lastRenderedPageBreak/>
        <w:t xml:space="preserve">1) </w:t>
      </w:r>
      <w:r w:rsidR="000F1EF0" w:rsidRPr="530311D3">
        <w:rPr>
          <w:rFonts w:ascii="Times New Roman" w:eastAsiaTheme="majorEastAsia" w:hAnsi="Times New Roman" w:cs="Times New Roman"/>
          <w:sz w:val="24"/>
        </w:rPr>
        <w:t xml:space="preserve">käitaja </w:t>
      </w:r>
      <w:r w:rsidRPr="530311D3">
        <w:rPr>
          <w:rFonts w:ascii="Times New Roman" w:eastAsiaTheme="majorEastAsia" w:hAnsi="Times New Roman" w:cs="Times New Roman"/>
          <w:sz w:val="24"/>
        </w:rPr>
        <w:t xml:space="preserve">organisatsiooniline ülesehitus ja </w:t>
      </w:r>
      <w:r w:rsidR="000F1EF0" w:rsidRPr="530311D3">
        <w:rPr>
          <w:rFonts w:ascii="Times New Roman" w:eastAsiaTheme="majorEastAsia" w:hAnsi="Times New Roman" w:cs="Times New Roman"/>
          <w:sz w:val="24"/>
        </w:rPr>
        <w:t xml:space="preserve">sisemine </w:t>
      </w:r>
      <w:r w:rsidR="000D589E" w:rsidRPr="530311D3">
        <w:rPr>
          <w:rFonts w:ascii="Times New Roman" w:eastAsiaTheme="majorEastAsia" w:hAnsi="Times New Roman" w:cs="Times New Roman"/>
          <w:sz w:val="24"/>
        </w:rPr>
        <w:t xml:space="preserve">juhtimiskord </w:t>
      </w:r>
      <w:r w:rsidR="000F1EF0" w:rsidRPr="530311D3">
        <w:rPr>
          <w:rFonts w:ascii="Times New Roman" w:eastAsiaTheme="majorEastAsia" w:hAnsi="Times New Roman" w:cs="Times New Roman"/>
          <w:sz w:val="24"/>
        </w:rPr>
        <w:t xml:space="preserve">ning arusaadav </w:t>
      </w:r>
      <w:r w:rsidRPr="530311D3">
        <w:rPr>
          <w:rFonts w:ascii="Times New Roman" w:eastAsiaTheme="majorEastAsia" w:hAnsi="Times New Roman" w:cs="Times New Roman"/>
          <w:sz w:val="24"/>
        </w:rPr>
        <w:t>ja järjepidev vastutuse jaotus;</w:t>
      </w:r>
    </w:p>
    <w:p w14:paraId="3602B55E" w14:textId="24D29F5F"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2) kosmosetegevusega ja kosmoseobjektiga seotud riskide tuvastamise, juhtimise, kontrollimise ja</w:t>
      </w:r>
      <w:r w:rsidR="0057141F" w:rsidRPr="530311D3">
        <w:rPr>
          <w:rFonts w:ascii="Times New Roman" w:eastAsiaTheme="majorEastAsia" w:hAnsi="Times New Roman" w:cs="Times New Roman"/>
          <w:sz w:val="24"/>
        </w:rPr>
        <w:t xml:space="preserve"> nendest</w:t>
      </w:r>
      <w:r w:rsidRPr="530311D3">
        <w:rPr>
          <w:rFonts w:ascii="Times New Roman" w:eastAsiaTheme="majorEastAsia" w:hAnsi="Times New Roman" w:cs="Times New Roman"/>
          <w:sz w:val="24"/>
        </w:rPr>
        <w:t xml:space="preserve"> teavitamise süsteem; </w:t>
      </w:r>
    </w:p>
    <w:p w14:paraId="20F4B749" w14:textId="68D36259" w:rsidR="00222F27" w:rsidRPr="003D31C4" w:rsidRDefault="00222F27" w:rsidP="530311D3">
      <w:pPr>
        <w:spacing w:after="0" w:line="240" w:lineRule="auto"/>
        <w:jc w:val="both"/>
        <w:rPr>
          <w:rFonts w:ascii="Times New Roman" w:hAnsi="Times New Roman" w:cs="Times New Roman"/>
          <w:color w:val="202020"/>
          <w:sz w:val="24"/>
          <w:shd w:val="clear" w:color="auto" w:fill="FFFFFF"/>
        </w:rPr>
      </w:pPr>
      <w:r w:rsidRPr="530311D3">
        <w:rPr>
          <w:rFonts w:ascii="Times New Roman" w:eastAsiaTheme="majorEastAsia" w:hAnsi="Times New Roman" w:cs="Times New Roman"/>
          <w:sz w:val="24"/>
        </w:rPr>
        <w:t xml:space="preserve">3) </w:t>
      </w:r>
      <w:r w:rsidR="000F1EF0" w:rsidRPr="530311D3">
        <w:rPr>
          <w:rFonts w:ascii="Times New Roman" w:hAnsi="Times New Roman" w:cs="Times New Roman"/>
          <w:sz w:val="24"/>
        </w:rPr>
        <w:t>käitaja</w:t>
      </w:r>
      <w:r w:rsidR="000F1EF0" w:rsidRPr="530311D3">
        <w:rPr>
          <w:rFonts w:ascii="Times New Roman" w:hAnsi="Times New Roman" w:cs="Times New Roman"/>
          <w:color w:val="202020"/>
          <w:sz w:val="24"/>
        </w:rPr>
        <w:t xml:space="preserve"> </w:t>
      </w:r>
      <w:r w:rsidRPr="530311D3">
        <w:rPr>
          <w:rFonts w:ascii="Times New Roman" w:hAnsi="Times New Roman" w:cs="Times New Roman"/>
          <w:color w:val="202020"/>
          <w:sz w:val="24"/>
        </w:rPr>
        <w:t>ja kosmosetegevust reguleerivatest õigusaktidest tuleneva t</w:t>
      </w:r>
      <w:r w:rsidRPr="530311D3">
        <w:rPr>
          <w:rFonts w:ascii="Times New Roman" w:hAnsi="Times New Roman" w:cs="Times New Roman"/>
          <w:color w:val="202020"/>
          <w:sz w:val="24"/>
          <w:shd w:val="clear" w:color="auto" w:fill="FFFFFF"/>
        </w:rPr>
        <w:t>eavitamiskohustuse täitmise kor</w:t>
      </w:r>
      <w:r w:rsidR="00B6261C" w:rsidRPr="530311D3">
        <w:rPr>
          <w:rFonts w:ascii="Times New Roman" w:hAnsi="Times New Roman" w:cs="Times New Roman"/>
          <w:color w:val="202020"/>
          <w:sz w:val="24"/>
          <w:shd w:val="clear" w:color="auto" w:fill="FFFFFF"/>
        </w:rPr>
        <w:t>d</w:t>
      </w:r>
      <w:r w:rsidRPr="530311D3">
        <w:rPr>
          <w:rFonts w:ascii="Times New Roman" w:hAnsi="Times New Roman" w:cs="Times New Roman"/>
          <w:color w:val="202020"/>
          <w:sz w:val="24"/>
          <w:shd w:val="clear" w:color="auto" w:fill="FFFFFF"/>
        </w:rPr>
        <w:t>;</w:t>
      </w:r>
    </w:p>
    <w:p w14:paraId="672820B7" w14:textId="75E406AE"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4) rakendatavate võrgu- ja infosüsteemide</w:t>
      </w:r>
      <w:r w:rsidR="001370F9" w:rsidRPr="530311D3">
        <w:rPr>
          <w:rFonts w:ascii="Times New Roman" w:eastAsiaTheme="majorEastAsia" w:hAnsi="Times New Roman" w:cs="Times New Roman"/>
          <w:sz w:val="24"/>
        </w:rPr>
        <w:t xml:space="preserve"> ning </w:t>
      </w:r>
      <w:r w:rsidRPr="530311D3">
        <w:rPr>
          <w:rFonts w:ascii="Times New Roman" w:eastAsiaTheme="majorEastAsia" w:hAnsi="Times New Roman" w:cs="Times New Roman"/>
          <w:sz w:val="24"/>
        </w:rPr>
        <w:t>muude tehniliste vahendite kirjeldus ja kohaldatavad turvameetmed;</w:t>
      </w:r>
    </w:p>
    <w:p w14:paraId="097C0B56" w14:textId="74015ED1" w:rsidR="00222F27" w:rsidRPr="003D31C4" w:rsidRDefault="00222F27" w:rsidP="530311D3">
      <w:pPr>
        <w:spacing w:after="0" w:line="240" w:lineRule="auto"/>
        <w:jc w:val="both"/>
        <w:rPr>
          <w:rFonts w:ascii="Times New Roman" w:eastAsiaTheme="majorEastAsia" w:hAnsi="Times New Roman" w:cs="Times New Roman"/>
          <w:color w:val="FF0000"/>
          <w:sz w:val="24"/>
        </w:rPr>
      </w:pPr>
      <w:r w:rsidRPr="530311D3">
        <w:rPr>
          <w:rFonts w:ascii="Times New Roman" w:eastAsiaTheme="majorEastAsia" w:hAnsi="Times New Roman" w:cs="Times New Roman"/>
          <w:sz w:val="24"/>
        </w:rPr>
        <w:t>5) töötajate valiku</w:t>
      </w:r>
      <w:r w:rsidR="0057141F"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 xml:space="preserve">kriteeriumid, alluvussuhted ja õiguste delegeerimine, </w:t>
      </w:r>
      <w:commentRangeStart w:id="62"/>
      <w:r w:rsidRPr="530311D3">
        <w:rPr>
          <w:rFonts w:ascii="Times New Roman" w:eastAsiaTheme="majorEastAsia" w:hAnsi="Times New Roman" w:cs="Times New Roman"/>
          <w:sz w:val="24"/>
        </w:rPr>
        <w:t xml:space="preserve">kosmosetegevuses </w:t>
      </w:r>
      <w:r w:rsidR="0057141F" w:rsidRPr="530311D3">
        <w:rPr>
          <w:rFonts w:ascii="Times New Roman" w:eastAsiaTheme="majorEastAsia" w:hAnsi="Times New Roman" w:cs="Times New Roman"/>
          <w:sz w:val="24"/>
        </w:rPr>
        <w:t>juh</w:t>
      </w:r>
      <w:r w:rsidR="000F1EF0" w:rsidRPr="530311D3">
        <w:rPr>
          <w:rFonts w:ascii="Times New Roman" w:eastAsiaTheme="majorEastAsia" w:hAnsi="Times New Roman" w:cs="Times New Roman"/>
          <w:sz w:val="24"/>
        </w:rPr>
        <w:t>i</w:t>
      </w:r>
      <w:r w:rsidR="0057141F" w:rsidRPr="530311D3">
        <w:rPr>
          <w:rFonts w:ascii="Times New Roman" w:eastAsiaTheme="majorEastAsia" w:hAnsi="Times New Roman" w:cs="Times New Roman"/>
          <w:sz w:val="24"/>
        </w:rPr>
        <w:t xml:space="preserve"> koh</w:t>
      </w:r>
      <w:r w:rsidR="000F1EF0" w:rsidRPr="530311D3">
        <w:rPr>
          <w:rFonts w:ascii="Times New Roman" w:eastAsiaTheme="majorEastAsia" w:hAnsi="Times New Roman" w:cs="Times New Roman"/>
          <w:sz w:val="24"/>
        </w:rPr>
        <w:t>al</w:t>
      </w:r>
      <w:r w:rsidR="0057141F"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olevate isikute</w:t>
      </w:r>
      <w:commentRangeEnd w:id="62"/>
      <w:r w:rsidR="004E20CE">
        <w:rPr>
          <w:rStyle w:val="Kommentaariviide"/>
        </w:rPr>
        <w:commentReference w:id="62"/>
      </w:r>
      <w:r w:rsidRPr="530311D3">
        <w:rPr>
          <w:rFonts w:ascii="Times New Roman" w:eastAsiaTheme="majorEastAsia" w:hAnsi="Times New Roman" w:cs="Times New Roman"/>
          <w:sz w:val="24"/>
        </w:rPr>
        <w:t xml:space="preserve"> nimed, töö- või ametiülesanded</w:t>
      </w:r>
      <w:r w:rsidR="000F1EF0" w:rsidRPr="530311D3">
        <w:rPr>
          <w:rFonts w:ascii="Times New Roman" w:eastAsiaTheme="majorEastAsia" w:hAnsi="Times New Roman" w:cs="Times New Roman"/>
          <w:sz w:val="24"/>
        </w:rPr>
        <w:t xml:space="preserve"> ning </w:t>
      </w:r>
      <w:r w:rsidRPr="530311D3">
        <w:rPr>
          <w:rFonts w:ascii="Times New Roman" w:eastAsiaTheme="majorEastAsia" w:hAnsi="Times New Roman" w:cs="Times New Roman"/>
          <w:sz w:val="24"/>
        </w:rPr>
        <w:t xml:space="preserve">senist haridus-, töö- ja teenistuskäiku tõendavad dokumendid; </w:t>
      </w:r>
    </w:p>
    <w:p w14:paraId="449562C8" w14:textId="4C8CDFEA" w:rsidR="00653749" w:rsidRDefault="00222F27" w:rsidP="530311D3">
      <w:pPr>
        <w:spacing w:after="0" w:line="240" w:lineRule="auto"/>
        <w:jc w:val="both"/>
        <w:rPr>
          <w:rFonts w:ascii="Times New Roman" w:hAnsi="Times New Roman" w:cs="Times New Roman"/>
          <w:sz w:val="24"/>
        </w:rPr>
      </w:pPr>
      <w:r w:rsidRPr="530311D3">
        <w:rPr>
          <w:rFonts w:ascii="Times New Roman" w:eastAsiaTheme="majorEastAsia" w:hAnsi="Times New Roman" w:cs="Times New Roman"/>
          <w:sz w:val="24"/>
        </w:rPr>
        <w:t xml:space="preserve">6) </w:t>
      </w:r>
      <w:r w:rsidR="0057141F" w:rsidRPr="530311D3">
        <w:rPr>
          <w:rFonts w:ascii="Times New Roman" w:eastAsiaTheme="majorEastAsia" w:hAnsi="Times New Roman" w:cs="Times New Roman"/>
          <w:sz w:val="24"/>
        </w:rPr>
        <w:t>sisekord</w:t>
      </w:r>
      <w:r w:rsidRPr="530311D3">
        <w:rPr>
          <w:rFonts w:ascii="Times New Roman" w:eastAsiaTheme="majorEastAsia" w:hAnsi="Times New Roman" w:cs="Times New Roman"/>
          <w:sz w:val="24"/>
        </w:rPr>
        <w:t xml:space="preserve"> rahvusvahelise sanktsiooni seaduse alusel kehtestatud rahvusvaheliste </w:t>
      </w:r>
      <w:r w:rsidRPr="530311D3">
        <w:rPr>
          <w:rFonts w:ascii="Times New Roman" w:hAnsi="Times New Roman" w:cs="Times New Roman"/>
          <w:sz w:val="24"/>
        </w:rPr>
        <w:t xml:space="preserve">sanktsioonide rakendamiseks ning rahapesu ja terrorismi rahastamise tõkestamise seaduse rakendamiseks ning nende täitmise </w:t>
      </w:r>
      <w:r w:rsidR="00B6261C" w:rsidRPr="530311D3">
        <w:rPr>
          <w:rFonts w:ascii="Times New Roman" w:hAnsi="Times New Roman" w:cs="Times New Roman"/>
          <w:sz w:val="24"/>
        </w:rPr>
        <w:t>sisekontrollieeskiri</w:t>
      </w:r>
      <w:r w:rsidRPr="530311D3">
        <w:rPr>
          <w:rFonts w:ascii="Times New Roman" w:hAnsi="Times New Roman" w:cs="Times New Roman"/>
          <w:sz w:val="24"/>
        </w:rPr>
        <w:t>.</w:t>
      </w:r>
    </w:p>
    <w:p w14:paraId="03A5B656" w14:textId="77777777" w:rsidR="00653749" w:rsidRDefault="00653749" w:rsidP="530311D3">
      <w:pPr>
        <w:spacing w:after="0" w:line="240" w:lineRule="auto"/>
        <w:jc w:val="both"/>
        <w:rPr>
          <w:rFonts w:ascii="Times New Roman" w:hAnsi="Times New Roman" w:cs="Times New Roman"/>
          <w:sz w:val="24"/>
        </w:rPr>
      </w:pPr>
    </w:p>
    <w:p w14:paraId="25B1A3C4" w14:textId="7C379185" w:rsidR="00734450" w:rsidRPr="007B4E62" w:rsidRDefault="00B2422E"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(3) Sise-eeskirjad peavad olema piisavad ja proportsionaalsed kosmosetegevuse laadi, ulatuse ja keerukusega ning üheselt mõistetavad.</w:t>
      </w:r>
      <w:r w:rsidR="007B4E62" w:rsidRPr="530311D3">
        <w:rPr>
          <w:rFonts w:ascii="Times New Roman" w:hAnsi="Times New Roman" w:cs="Times New Roman"/>
          <w:sz w:val="24"/>
        </w:rPr>
        <w:t xml:space="preserve"> </w:t>
      </w:r>
      <w:r w:rsidR="000F1EF0" w:rsidRPr="530311D3">
        <w:rPr>
          <w:rFonts w:ascii="Times New Roman" w:hAnsi="Times New Roman" w:cs="Times New Roman"/>
          <w:sz w:val="24"/>
        </w:rPr>
        <w:t xml:space="preserve">Käitaja </w:t>
      </w:r>
      <w:r w:rsidR="00734450" w:rsidRPr="530311D3">
        <w:rPr>
          <w:rFonts w:ascii="Times New Roman" w:hAnsi="Times New Roman" w:cs="Times New Roman"/>
          <w:sz w:val="24"/>
        </w:rPr>
        <w:t xml:space="preserve">kinnitab </w:t>
      </w:r>
      <w:proofErr w:type="spellStart"/>
      <w:r w:rsidR="00734450" w:rsidRPr="530311D3">
        <w:rPr>
          <w:rFonts w:ascii="Times New Roman" w:eastAsiaTheme="majorEastAsia" w:hAnsi="Times New Roman" w:cs="Times New Roman"/>
          <w:sz w:val="24"/>
        </w:rPr>
        <w:t>sise</w:t>
      </w:r>
      <w:proofErr w:type="spellEnd"/>
      <w:r w:rsidR="00734450" w:rsidRPr="530311D3">
        <w:rPr>
          <w:rFonts w:ascii="Times New Roman" w:eastAsiaTheme="majorEastAsia" w:hAnsi="Times New Roman" w:cs="Times New Roman"/>
          <w:sz w:val="24"/>
        </w:rPr>
        <w:t>-eeskirjades</w:t>
      </w:r>
      <w:r w:rsidR="00734450" w:rsidRPr="530311D3">
        <w:rPr>
          <w:rFonts w:ascii="Times New Roman" w:hAnsi="Times New Roman" w:cs="Times New Roman"/>
          <w:sz w:val="24"/>
        </w:rPr>
        <w:t xml:space="preserve"> esitatud andmete õigsust oma allkirjaga.</w:t>
      </w:r>
    </w:p>
    <w:p w14:paraId="66A2A67E" w14:textId="77777777" w:rsidR="00F51EA0" w:rsidRDefault="00F51EA0" w:rsidP="530311D3">
      <w:pPr>
        <w:spacing w:after="0" w:line="240" w:lineRule="auto"/>
        <w:jc w:val="both"/>
        <w:rPr>
          <w:rFonts w:ascii="Times New Roman" w:hAnsi="Times New Roman" w:cs="Times New Roman"/>
          <w:sz w:val="24"/>
        </w:rPr>
      </w:pPr>
    </w:p>
    <w:p w14:paraId="4162A80B" w14:textId="78B292AC" w:rsidR="001722AA" w:rsidRDefault="00177759" w:rsidP="530311D3">
      <w:pPr>
        <w:spacing w:after="0" w:line="240" w:lineRule="auto"/>
        <w:jc w:val="both"/>
        <w:rPr>
          <w:rFonts w:ascii="Times New Roman" w:hAnsi="Times New Roman" w:cs="Times New Roman"/>
          <w:sz w:val="24"/>
        </w:rPr>
      </w:pPr>
      <w:commentRangeStart w:id="63"/>
      <w:r w:rsidRPr="530311D3">
        <w:rPr>
          <w:rFonts w:ascii="Times New Roman" w:hAnsi="Times New Roman" w:cs="Times New Roman"/>
          <w:sz w:val="24"/>
        </w:rPr>
        <w:t>(</w:t>
      </w:r>
      <w:r w:rsidR="00F51EA0" w:rsidRPr="530311D3">
        <w:rPr>
          <w:rFonts w:ascii="Times New Roman" w:hAnsi="Times New Roman" w:cs="Times New Roman"/>
          <w:sz w:val="24"/>
        </w:rPr>
        <w:t>4</w:t>
      </w:r>
      <w:r w:rsidRPr="530311D3">
        <w:rPr>
          <w:rFonts w:ascii="Times New Roman" w:hAnsi="Times New Roman" w:cs="Times New Roman"/>
          <w:sz w:val="24"/>
        </w:rPr>
        <w:t>)</w:t>
      </w:r>
      <w:r w:rsidR="00787850" w:rsidRPr="530311D3">
        <w:rPr>
          <w:rFonts w:ascii="Times New Roman" w:hAnsi="Times New Roman" w:cs="Times New Roman"/>
          <w:sz w:val="24"/>
        </w:rPr>
        <w:t xml:space="preserve"> </w:t>
      </w:r>
      <w:r w:rsidR="00692CDC" w:rsidRPr="530311D3">
        <w:rPr>
          <w:rFonts w:ascii="Times New Roman" w:hAnsi="Times New Roman" w:cs="Times New Roman"/>
          <w:sz w:val="24"/>
        </w:rPr>
        <w:t xml:space="preserve">Täpsemad nõuded </w:t>
      </w:r>
      <w:proofErr w:type="spellStart"/>
      <w:r w:rsidRPr="530311D3">
        <w:rPr>
          <w:rFonts w:ascii="Times New Roman" w:hAnsi="Times New Roman" w:cs="Times New Roman"/>
          <w:sz w:val="24"/>
        </w:rPr>
        <w:t>sise</w:t>
      </w:r>
      <w:proofErr w:type="spellEnd"/>
      <w:r w:rsidRPr="530311D3">
        <w:rPr>
          <w:rFonts w:ascii="Times New Roman" w:hAnsi="Times New Roman" w:cs="Times New Roman"/>
          <w:sz w:val="24"/>
        </w:rPr>
        <w:t>-eeskirjadele võib valdkonna eest vastutav minister kehtestada määrusega.</w:t>
      </w:r>
      <w:commentRangeEnd w:id="63"/>
      <w:r w:rsidR="00482BC4">
        <w:rPr>
          <w:rStyle w:val="Kommentaariviide"/>
        </w:rPr>
        <w:commentReference w:id="63"/>
      </w:r>
    </w:p>
    <w:p w14:paraId="7528ECDE" w14:textId="77777777" w:rsidR="001722AA" w:rsidRPr="003D31C4" w:rsidRDefault="001722AA" w:rsidP="0095077F">
      <w:pPr>
        <w:spacing w:after="0" w:line="240" w:lineRule="auto"/>
        <w:rPr>
          <w:rFonts w:ascii="Times New Roman" w:hAnsi="Times New Roman" w:cs="Times New Roman"/>
          <w:sz w:val="24"/>
        </w:rPr>
      </w:pPr>
    </w:p>
    <w:p w14:paraId="7E35433E" w14:textId="5636C29E" w:rsidR="00222F27" w:rsidRDefault="00222F27" w:rsidP="0095077F">
      <w:pPr>
        <w:spacing w:after="0" w:line="240" w:lineRule="auto"/>
        <w:rPr>
          <w:rFonts w:ascii="Times New Roman" w:eastAsiaTheme="majorEastAsia" w:hAnsi="Times New Roman" w:cs="Times New Roman"/>
          <w:b/>
          <w:bCs/>
          <w:sz w:val="24"/>
        </w:rPr>
      </w:pPr>
      <w:r w:rsidRPr="003D31C4">
        <w:rPr>
          <w:rFonts w:ascii="Times New Roman" w:eastAsiaTheme="majorEastAsia" w:hAnsi="Times New Roman" w:cs="Times New Roman"/>
          <w:b/>
          <w:bCs/>
          <w:sz w:val="24"/>
        </w:rPr>
        <w:t>§ 1</w:t>
      </w:r>
      <w:r w:rsidR="00395B4D">
        <w:rPr>
          <w:rFonts w:ascii="Times New Roman" w:eastAsiaTheme="majorEastAsia" w:hAnsi="Times New Roman" w:cs="Times New Roman"/>
          <w:b/>
          <w:bCs/>
          <w:sz w:val="24"/>
        </w:rPr>
        <w:t>1</w:t>
      </w:r>
      <w:r w:rsidRPr="003D31C4">
        <w:rPr>
          <w:rFonts w:ascii="Times New Roman" w:eastAsiaTheme="majorEastAsia" w:hAnsi="Times New Roman" w:cs="Times New Roman"/>
          <w:b/>
          <w:bCs/>
          <w:sz w:val="24"/>
        </w:rPr>
        <w:t>. Teavitamiskohustus</w:t>
      </w:r>
    </w:p>
    <w:p w14:paraId="5D625CC9" w14:textId="77777777" w:rsidR="006B43EE" w:rsidRPr="003D31C4" w:rsidRDefault="006B43EE" w:rsidP="0095077F">
      <w:pPr>
        <w:spacing w:after="0" w:line="240" w:lineRule="auto"/>
        <w:rPr>
          <w:rFonts w:ascii="Times New Roman" w:eastAsiaTheme="majorEastAsia" w:hAnsi="Times New Roman" w:cs="Times New Roman"/>
          <w:b/>
          <w:bCs/>
          <w:sz w:val="24"/>
        </w:rPr>
      </w:pPr>
    </w:p>
    <w:p w14:paraId="5C618F71" w14:textId="06CA4A0F"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(1) </w:t>
      </w:r>
      <w:r w:rsidR="000F1EF0" w:rsidRPr="530311D3">
        <w:rPr>
          <w:rFonts w:ascii="Times New Roman" w:eastAsiaTheme="majorEastAsia" w:hAnsi="Times New Roman" w:cs="Times New Roman"/>
          <w:sz w:val="24"/>
        </w:rPr>
        <w:t xml:space="preserve">Käitaja </w:t>
      </w:r>
      <w:r w:rsidR="00214866" w:rsidRPr="530311D3">
        <w:rPr>
          <w:rFonts w:ascii="Times New Roman" w:eastAsiaTheme="majorEastAsia" w:hAnsi="Times New Roman" w:cs="Times New Roman"/>
          <w:sz w:val="24"/>
        </w:rPr>
        <w:t xml:space="preserve">teavitab pädevat asutust </w:t>
      </w:r>
      <w:commentRangeStart w:id="64"/>
      <w:r w:rsidR="00214866" w:rsidRPr="530311D3">
        <w:rPr>
          <w:rFonts w:ascii="Times New Roman" w:eastAsiaTheme="majorEastAsia" w:hAnsi="Times New Roman" w:cs="Times New Roman"/>
          <w:sz w:val="24"/>
        </w:rPr>
        <w:t>vähemalt</w:t>
      </w:r>
      <w:commentRangeEnd w:id="64"/>
      <w:r w:rsidR="0070614C">
        <w:rPr>
          <w:rStyle w:val="Kommentaariviide"/>
        </w:rPr>
        <w:commentReference w:id="64"/>
      </w:r>
      <w:r w:rsidR="00214866" w:rsidRPr="530311D3">
        <w:rPr>
          <w:rFonts w:ascii="Times New Roman" w:eastAsiaTheme="majorEastAsia" w:hAnsi="Times New Roman" w:cs="Times New Roman"/>
          <w:sz w:val="24"/>
        </w:rPr>
        <w:t xml:space="preserve"> kirjalikku taasesitamist võimaldavas vormis viivitamata, aga 24 tunni jooksul alates vastavast asjaolust teadasaamisest või hetkest, </w:t>
      </w:r>
      <w:r w:rsidR="004523A0" w:rsidRPr="530311D3">
        <w:rPr>
          <w:rFonts w:ascii="Times New Roman" w:eastAsiaTheme="majorEastAsia" w:hAnsi="Times New Roman" w:cs="Times New Roman"/>
          <w:sz w:val="24"/>
        </w:rPr>
        <w:t xml:space="preserve">kui </w:t>
      </w:r>
      <w:r w:rsidR="000F1EF0" w:rsidRPr="530311D3">
        <w:rPr>
          <w:rFonts w:ascii="Times New Roman" w:eastAsiaTheme="majorEastAsia" w:hAnsi="Times New Roman" w:cs="Times New Roman"/>
          <w:sz w:val="24"/>
        </w:rPr>
        <w:t xml:space="preserve">ta </w:t>
      </w:r>
      <w:r w:rsidR="00214866" w:rsidRPr="530311D3">
        <w:rPr>
          <w:rFonts w:ascii="Times New Roman" w:eastAsiaTheme="majorEastAsia" w:hAnsi="Times New Roman" w:cs="Times New Roman"/>
          <w:sz w:val="24"/>
        </w:rPr>
        <w:t xml:space="preserve">pidi sellest teada saama, </w:t>
      </w:r>
      <w:del w:id="65" w:author="Merike Koppel JM" w:date="2024-10-16T08:43:00Z">
        <w:r w:rsidR="00214866" w:rsidRPr="530311D3" w:rsidDel="004E20CE">
          <w:rPr>
            <w:rFonts w:ascii="Times New Roman" w:eastAsiaTheme="majorEastAsia" w:hAnsi="Times New Roman" w:cs="Times New Roman"/>
            <w:sz w:val="24"/>
          </w:rPr>
          <w:delText>järgnevast</w:delText>
        </w:r>
      </w:del>
      <w:commentRangeStart w:id="66"/>
      <w:ins w:id="67" w:author="Merike Koppel JM" w:date="2024-10-16T08:43:00Z">
        <w:r w:rsidR="004E20CE" w:rsidRPr="530311D3">
          <w:rPr>
            <w:rFonts w:ascii="Times New Roman" w:eastAsiaTheme="majorEastAsia" w:hAnsi="Times New Roman" w:cs="Times New Roman"/>
            <w:sz w:val="24"/>
          </w:rPr>
          <w:t>järg</w:t>
        </w:r>
        <w:r w:rsidR="004E20CE">
          <w:rPr>
            <w:rFonts w:ascii="Times New Roman" w:eastAsiaTheme="majorEastAsia" w:hAnsi="Times New Roman" w:cs="Times New Roman"/>
            <w:sz w:val="24"/>
          </w:rPr>
          <w:t>mise</w:t>
        </w:r>
        <w:r w:rsidR="004E20CE" w:rsidRPr="530311D3">
          <w:rPr>
            <w:rFonts w:ascii="Times New Roman" w:eastAsiaTheme="majorEastAsia" w:hAnsi="Times New Roman" w:cs="Times New Roman"/>
            <w:sz w:val="24"/>
          </w:rPr>
          <w:t>st</w:t>
        </w:r>
        <w:commentRangeEnd w:id="66"/>
        <w:r w:rsidR="004E20CE">
          <w:rPr>
            <w:rStyle w:val="Kommentaariviide"/>
          </w:rPr>
          <w:commentReference w:id="66"/>
        </w:r>
      </w:ins>
      <w:r w:rsidRPr="530311D3">
        <w:rPr>
          <w:rFonts w:ascii="Times New Roman" w:eastAsiaTheme="majorEastAsia" w:hAnsi="Times New Roman" w:cs="Times New Roman"/>
          <w:sz w:val="24"/>
        </w:rPr>
        <w:t>:</w:t>
      </w:r>
      <w:r w:rsidR="00214866" w:rsidRPr="530311D3">
        <w:rPr>
          <w:rFonts w:ascii="Times New Roman" w:eastAsiaTheme="majorEastAsia" w:hAnsi="Times New Roman" w:cs="Times New Roman"/>
          <w:sz w:val="24"/>
        </w:rPr>
        <w:t xml:space="preserve"> </w:t>
      </w:r>
    </w:p>
    <w:p w14:paraId="25C8CDE0" w14:textId="479B0F17"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1) õnnetus</w:t>
      </w:r>
      <w:del w:id="68" w:author="Merike Koppel JM" w:date="2024-10-16T08:43:00Z">
        <w:r w:rsidRPr="530311D3" w:rsidDel="004E20CE">
          <w:rPr>
            <w:rFonts w:ascii="Times New Roman" w:eastAsiaTheme="majorEastAsia" w:hAnsi="Times New Roman" w:cs="Times New Roman"/>
            <w:sz w:val="24"/>
          </w:rPr>
          <w:delText>est</w:delText>
        </w:r>
      </w:del>
      <w:r w:rsidRPr="530311D3">
        <w:rPr>
          <w:rFonts w:ascii="Times New Roman" w:eastAsiaTheme="majorEastAsia" w:hAnsi="Times New Roman" w:cs="Times New Roman"/>
          <w:sz w:val="24"/>
        </w:rPr>
        <w:t xml:space="preserve"> või muu</w:t>
      </w:r>
      <w:del w:id="69" w:author="Merike Koppel JM" w:date="2024-10-16T08:43:00Z">
        <w:r w:rsidRPr="530311D3" w:rsidDel="004E20CE">
          <w:rPr>
            <w:rFonts w:ascii="Times New Roman" w:eastAsiaTheme="majorEastAsia" w:hAnsi="Times New Roman" w:cs="Times New Roman"/>
            <w:sz w:val="24"/>
          </w:rPr>
          <w:delText>st</w:delText>
        </w:r>
      </w:del>
      <w:r w:rsidRPr="530311D3">
        <w:rPr>
          <w:rFonts w:ascii="Times New Roman" w:eastAsiaTheme="majorEastAsia" w:hAnsi="Times New Roman" w:cs="Times New Roman"/>
          <w:sz w:val="24"/>
        </w:rPr>
        <w:t xml:space="preserve"> intsiden</w:t>
      </w:r>
      <w:del w:id="70" w:author="Merike Koppel JM" w:date="2024-10-16T08:43:00Z">
        <w:r w:rsidRPr="530311D3" w:rsidDel="004E20CE">
          <w:rPr>
            <w:rFonts w:ascii="Times New Roman" w:eastAsiaTheme="majorEastAsia" w:hAnsi="Times New Roman" w:cs="Times New Roman"/>
            <w:sz w:val="24"/>
          </w:rPr>
          <w:delText>dis</w:delText>
        </w:r>
      </w:del>
      <w:r w:rsidRPr="530311D3">
        <w:rPr>
          <w:rFonts w:ascii="Times New Roman" w:eastAsiaTheme="majorEastAsia" w:hAnsi="Times New Roman" w:cs="Times New Roman"/>
          <w:sz w:val="24"/>
        </w:rPr>
        <w:t>t, mis tuleneb kosmosetegevusest või selleks ettevalmistavast toimingust</w:t>
      </w:r>
      <w:r w:rsidR="000F1EF0" w:rsidRPr="530311D3">
        <w:rPr>
          <w:rFonts w:ascii="Times New Roman" w:eastAsiaTheme="majorEastAsia" w:hAnsi="Times New Roman" w:cs="Times New Roman"/>
          <w:sz w:val="24"/>
        </w:rPr>
        <w:t xml:space="preserve"> ja </w:t>
      </w:r>
      <w:r w:rsidRPr="530311D3">
        <w:rPr>
          <w:rFonts w:ascii="Times New Roman" w:eastAsiaTheme="majorEastAsia" w:hAnsi="Times New Roman" w:cs="Times New Roman"/>
          <w:sz w:val="24"/>
        </w:rPr>
        <w:t>millel on oluline mõju käesoleva seaduse 2.</w:t>
      </w:r>
      <w:r w:rsidR="00F759CE"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 xml:space="preserve">peatükis sätestatud põhimõtete järgimisele; </w:t>
      </w:r>
    </w:p>
    <w:p w14:paraId="238ECC77" w14:textId="1244C549"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2) kosmosetegevusloaga lubatud kosmosetegevusele või registreeritud kosmoseobjektile mitteoma</w:t>
      </w:r>
      <w:del w:id="71" w:author="Merike Koppel JM" w:date="2024-10-16T08:43:00Z">
        <w:r w:rsidRPr="530311D3" w:rsidDel="004E20CE">
          <w:rPr>
            <w:rFonts w:ascii="Times New Roman" w:eastAsiaTheme="majorEastAsia" w:hAnsi="Times New Roman" w:cs="Times New Roman"/>
            <w:sz w:val="24"/>
          </w:rPr>
          <w:delText>sest</w:delText>
        </w:r>
      </w:del>
      <w:ins w:id="72" w:author="Merike Koppel JM" w:date="2024-10-16T08:43:00Z">
        <w:r w:rsidR="004E20CE">
          <w:rPr>
            <w:rFonts w:ascii="Times New Roman" w:eastAsiaTheme="majorEastAsia" w:hAnsi="Times New Roman" w:cs="Times New Roman"/>
            <w:sz w:val="24"/>
          </w:rPr>
          <w:t>ne</w:t>
        </w:r>
      </w:ins>
      <w:r w:rsidRPr="530311D3">
        <w:rPr>
          <w:rFonts w:ascii="Times New Roman" w:eastAsiaTheme="majorEastAsia" w:hAnsi="Times New Roman" w:cs="Times New Roman"/>
          <w:sz w:val="24"/>
        </w:rPr>
        <w:t xml:space="preserve"> orbiidimuudatus</w:t>
      </w:r>
      <w:del w:id="73" w:author="Merike Koppel JM" w:date="2024-10-16T08:43:00Z">
        <w:r w:rsidRPr="530311D3" w:rsidDel="004E20CE">
          <w:rPr>
            <w:rFonts w:ascii="Times New Roman" w:eastAsiaTheme="majorEastAsia" w:hAnsi="Times New Roman" w:cs="Times New Roman"/>
            <w:sz w:val="24"/>
          </w:rPr>
          <w:delText>est</w:delText>
        </w:r>
      </w:del>
      <w:r w:rsidRPr="530311D3">
        <w:rPr>
          <w:rFonts w:ascii="Times New Roman" w:eastAsiaTheme="majorEastAsia" w:hAnsi="Times New Roman" w:cs="Times New Roman"/>
          <w:sz w:val="24"/>
        </w:rPr>
        <w:t xml:space="preserve">; </w:t>
      </w:r>
    </w:p>
    <w:p w14:paraId="3846ACA6" w14:textId="42B3F9B1" w:rsidR="00222F27"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3)</w:t>
      </w:r>
      <w:r w:rsidR="008C7DB8" w:rsidRPr="530311D3">
        <w:rPr>
          <w:rFonts w:ascii="Times New Roman" w:eastAsiaTheme="majorEastAsia" w:hAnsi="Times New Roman" w:cs="Times New Roman"/>
          <w:sz w:val="24"/>
        </w:rPr>
        <w:t xml:space="preserve"> </w:t>
      </w:r>
      <w:r w:rsidR="00557F11" w:rsidRPr="530311D3">
        <w:rPr>
          <w:rFonts w:ascii="Times New Roman" w:eastAsiaTheme="majorEastAsia" w:hAnsi="Times New Roman" w:cs="Times New Roman"/>
          <w:sz w:val="24"/>
        </w:rPr>
        <w:t xml:space="preserve">käesoleva seaduse </w:t>
      </w:r>
      <w:r w:rsidR="00557F11" w:rsidRPr="530311D3">
        <w:rPr>
          <w:rFonts w:ascii="Times New Roman" w:hAnsi="Times New Roman" w:cs="Times New Roman"/>
          <w:sz w:val="24"/>
          <w:shd w:val="clear" w:color="auto" w:fill="FFFFFF"/>
        </w:rPr>
        <w:t xml:space="preserve">§-des </w:t>
      </w:r>
      <w:r w:rsidR="00557F11" w:rsidRPr="530311D3">
        <w:rPr>
          <w:rFonts w:ascii="Times New Roman" w:eastAsiaTheme="majorEastAsia" w:hAnsi="Times New Roman" w:cs="Times New Roman"/>
          <w:sz w:val="24"/>
        </w:rPr>
        <w:t xml:space="preserve">5 ja 6 sätestatud põhimõtete </w:t>
      </w:r>
      <w:r w:rsidRPr="530311D3">
        <w:rPr>
          <w:rFonts w:ascii="Times New Roman" w:eastAsiaTheme="majorEastAsia" w:hAnsi="Times New Roman" w:cs="Times New Roman"/>
          <w:sz w:val="24"/>
        </w:rPr>
        <w:t>järgimist ohustav</w:t>
      </w:r>
      <w:del w:id="74" w:author="Merike Koppel JM" w:date="2024-10-16T08:43:00Z">
        <w:r w:rsidRPr="530311D3" w:rsidDel="004E20CE">
          <w:rPr>
            <w:rFonts w:ascii="Times New Roman" w:eastAsiaTheme="majorEastAsia" w:hAnsi="Times New Roman" w:cs="Times New Roman"/>
            <w:sz w:val="24"/>
          </w:rPr>
          <w:delText>ast</w:delText>
        </w:r>
      </w:del>
      <w:r w:rsidRPr="530311D3">
        <w:rPr>
          <w:rFonts w:ascii="Times New Roman" w:eastAsiaTheme="majorEastAsia" w:hAnsi="Times New Roman" w:cs="Times New Roman"/>
          <w:sz w:val="24"/>
        </w:rPr>
        <w:t xml:space="preserve"> intsiden</w:t>
      </w:r>
      <w:del w:id="75" w:author="Merike Koppel JM" w:date="2024-10-16T08:43:00Z">
        <w:r w:rsidRPr="530311D3" w:rsidDel="004E20CE">
          <w:rPr>
            <w:rFonts w:ascii="Times New Roman" w:eastAsiaTheme="majorEastAsia" w:hAnsi="Times New Roman" w:cs="Times New Roman"/>
            <w:sz w:val="24"/>
          </w:rPr>
          <w:delText>d</w:delText>
        </w:r>
        <w:r w:rsidR="005038FD" w:rsidRPr="530311D3" w:rsidDel="004E20CE">
          <w:rPr>
            <w:rFonts w:ascii="Times New Roman" w:eastAsiaTheme="majorEastAsia" w:hAnsi="Times New Roman" w:cs="Times New Roman"/>
            <w:sz w:val="24"/>
          </w:rPr>
          <w:delText>i</w:delText>
        </w:r>
        <w:r w:rsidRPr="530311D3" w:rsidDel="004E20CE">
          <w:rPr>
            <w:rFonts w:ascii="Times New Roman" w:eastAsiaTheme="majorEastAsia" w:hAnsi="Times New Roman" w:cs="Times New Roman"/>
            <w:sz w:val="24"/>
          </w:rPr>
          <w:delText>s</w:delText>
        </w:r>
      </w:del>
      <w:r w:rsidRPr="530311D3">
        <w:rPr>
          <w:rFonts w:ascii="Times New Roman" w:eastAsiaTheme="majorEastAsia" w:hAnsi="Times New Roman" w:cs="Times New Roman"/>
          <w:sz w:val="24"/>
        </w:rPr>
        <w:t>t</w:t>
      </w:r>
      <w:r w:rsidR="007D2D8C" w:rsidRPr="530311D3">
        <w:rPr>
          <w:rFonts w:ascii="Times New Roman" w:eastAsiaTheme="majorEastAsia" w:hAnsi="Times New Roman" w:cs="Times New Roman"/>
          <w:sz w:val="24"/>
        </w:rPr>
        <w:t>.</w:t>
      </w:r>
    </w:p>
    <w:p w14:paraId="1809E9BF" w14:textId="77777777" w:rsidR="0095077F" w:rsidRPr="003D31C4" w:rsidRDefault="0095077F" w:rsidP="530311D3">
      <w:pPr>
        <w:spacing w:after="0" w:line="240" w:lineRule="auto"/>
        <w:jc w:val="both"/>
        <w:rPr>
          <w:rFonts w:ascii="Times New Roman" w:eastAsiaTheme="majorEastAsia" w:hAnsi="Times New Roman" w:cs="Times New Roman"/>
          <w:sz w:val="24"/>
        </w:rPr>
      </w:pPr>
    </w:p>
    <w:p w14:paraId="42185866" w14:textId="18BE30C0" w:rsidR="00222F27"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(2) Kui käesoleva paragrahvi lõikes 1 sätestatud teavitamiskohustus täidetakse hiljem kui 24 </w:t>
      </w:r>
      <w:r w:rsidR="004523A0" w:rsidRPr="530311D3">
        <w:rPr>
          <w:rFonts w:ascii="Times New Roman" w:eastAsiaTheme="majorEastAsia" w:hAnsi="Times New Roman" w:cs="Times New Roman"/>
          <w:sz w:val="24"/>
        </w:rPr>
        <w:t>tundi pärast</w:t>
      </w:r>
      <w:r w:rsidRPr="530311D3">
        <w:rPr>
          <w:rFonts w:ascii="Times New Roman" w:eastAsiaTheme="majorEastAsia" w:hAnsi="Times New Roman" w:cs="Times New Roman"/>
          <w:sz w:val="24"/>
        </w:rPr>
        <w:t xml:space="preserve"> teadasaamist</w:t>
      </w:r>
      <w:r w:rsidR="00B55C4D" w:rsidRPr="530311D3">
        <w:rPr>
          <w:rFonts w:ascii="Times New Roman" w:eastAsiaTheme="majorEastAsia" w:hAnsi="Times New Roman" w:cs="Times New Roman"/>
          <w:sz w:val="24"/>
        </w:rPr>
        <w:t>,</w:t>
      </w:r>
      <w:r w:rsidRPr="530311D3">
        <w:rPr>
          <w:rFonts w:ascii="Times New Roman" w:eastAsiaTheme="majorEastAsia" w:hAnsi="Times New Roman" w:cs="Times New Roman"/>
          <w:sz w:val="24"/>
        </w:rPr>
        <w:t xml:space="preserve"> esitatakse teates põhjendus tähtaja järg</w:t>
      </w:r>
      <w:r w:rsidR="00B55C4D" w:rsidRPr="530311D3">
        <w:rPr>
          <w:rFonts w:ascii="Times New Roman" w:eastAsiaTheme="majorEastAsia" w:hAnsi="Times New Roman" w:cs="Times New Roman"/>
          <w:sz w:val="24"/>
        </w:rPr>
        <w:t>i</w:t>
      </w:r>
      <w:r w:rsidRPr="530311D3">
        <w:rPr>
          <w:rFonts w:ascii="Times New Roman" w:eastAsiaTheme="majorEastAsia" w:hAnsi="Times New Roman" w:cs="Times New Roman"/>
          <w:sz w:val="24"/>
        </w:rPr>
        <w:t>m</w:t>
      </w:r>
      <w:r w:rsidR="004523A0" w:rsidRPr="530311D3">
        <w:rPr>
          <w:rFonts w:ascii="Times New Roman" w:eastAsiaTheme="majorEastAsia" w:hAnsi="Times New Roman" w:cs="Times New Roman"/>
          <w:sz w:val="24"/>
        </w:rPr>
        <w:t>ata jätm</w:t>
      </w:r>
      <w:r w:rsidRPr="530311D3">
        <w:rPr>
          <w:rFonts w:ascii="Times New Roman" w:eastAsiaTheme="majorEastAsia" w:hAnsi="Times New Roman" w:cs="Times New Roman"/>
          <w:sz w:val="24"/>
        </w:rPr>
        <w:t xml:space="preserve">ise kohta. </w:t>
      </w:r>
    </w:p>
    <w:p w14:paraId="618DF44A" w14:textId="77777777" w:rsidR="008C7DB8" w:rsidRPr="003D31C4" w:rsidRDefault="008C7DB8" w:rsidP="530311D3">
      <w:pPr>
        <w:spacing w:after="0" w:line="240" w:lineRule="auto"/>
        <w:jc w:val="both"/>
        <w:rPr>
          <w:rFonts w:ascii="Times New Roman" w:eastAsiaTheme="majorEastAsia" w:hAnsi="Times New Roman" w:cs="Times New Roman"/>
          <w:sz w:val="24"/>
        </w:rPr>
      </w:pPr>
    </w:p>
    <w:p w14:paraId="3B0410A1" w14:textId="73ED6D78" w:rsidR="00222F27"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w:t>
      </w:r>
      <w:r w:rsidR="00D06872" w:rsidRPr="530311D3">
        <w:rPr>
          <w:rFonts w:ascii="Times New Roman" w:eastAsiaTheme="majorEastAsia" w:hAnsi="Times New Roman" w:cs="Times New Roman"/>
          <w:sz w:val="24"/>
        </w:rPr>
        <w:t>3</w:t>
      </w:r>
      <w:r w:rsidRPr="530311D3">
        <w:rPr>
          <w:rFonts w:ascii="Times New Roman" w:eastAsiaTheme="majorEastAsia" w:hAnsi="Times New Roman" w:cs="Times New Roman"/>
          <w:sz w:val="24"/>
        </w:rPr>
        <w:t xml:space="preserve">) </w:t>
      </w:r>
      <w:r w:rsidR="00C50166" w:rsidRPr="530311D3">
        <w:rPr>
          <w:rFonts w:ascii="Times New Roman" w:eastAsiaTheme="majorEastAsia" w:hAnsi="Times New Roman" w:cs="Times New Roman"/>
          <w:sz w:val="24"/>
        </w:rPr>
        <w:t xml:space="preserve">Käitaja </w:t>
      </w:r>
      <w:r w:rsidRPr="530311D3">
        <w:rPr>
          <w:rFonts w:ascii="Times New Roman" w:eastAsiaTheme="majorEastAsia" w:hAnsi="Times New Roman" w:cs="Times New Roman"/>
          <w:sz w:val="24"/>
        </w:rPr>
        <w:t xml:space="preserve">teavitab pädevat asutust </w:t>
      </w:r>
      <w:proofErr w:type="spellStart"/>
      <w:r w:rsidRPr="530311D3">
        <w:rPr>
          <w:rFonts w:ascii="Times New Roman" w:eastAsiaTheme="majorEastAsia" w:hAnsi="Times New Roman" w:cs="Times New Roman"/>
          <w:sz w:val="24"/>
        </w:rPr>
        <w:t>küberintsidendist</w:t>
      </w:r>
      <w:proofErr w:type="spellEnd"/>
      <w:r w:rsidRPr="530311D3">
        <w:rPr>
          <w:rFonts w:ascii="Times New Roman" w:eastAsiaTheme="majorEastAsia" w:hAnsi="Times New Roman" w:cs="Times New Roman"/>
          <w:sz w:val="24"/>
        </w:rPr>
        <w:t xml:space="preserve"> </w:t>
      </w:r>
      <w:proofErr w:type="spellStart"/>
      <w:r w:rsidRPr="530311D3">
        <w:rPr>
          <w:rFonts w:ascii="Times New Roman" w:eastAsiaTheme="majorEastAsia" w:hAnsi="Times New Roman" w:cs="Times New Roman"/>
          <w:sz w:val="24"/>
        </w:rPr>
        <w:t>küberturvalisuse</w:t>
      </w:r>
      <w:proofErr w:type="spellEnd"/>
      <w:r w:rsidRPr="530311D3">
        <w:rPr>
          <w:rFonts w:ascii="Times New Roman" w:eastAsiaTheme="majorEastAsia" w:hAnsi="Times New Roman" w:cs="Times New Roman"/>
          <w:sz w:val="24"/>
        </w:rPr>
        <w:t xml:space="preserve"> seaduses sätestatud korras.</w:t>
      </w:r>
    </w:p>
    <w:p w14:paraId="452F2321" w14:textId="77777777" w:rsidR="008C7DB8" w:rsidRPr="003D31C4" w:rsidRDefault="008C7DB8" w:rsidP="530311D3">
      <w:pPr>
        <w:spacing w:after="0" w:line="240" w:lineRule="auto"/>
        <w:jc w:val="both"/>
        <w:rPr>
          <w:rFonts w:ascii="Times New Roman" w:eastAsiaTheme="majorEastAsia" w:hAnsi="Times New Roman" w:cs="Times New Roman"/>
          <w:sz w:val="24"/>
        </w:rPr>
      </w:pPr>
    </w:p>
    <w:p w14:paraId="4B0E0521" w14:textId="191E562B" w:rsidR="007C0B65"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w:t>
      </w:r>
      <w:r w:rsidR="00195C04" w:rsidRPr="530311D3">
        <w:rPr>
          <w:rFonts w:ascii="Times New Roman" w:eastAsiaTheme="majorEastAsia" w:hAnsi="Times New Roman" w:cs="Times New Roman"/>
          <w:sz w:val="24"/>
        </w:rPr>
        <w:t>4</w:t>
      </w:r>
      <w:r w:rsidRPr="530311D3">
        <w:rPr>
          <w:rFonts w:ascii="Times New Roman" w:eastAsiaTheme="majorEastAsia" w:hAnsi="Times New Roman" w:cs="Times New Roman"/>
          <w:sz w:val="24"/>
        </w:rPr>
        <w:t xml:space="preserve">) </w:t>
      </w:r>
      <w:commentRangeStart w:id="76"/>
      <w:r w:rsidR="003459E2" w:rsidRPr="530311D3">
        <w:rPr>
          <w:rFonts w:ascii="Times New Roman" w:eastAsiaTheme="majorEastAsia" w:hAnsi="Times New Roman" w:cs="Times New Roman"/>
          <w:sz w:val="24"/>
        </w:rPr>
        <w:t xml:space="preserve">Juriidilisest isikust </w:t>
      </w:r>
      <w:r w:rsidR="00C50166" w:rsidRPr="530311D3">
        <w:rPr>
          <w:rFonts w:ascii="Times New Roman" w:eastAsiaTheme="majorEastAsia" w:hAnsi="Times New Roman" w:cs="Times New Roman"/>
          <w:sz w:val="24"/>
        </w:rPr>
        <w:t xml:space="preserve">käitaja </w:t>
      </w:r>
      <w:commentRangeEnd w:id="76"/>
      <w:r w:rsidR="008A38D3">
        <w:rPr>
          <w:rStyle w:val="Kommentaariviide"/>
        </w:rPr>
        <w:commentReference w:id="76"/>
      </w:r>
      <w:r w:rsidRPr="530311D3">
        <w:rPr>
          <w:rFonts w:ascii="Times New Roman" w:eastAsiaTheme="majorEastAsia" w:hAnsi="Times New Roman" w:cs="Times New Roman"/>
          <w:sz w:val="24"/>
        </w:rPr>
        <w:t>teavita</w:t>
      </w:r>
      <w:r w:rsidR="004523A0" w:rsidRPr="530311D3">
        <w:rPr>
          <w:rFonts w:ascii="Times New Roman" w:eastAsiaTheme="majorEastAsia" w:hAnsi="Times New Roman" w:cs="Times New Roman"/>
          <w:sz w:val="24"/>
        </w:rPr>
        <w:t>b</w:t>
      </w:r>
      <w:r w:rsidRPr="530311D3">
        <w:rPr>
          <w:rFonts w:ascii="Times New Roman" w:eastAsiaTheme="majorEastAsia" w:hAnsi="Times New Roman" w:cs="Times New Roman"/>
          <w:sz w:val="24"/>
        </w:rPr>
        <w:t xml:space="preserve"> pädevat asutust </w:t>
      </w:r>
      <w:ins w:id="77" w:author="Kärt Voor" w:date="2024-10-10T14:27:00Z">
        <w:r w:rsidR="008A38D3" w:rsidRPr="530311D3">
          <w:rPr>
            <w:rFonts w:ascii="Times New Roman" w:eastAsiaTheme="majorEastAsia" w:hAnsi="Times New Roman" w:cs="Times New Roman"/>
            <w:sz w:val="24"/>
          </w:rPr>
          <w:t xml:space="preserve">väärtpaberituru seaduse § 9 tähenduses </w:t>
        </w:r>
      </w:ins>
      <w:r w:rsidRPr="530311D3">
        <w:rPr>
          <w:rFonts w:ascii="Times New Roman" w:eastAsiaTheme="majorEastAsia" w:hAnsi="Times New Roman" w:cs="Times New Roman"/>
          <w:sz w:val="24"/>
        </w:rPr>
        <w:t xml:space="preserve">olulise osaluse võõrandamisest </w:t>
      </w:r>
      <w:r w:rsidR="00C50166" w:rsidRPr="530311D3">
        <w:rPr>
          <w:rFonts w:ascii="Times New Roman" w:eastAsiaTheme="majorEastAsia" w:hAnsi="Times New Roman" w:cs="Times New Roman"/>
          <w:sz w:val="24"/>
        </w:rPr>
        <w:t xml:space="preserve">käitaja </w:t>
      </w:r>
      <w:r w:rsidRPr="530311D3">
        <w:rPr>
          <w:rFonts w:ascii="Times New Roman" w:eastAsiaTheme="majorEastAsia" w:hAnsi="Times New Roman" w:cs="Times New Roman"/>
          <w:sz w:val="24"/>
        </w:rPr>
        <w:t xml:space="preserve">äriühingus </w:t>
      </w:r>
      <w:del w:id="78" w:author="Kärt Voor" w:date="2024-10-10T14:27:00Z">
        <w:r w:rsidRPr="530311D3" w:rsidDel="008A38D3">
          <w:rPr>
            <w:rFonts w:ascii="Times New Roman" w:eastAsiaTheme="majorEastAsia" w:hAnsi="Times New Roman" w:cs="Times New Roman"/>
            <w:sz w:val="24"/>
          </w:rPr>
          <w:delText>väärtpaberituru seaduse § 9 tähenduses</w:delText>
        </w:r>
        <w:r w:rsidR="00F82C57" w:rsidRPr="530311D3" w:rsidDel="008A38D3">
          <w:rPr>
            <w:rFonts w:ascii="Times New Roman" w:eastAsiaTheme="majorEastAsia" w:hAnsi="Times New Roman" w:cs="Times New Roman"/>
            <w:sz w:val="24"/>
          </w:rPr>
          <w:delText xml:space="preserve"> </w:delText>
        </w:r>
      </w:del>
      <w:r w:rsidR="00F82C57" w:rsidRPr="530311D3">
        <w:rPr>
          <w:rFonts w:ascii="Times New Roman" w:eastAsiaTheme="majorEastAsia" w:hAnsi="Times New Roman" w:cs="Times New Roman"/>
          <w:sz w:val="24"/>
        </w:rPr>
        <w:t>30 päeva</w:t>
      </w:r>
      <w:r w:rsidR="00FE42C6" w:rsidRPr="530311D3">
        <w:rPr>
          <w:rFonts w:ascii="Times New Roman" w:eastAsiaTheme="majorEastAsia" w:hAnsi="Times New Roman" w:cs="Times New Roman"/>
          <w:sz w:val="24"/>
        </w:rPr>
        <w:t xml:space="preserve"> jooksul</w:t>
      </w:r>
      <w:r w:rsidR="00F82C57" w:rsidRPr="530311D3">
        <w:rPr>
          <w:rFonts w:ascii="Times New Roman" w:eastAsiaTheme="majorEastAsia" w:hAnsi="Times New Roman" w:cs="Times New Roman"/>
          <w:sz w:val="24"/>
        </w:rPr>
        <w:t xml:space="preserve"> pärast </w:t>
      </w:r>
      <w:r w:rsidR="009D63D9" w:rsidRPr="530311D3">
        <w:rPr>
          <w:rFonts w:ascii="Times New Roman" w:eastAsiaTheme="majorEastAsia" w:hAnsi="Times New Roman" w:cs="Times New Roman"/>
          <w:sz w:val="24"/>
        </w:rPr>
        <w:t>osaluse võõrandamist</w:t>
      </w:r>
      <w:r w:rsidRPr="530311D3">
        <w:rPr>
          <w:rFonts w:ascii="Times New Roman" w:eastAsiaTheme="majorEastAsia" w:hAnsi="Times New Roman" w:cs="Times New Roman"/>
          <w:sz w:val="24"/>
        </w:rPr>
        <w:t>, esitades käesoleva seaduse</w:t>
      </w:r>
      <w:r w:rsidR="00AC1397" w:rsidRPr="530311D3">
        <w:rPr>
          <w:rFonts w:ascii="Times New Roman" w:eastAsiaTheme="majorEastAsia" w:hAnsi="Times New Roman" w:cs="Times New Roman"/>
          <w:sz w:val="24"/>
        </w:rPr>
        <w:t xml:space="preserve"> § 1</w:t>
      </w:r>
      <w:r w:rsidR="00C0164C" w:rsidRPr="530311D3">
        <w:rPr>
          <w:rFonts w:ascii="Times New Roman" w:eastAsiaTheme="majorEastAsia" w:hAnsi="Times New Roman" w:cs="Times New Roman"/>
          <w:sz w:val="24"/>
        </w:rPr>
        <w:t xml:space="preserve">6 </w:t>
      </w:r>
      <w:r w:rsidR="007B1810" w:rsidRPr="530311D3">
        <w:rPr>
          <w:rFonts w:ascii="Times New Roman" w:eastAsiaTheme="majorEastAsia" w:hAnsi="Times New Roman" w:cs="Times New Roman"/>
          <w:sz w:val="24"/>
        </w:rPr>
        <w:t xml:space="preserve">lõike </w:t>
      </w:r>
      <w:r w:rsidR="00C22388" w:rsidRPr="530311D3">
        <w:rPr>
          <w:rFonts w:ascii="Times New Roman" w:eastAsiaTheme="majorEastAsia" w:hAnsi="Times New Roman" w:cs="Times New Roman"/>
          <w:sz w:val="24"/>
        </w:rPr>
        <w:t xml:space="preserve">1 </w:t>
      </w:r>
      <w:r w:rsidRPr="530311D3">
        <w:rPr>
          <w:rFonts w:ascii="Times New Roman" w:eastAsiaTheme="majorEastAsia" w:hAnsi="Times New Roman" w:cs="Times New Roman"/>
          <w:sz w:val="24"/>
        </w:rPr>
        <w:t xml:space="preserve">punktis </w:t>
      </w:r>
      <w:r w:rsidR="00831A43" w:rsidRPr="530311D3">
        <w:rPr>
          <w:rFonts w:ascii="Times New Roman" w:eastAsiaTheme="majorEastAsia" w:hAnsi="Times New Roman" w:cs="Times New Roman"/>
          <w:sz w:val="24"/>
        </w:rPr>
        <w:t>3</w:t>
      </w:r>
      <w:r w:rsidRPr="530311D3">
        <w:rPr>
          <w:rFonts w:ascii="Times New Roman" w:eastAsiaTheme="majorEastAsia" w:hAnsi="Times New Roman" w:cs="Times New Roman"/>
          <w:sz w:val="24"/>
        </w:rPr>
        <w:t xml:space="preserve"> sätestatud teabe ja dokumendid. </w:t>
      </w:r>
    </w:p>
    <w:p w14:paraId="00F5E5CD" w14:textId="180379C0" w:rsidR="001722AA" w:rsidRPr="00981150" w:rsidRDefault="001722AA" w:rsidP="530311D3">
      <w:pPr>
        <w:spacing w:after="0" w:line="240" w:lineRule="auto"/>
        <w:rPr>
          <w:rFonts w:ascii="Times New Roman" w:eastAsiaTheme="majorEastAsia" w:hAnsi="Times New Roman" w:cs="Times New Roman"/>
          <w:sz w:val="24"/>
        </w:rPr>
      </w:pPr>
    </w:p>
    <w:p w14:paraId="12EC4DBF" w14:textId="14ED8087" w:rsidR="00622893" w:rsidRPr="003D31C4" w:rsidRDefault="00C637DB" w:rsidP="0095077F">
      <w:pPr>
        <w:pStyle w:val="Pealkiri2"/>
        <w:shd w:val="clear" w:color="auto" w:fill="FFFFFF"/>
        <w:spacing w:before="0" w:line="240" w:lineRule="auto"/>
        <w:jc w:val="center"/>
        <w:rPr>
          <w:rFonts w:ascii="Times New Roman" w:hAnsi="Times New Roman" w:cs="Times New Roman"/>
          <w:b/>
          <w:bCs/>
          <w:color w:val="000000"/>
          <w:sz w:val="24"/>
          <w:szCs w:val="24"/>
          <w:bdr w:val="none" w:sz="0" w:space="0" w:color="auto" w:frame="1"/>
        </w:rPr>
      </w:pPr>
      <w:r>
        <w:rPr>
          <w:rFonts w:ascii="Times New Roman" w:hAnsi="Times New Roman" w:cs="Times New Roman"/>
          <w:b/>
          <w:bCs/>
          <w:color w:val="000000"/>
          <w:sz w:val="24"/>
          <w:szCs w:val="24"/>
          <w:bdr w:val="none" w:sz="0" w:space="0" w:color="auto" w:frame="1"/>
        </w:rPr>
        <w:t>2</w:t>
      </w:r>
      <w:r w:rsidR="00622893" w:rsidRPr="003D31C4">
        <w:rPr>
          <w:rFonts w:ascii="Times New Roman" w:hAnsi="Times New Roman" w:cs="Times New Roman"/>
          <w:b/>
          <w:bCs/>
          <w:color w:val="000000"/>
          <w:sz w:val="24"/>
          <w:szCs w:val="24"/>
          <w:bdr w:val="none" w:sz="0" w:space="0" w:color="auto" w:frame="1"/>
        </w:rPr>
        <w:t>. jagu</w:t>
      </w:r>
    </w:p>
    <w:p w14:paraId="79034A7A" w14:textId="1F5021CC" w:rsidR="00C34ADD" w:rsidRDefault="00C637DB" w:rsidP="0095077F">
      <w:pPr>
        <w:spacing w:after="0" w:line="240" w:lineRule="auto"/>
        <w:jc w:val="center"/>
        <w:rPr>
          <w:rFonts w:ascii="Times New Roman" w:hAnsi="Times New Roman" w:cs="Times New Roman"/>
          <w:b/>
          <w:bCs/>
          <w:sz w:val="24"/>
        </w:rPr>
      </w:pPr>
      <w:r>
        <w:rPr>
          <w:rFonts w:ascii="Times New Roman" w:hAnsi="Times New Roman" w:cs="Times New Roman"/>
          <w:b/>
          <w:bCs/>
          <w:sz w:val="24"/>
        </w:rPr>
        <w:t>Usaldusväärsuse nõue</w:t>
      </w:r>
    </w:p>
    <w:p w14:paraId="3D999424" w14:textId="77777777" w:rsidR="00C34ADD" w:rsidRDefault="00C34ADD" w:rsidP="00712DA9">
      <w:pPr>
        <w:spacing w:after="0" w:line="240" w:lineRule="auto"/>
        <w:rPr>
          <w:rFonts w:ascii="Times New Roman" w:hAnsi="Times New Roman" w:cs="Times New Roman"/>
          <w:b/>
          <w:bCs/>
          <w:sz w:val="24"/>
        </w:rPr>
      </w:pPr>
    </w:p>
    <w:p w14:paraId="02CE5F37" w14:textId="34A8B116" w:rsidR="00622893" w:rsidRPr="007B67FE" w:rsidRDefault="00787850" w:rsidP="006B43EE">
      <w:pPr>
        <w:spacing w:after="0" w:line="240" w:lineRule="auto"/>
        <w:rPr>
          <w:rFonts w:ascii="Times New Roman" w:eastAsiaTheme="majorEastAsia" w:hAnsi="Times New Roman" w:cs="Times New Roman"/>
          <w:b/>
          <w:bCs/>
          <w:sz w:val="24"/>
        </w:rPr>
      </w:pPr>
      <w:r w:rsidRPr="003D31C4">
        <w:rPr>
          <w:rFonts w:ascii="Times New Roman" w:eastAsiaTheme="majorEastAsia" w:hAnsi="Times New Roman" w:cs="Times New Roman"/>
          <w:b/>
          <w:bCs/>
          <w:sz w:val="24"/>
        </w:rPr>
        <w:t>§ 1</w:t>
      </w:r>
      <w:r>
        <w:rPr>
          <w:rFonts w:ascii="Times New Roman" w:eastAsiaTheme="majorEastAsia" w:hAnsi="Times New Roman" w:cs="Times New Roman"/>
          <w:b/>
          <w:bCs/>
          <w:sz w:val="24"/>
        </w:rPr>
        <w:t>2</w:t>
      </w:r>
      <w:r w:rsidRPr="003D31C4">
        <w:rPr>
          <w:rFonts w:ascii="Times New Roman" w:eastAsiaTheme="majorEastAsia" w:hAnsi="Times New Roman" w:cs="Times New Roman"/>
          <w:b/>
          <w:bCs/>
          <w:sz w:val="24"/>
        </w:rPr>
        <w:t xml:space="preserve">. </w:t>
      </w:r>
      <w:r w:rsidR="00622893">
        <w:rPr>
          <w:rFonts w:ascii="Times New Roman" w:eastAsiaTheme="majorEastAsia" w:hAnsi="Times New Roman" w:cs="Times New Roman"/>
          <w:b/>
          <w:bCs/>
          <w:sz w:val="24"/>
        </w:rPr>
        <w:t>Usaldusväärsus</w:t>
      </w:r>
    </w:p>
    <w:p w14:paraId="42278398" w14:textId="77777777" w:rsidR="00622893" w:rsidRPr="007B67FE" w:rsidRDefault="00622893" w:rsidP="006B43EE">
      <w:pPr>
        <w:spacing w:after="0" w:line="240" w:lineRule="auto"/>
        <w:rPr>
          <w:rFonts w:ascii="Times New Roman" w:eastAsiaTheme="majorEastAsia" w:hAnsi="Times New Roman" w:cs="Times New Roman"/>
          <w:b/>
          <w:bCs/>
          <w:sz w:val="24"/>
        </w:rPr>
      </w:pPr>
    </w:p>
    <w:p w14:paraId="17A402A8" w14:textId="49C6C584" w:rsidR="00622893" w:rsidRDefault="003E7B7C"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lastRenderedPageBreak/>
        <w:t>(1)</w:t>
      </w:r>
      <w:r w:rsidR="006A745A" w:rsidRPr="530311D3">
        <w:rPr>
          <w:rFonts w:ascii="Times New Roman" w:eastAsiaTheme="majorEastAsia" w:hAnsi="Times New Roman" w:cs="Times New Roman"/>
          <w:sz w:val="24"/>
        </w:rPr>
        <w:t xml:space="preserve"> </w:t>
      </w:r>
      <w:r w:rsidR="00C50166" w:rsidRPr="530311D3">
        <w:rPr>
          <w:rFonts w:ascii="Times New Roman" w:eastAsiaTheme="majorEastAsia" w:hAnsi="Times New Roman" w:cs="Times New Roman"/>
          <w:sz w:val="24"/>
        </w:rPr>
        <w:t>Käitaja</w:t>
      </w:r>
      <w:r w:rsidR="006A745A" w:rsidRPr="530311D3">
        <w:rPr>
          <w:rFonts w:ascii="Times New Roman" w:eastAsiaTheme="majorEastAsia" w:hAnsi="Times New Roman" w:cs="Times New Roman"/>
          <w:sz w:val="24"/>
        </w:rPr>
        <w:t xml:space="preserve">, kosmoseobjekti </w:t>
      </w:r>
      <w:r w:rsidR="006A745A" w:rsidRPr="0092291B">
        <w:rPr>
          <w:rFonts w:ascii="Times New Roman" w:eastAsiaTheme="majorEastAsia" w:hAnsi="Times New Roman" w:cs="Times New Roman"/>
          <w:sz w:val="24"/>
        </w:rPr>
        <w:t>omanik</w:t>
      </w:r>
      <w:r w:rsidR="006A745A" w:rsidRPr="530311D3">
        <w:rPr>
          <w:rFonts w:ascii="Times New Roman" w:eastAsiaTheme="majorEastAsia" w:hAnsi="Times New Roman" w:cs="Times New Roman"/>
          <w:sz w:val="24"/>
        </w:rPr>
        <w:t xml:space="preserve"> ja nimetatud isikute tegelik kasusaaja rahapesu ja terrorismi rahastamise tõkestamise seaduse § 9 tähenduses peab olema usaldusväärne.</w:t>
      </w:r>
    </w:p>
    <w:p w14:paraId="30D60E29" w14:textId="77777777" w:rsidR="005830C0" w:rsidRDefault="005830C0" w:rsidP="530311D3">
      <w:pPr>
        <w:spacing w:after="0" w:line="240" w:lineRule="auto"/>
        <w:jc w:val="both"/>
        <w:rPr>
          <w:rFonts w:ascii="Times New Roman" w:eastAsiaTheme="majorEastAsia" w:hAnsi="Times New Roman" w:cs="Times New Roman"/>
          <w:sz w:val="24"/>
        </w:rPr>
      </w:pPr>
    </w:p>
    <w:p w14:paraId="6E1284C0" w14:textId="32540C68" w:rsidR="00F6259A" w:rsidRDefault="00F6259A"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(2) </w:t>
      </w:r>
      <w:commentRangeStart w:id="79"/>
      <w:r w:rsidR="00C50166" w:rsidRPr="530311D3">
        <w:rPr>
          <w:rFonts w:ascii="Times New Roman" w:eastAsiaTheme="majorEastAsia" w:hAnsi="Times New Roman" w:cs="Times New Roman"/>
          <w:sz w:val="24"/>
        </w:rPr>
        <w:t xml:space="preserve">Käitaja </w:t>
      </w:r>
      <w:r w:rsidRPr="530311D3">
        <w:rPr>
          <w:rFonts w:ascii="Times New Roman" w:eastAsiaTheme="majorEastAsia" w:hAnsi="Times New Roman" w:cs="Times New Roman"/>
          <w:sz w:val="24"/>
        </w:rPr>
        <w:t xml:space="preserve">usaldusväärsuse </w:t>
      </w:r>
      <w:commentRangeEnd w:id="79"/>
      <w:r w:rsidR="006931CB">
        <w:rPr>
          <w:rStyle w:val="Kommentaariviide"/>
        </w:rPr>
        <w:commentReference w:id="79"/>
      </w:r>
      <w:r w:rsidRPr="530311D3">
        <w:rPr>
          <w:rFonts w:ascii="Times New Roman" w:eastAsiaTheme="majorEastAsia" w:hAnsi="Times New Roman" w:cs="Times New Roman"/>
          <w:sz w:val="24"/>
        </w:rPr>
        <w:t>hindamisel arvestatakse:</w:t>
      </w:r>
    </w:p>
    <w:p w14:paraId="577BA904" w14:textId="77777777" w:rsidR="00F6259A" w:rsidRDefault="00F6259A"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1) kosmosetegevusele omaste riskide laadi, ulatust ja keerukust;</w:t>
      </w:r>
    </w:p>
    <w:p w14:paraId="3E0FF49E" w14:textId="1943349D" w:rsidR="00F6259A" w:rsidRDefault="00F6259A"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2) kosmosetegevusele omaste riskide laadile, ulatusele ja keerukusele vastava hariduse, kvalifikatsiooni ja töökogemuse olemasolu;</w:t>
      </w:r>
    </w:p>
    <w:p w14:paraId="05281609" w14:textId="5DAD97F4" w:rsidR="00F6259A" w:rsidRPr="005830C0" w:rsidRDefault="00F6259A"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3) käesoleva paragrahvi lõikes 3 nimetatud asjaolusid.</w:t>
      </w:r>
      <w:r w:rsidR="00146DC0" w:rsidRPr="530311D3">
        <w:rPr>
          <w:rFonts w:ascii="Times New Roman" w:eastAsiaTheme="majorEastAsia" w:hAnsi="Times New Roman" w:cs="Times New Roman"/>
          <w:sz w:val="24"/>
        </w:rPr>
        <w:t xml:space="preserve"> </w:t>
      </w:r>
    </w:p>
    <w:p w14:paraId="474F5D4A" w14:textId="77777777" w:rsidR="00D737C6" w:rsidRDefault="00D737C6" w:rsidP="530311D3">
      <w:pPr>
        <w:spacing w:after="0" w:line="240" w:lineRule="auto"/>
        <w:jc w:val="both"/>
        <w:rPr>
          <w:rFonts w:ascii="Times New Roman" w:eastAsiaTheme="majorEastAsia" w:hAnsi="Times New Roman" w:cs="Times New Roman"/>
          <w:sz w:val="24"/>
        </w:rPr>
      </w:pPr>
    </w:p>
    <w:p w14:paraId="21E7E03B" w14:textId="3A4E0FD2" w:rsidR="00BF4773" w:rsidRDefault="00622893"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w:t>
      </w:r>
      <w:r w:rsidR="00F6259A" w:rsidRPr="530311D3">
        <w:rPr>
          <w:rFonts w:ascii="Times New Roman" w:eastAsiaTheme="majorEastAsia" w:hAnsi="Times New Roman" w:cs="Times New Roman"/>
          <w:sz w:val="24"/>
        </w:rPr>
        <w:t>3</w:t>
      </w:r>
      <w:commentRangeStart w:id="80"/>
      <w:r w:rsidRPr="530311D3">
        <w:rPr>
          <w:rFonts w:ascii="Times New Roman" w:eastAsiaTheme="majorEastAsia" w:hAnsi="Times New Roman" w:cs="Times New Roman"/>
          <w:sz w:val="24"/>
        </w:rPr>
        <w:t xml:space="preserve">) Isik </w:t>
      </w:r>
      <w:commentRangeEnd w:id="80"/>
      <w:r w:rsidR="00482BC4">
        <w:rPr>
          <w:rStyle w:val="Kommentaariviide"/>
        </w:rPr>
        <w:commentReference w:id="80"/>
      </w:r>
      <w:r w:rsidRPr="530311D3">
        <w:rPr>
          <w:rFonts w:ascii="Times New Roman" w:eastAsiaTheme="majorEastAsia" w:hAnsi="Times New Roman" w:cs="Times New Roman"/>
          <w:sz w:val="24"/>
        </w:rPr>
        <w:t>ei ole usaldusväärne, kui:</w:t>
      </w:r>
    </w:p>
    <w:p w14:paraId="0A06AB25" w14:textId="27408FFF" w:rsidR="00622893" w:rsidRPr="003D31C4" w:rsidRDefault="00622893"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1) isiku senise tegevuse, töökogemuse, majandusliku seisundi või maine põhjal on alust kahelda </w:t>
      </w:r>
      <w:r w:rsidR="004523A0" w:rsidRPr="530311D3">
        <w:rPr>
          <w:rFonts w:ascii="Times New Roman" w:eastAsiaTheme="majorEastAsia" w:hAnsi="Times New Roman" w:cs="Times New Roman"/>
          <w:sz w:val="24"/>
        </w:rPr>
        <w:t xml:space="preserve">tema </w:t>
      </w:r>
      <w:r w:rsidRPr="530311D3">
        <w:rPr>
          <w:rFonts w:ascii="Times New Roman" w:eastAsiaTheme="majorEastAsia" w:hAnsi="Times New Roman" w:cs="Times New Roman"/>
          <w:sz w:val="24"/>
        </w:rPr>
        <w:t>usaldusväärsuses ja isik ei esita kahtlust ümberlükkavaid tõendeid;</w:t>
      </w:r>
    </w:p>
    <w:p w14:paraId="7701C02E" w14:textId="77777777" w:rsidR="004523A0" w:rsidRDefault="00622893"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2)</w:t>
      </w:r>
      <w:r w:rsidR="00091A93"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 xml:space="preserve">isik on esitanud pädevale asutusele valeteavet või jätnud olulise teabe esitamata; </w:t>
      </w:r>
    </w:p>
    <w:p w14:paraId="4815A3CF" w14:textId="4011694F" w:rsidR="00A62ED1" w:rsidRDefault="00622893"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3) </w:t>
      </w:r>
      <w:r w:rsidR="00336FE1" w:rsidRPr="530311D3">
        <w:rPr>
          <w:rFonts w:ascii="Times New Roman" w:eastAsiaTheme="majorEastAsia" w:hAnsi="Times New Roman" w:cs="Times New Roman"/>
          <w:sz w:val="24"/>
        </w:rPr>
        <w:t>isikut on karistatud esimese astme kuriteo või tema päritoluriigi õiguse kohaselt võrdväärse raskusastmega kuriteo eest ja isiku vastavad karistusandmed ei ole karistusregistri seaduse kohaselt karistusregistrist või tema päritoluriigi õiguse kohaselt tema päritoluriigi vastavast registrist kustutatud</w:t>
      </w:r>
      <w:r w:rsidRPr="530311D3">
        <w:rPr>
          <w:rFonts w:ascii="Times New Roman" w:eastAsiaTheme="majorEastAsia" w:hAnsi="Times New Roman" w:cs="Times New Roman"/>
          <w:sz w:val="24"/>
        </w:rPr>
        <w:t>;</w:t>
      </w:r>
    </w:p>
    <w:p w14:paraId="6E6879B1" w14:textId="3D828485" w:rsidR="00627233" w:rsidRPr="000F6351" w:rsidRDefault="0000134D"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4</w:t>
      </w:r>
      <w:r w:rsidR="00627233" w:rsidRPr="530311D3">
        <w:rPr>
          <w:rFonts w:ascii="Times New Roman" w:eastAsiaTheme="majorEastAsia" w:hAnsi="Times New Roman" w:cs="Times New Roman"/>
          <w:sz w:val="24"/>
        </w:rPr>
        <w:t>) isikut on karistatud majandusalase, ametialase, varavastase või avaliku usalduse vastase süüteo või terrorikuriteo või selle toimepanemisele suunatud tegevuse rahastamise või toetamise</w:t>
      </w:r>
      <w:r w:rsidR="00E05411" w:rsidRPr="530311D3">
        <w:rPr>
          <w:rFonts w:ascii="Times New Roman" w:eastAsiaTheme="majorEastAsia" w:hAnsi="Times New Roman" w:cs="Times New Roman"/>
          <w:sz w:val="24"/>
        </w:rPr>
        <w:t xml:space="preserve"> või tema päritoluriigi õiguse kohaselt võrdväärse kuriteo </w:t>
      </w:r>
      <w:r w:rsidR="00627233" w:rsidRPr="530311D3">
        <w:rPr>
          <w:rFonts w:ascii="Times New Roman" w:eastAsiaTheme="majorEastAsia" w:hAnsi="Times New Roman" w:cs="Times New Roman"/>
          <w:sz w:val="24"/>
        </w:rPr>
        <w:t xml:space="preserve">eest ning tema vastavad karistusandmed ei ole karistusregistri seaduse </w:t>
      </w:r>
      <w:r w:rsidR="00E307A2" w:rsidRPr="530311D3">
        <w:rPr>
          <w:rFonts w:ascii="Times New Roman" w:eastAsiaTheme="majorEastAsia" w:hAnsi="Times New Roman" w:cs="Times New Roman"/>
          <w:sz w:val="24"/>
        </w:rPr>
        <w:t xml:space="preserve">kohaselt </w:t>
      </w:r>
      <w:r w:rsidR="00B51685" w:rsidRPr="530311D3">
        <w:rPr>
          <w:rFonts w:ascii="Times New Roman" w:eastAsiaTheme="majorEastAsia" w:hAnsi="Times New Roman" w:cs="Times New Roman"/>
          <w:sz w:val="24"/>
        </w:rPr>
        <w:t xml:space="preserve">karistusregistrist </w:t>
      </w:r>
      <w:r w:rsidR="00127637" w:rsidRPr="530311D3">
        <w:rPr>
          <w:rFonts w:ascii="Times New Roman" w:eastAsiaTheme="majorEastAsia" w:hAnsi="Times New Roman" w:cs="Times New Roman"/>
          <w:sz w:val="24"/>
        </w:rPr>
        <w:t xml:space="preserve">või </w:t>
      </w:r>
      <w:r w:rsidR="00E307A2" w:rsidRPr="530311D3">
        <w:rPr>
          <w:rFonts w:ascii="Times New Roman" w:eastAsiaTheme="majorEastAsia" w:hAnsi="Times New Roman" w:cs="Times New Roman"/>
          <w:sz w:val="24"/>
        </w:rPr>
        <w:t>isiku</w:t>
      </w:r>
      <w:r w:rsidR="00127637" w:rsidRPr="530311D3">
        <w:rPr>
          <w:rFonts w:ascii="Times New Roman" w:eastAsiaTheme="majorEastAsia" w:hAnsi="Times New Roman" w:cs="Times New Roman"/>
          <w:sz w:val="24"/>
        </w:rPr>
        <w:t xml:space="preserve"> päritoluriigi õiguse kohaselt </w:t>
      </w:r>
      <w:commentRangeStart w:id="81"/>
      <w:ins w:id="82" w:author="Merike Koppel JM" w:date="2024-10-16T08:44:00Z">
        <w:r w:rsidR="004E20CE">
          <w:rPr>
            <w:rFonts w:ascii="Times New Roman" w:eastAsiaTheme="majorEastAsia" w:hAnsi="Times New Roman" w:cs="Times New Roman"/>
            <w:sz w:val="24"/>
          </w:rPr>
          <w:t xml:space="preserve">tema päritoluriigi </w:t>
        </w:r>
      </w:ins>
      <w:commentRangeEnd w:id="81"/>
      <w:ins w:id="83" w:author="Merike Koppel JM" w:date="2024-10-17T08:58:00Z">
        <w:r w:rsidR="00D12A69">
          <w:rPr>
            <w:rStyle w:val="Kommentaariviide"/>
          </w:rPr>
          <w:commentReference w:id="81"/>
        </w:r>
      </w:ins>
      <w:r w:rsidR="00B51685" w:rsidRPr="530311D3">
        <w:rPr>
          <w:rFonts w:ascii="Times New Roman" w:eastAsiaTheme="majorEastAsia" w:hAnsi="Times New Roman" w:cs="Times New Roman"/>
          <w:sz w:val="24"/>
        </w:rPr>
        <w:t xml:space="preserve">vastavast registrist </w:t>
      </w:r>
      <w:r w:rsidR="00627233" w:rsidRPr="530311D3">
        <w:rPr>
          <w:rFonts w:ascii="Times New Roman" w:eastAsiaTheme="majorEastAsia" w:hAnsi="Times New Roman" w:cs="Times New Roman"/>
          <w:sz w:val="24"/>
        </w:rPr>
        <w:t>kustutatu</w:t>
      </w:r>
      <w:r w:rsidR="0060422C" w:rsidRPr="530311D3">
        <w:rPr>
          <w:rFonts w:ascii="Times New Roman" w:eastAsiaTheme="majorEastAsia" w:hAnsi="Times New Roman" w:cs="Times New Roman"/>
          <w:sz w:val="24"/>
        </w:rPr>
        <w:t>d;</w:t>
      </w:r>
    </w:p>
    <w:p w14:paraId="55C4B7B8" w14:textId="466846E2" w:rsidR="00616662" w:rsidRDefault="00616662"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5</w:t>
      </w:r>
      <w:r w:rsidR="00622893" w:rsidRPr="530311D3">
        <w:rPr>
          <w:rFonts w:ascii="Times New Roman" w:eastAsiaTheme="majorEastAsia" w:hAnsi="Times New Roman" w:cs="Times New Roman"/>
          <w:sz w:val="24"/>
        </w:rPr>
        <w:t xml:space="preserve">) kohus on isiku suhtes kohaldanud tegutsemiskeeldu või ettevõtluskeeldu </w:t>
      </w:r>
      <w:hyperlink r:id="rId15" w:anchor="para49" w:history="1">
        <w:hyperlink r:id="rId16" w:anchor="para49" w:history="1">
          <w:r w:rsidR="00622893" w:rsidRPr="530311D3">
            <w:rPr>
              <w:rFonts w:ascii="Times New Roman" w:eastAsiaTheme="majorEastAsia" w:hAnsi="Times New Roman" w:cs="Times New Roman"/>
              <w:sz w:val="24"/>
            </w:rPr>
            <w:t>karistusseadustiku § 49 või 49</w:t>
          </w:r>
          <w:r w:rsidR="00622893" w:rsidRPr="530311D3">
            <w:rPr>
              <w:rFonts w:ascii="Times New Roman" w:eastAsiaTheme="majorEastAsia" w:hAnsi="Times New Roman" w:cs="Times New Roman"/>
              <w:sz w:val="24"/>
              <w:vertAlign w:val="superscript"/>
            </w:rPr>
            <w:t>1</w:t>
          </w:r>
        </w:hyperlink>
      </w:hyperlink>
      <w:r w:rsidR="00643D44" w:rsidRPr="530311D3">
        <w:rPr>
          <w:rFonts w:ascii="Times New Roman" w:eastAsiaTheme="majorEastAsia" w:hAnsi="Times New Roman" w:cs="Times New Roman"/>
          <w:sz w:val="24"/>
        </w:rPr>
        <w:t xml:space="preserve"> alusel, </w:t>
      </w:r>
      <w:r w:rsidR="00622893" w:rsidRPr="530311D3">
        <w:rPr>
          <w:rFonts w:ascii="Times New Roman" w:eastAsiaTheme="majorEastAsia" w:hAnsi="Times New Roman" w:cs="Times New Roman"/>
          <w:sz w:val="24"/>
        </w:rPr>
        <w:t>samuti kui isiku suhtes on kohaldatud seaduses või kohtulahendis ettenähtud ärikeeldu</w:t>
      </w:r>
      <w:r w:rsidR="004523A0" w:rsidRPr="530311D3">
        <w:rPr>
          <w:rFonts w:ascii="Times New Roman" w:eastAsiaTheme="majorEastAsia" w:hAnsi="Times New Roman" w:cs="Times New Roman"/>
          <w:sz w:val="24"/>
        </w:rPr>
        <w:t xml:space="preserve"> või </w:t>
      </w:r>
      <w:r w:rsidR="00622893" w:rsidRPr="530311D3">
        <w:rPr>
          <w:rFonts w:ascii="Times New Roman" w:eastAsiaTheme="majorEastAsia" w:hAnsi="Times New Roman" w:cs="Times New Roman"/>
          <w:sz w:val="24"/>
        </w:rPr>
        <w:t xml:space="preserve">teataval erialal või ametikohal töötamise keeldu </w:t>
      </w:r>
      <w:r w:rsidR="001B31AD" w:rsidRPr="530311D3">
        <w:rPr>
          <w:rFonts w:ascii="Times New Roman" w:eastAsiaTheme="majorEastAsia" w:hAnsi="Times New Roman" w:cs="Times New Roman"/>
          <w:sz w:val="24"/>
        </w:rPr>
        <w:t xml:space="preserve">või </w:t>
      </w:r>
      <w:r w:rsidR="00C50166" w:rsidRPr="530311D3">
        <w:rPr>
          <w:rFonts w:ascii="Times New Roman" w:eastAsiaTheme="majorEastAsia" w:hAnsi="Times New Roman" w:cs="Times New Roman"/>
          <w:sz w:val="24"/>
        </w:rPr>
        <w:t xml:space="preserve">isiku suhtes on </w:t>
      </w:r>
      <w:r w:rsidR="00D735A2" w:rsidRPr="530311D3">
        <w:rPr>
          <w:rFonts w:ascii="Times New Roman" w:eastAsiaTheme="majorEastAsia" w:hAnsi="Times New Roman" w:cs="Times New Roman"/>
          <w:sz w:val="24"/>
        </w:rPr>
        <w:t>võrdväärse</w:t>
      </w:r>
      <w:r w:rsidR="00144153" w:rsidRPr="530311D3">
        <w:rPr>
          <w:rFonts w:ascii="Times New Roman" w:eastAsiaTheme="majorEastAsia" w:hAnsi="Times New Roman" w:cs="Times New Roman"/>
          <w:sz w:val="24"/>
        </w:rPr>
        <w:t>t</w:t>
      </w:r>
      <w:r w:rsidR="00D735A2" w:rsidRPr="530311D3">
        <w:rPr>
          <w:rFonts w:ascii="Times New Roman" w:eastAsiaTheme="majorEastAsia" w:hAnsi="Times New Roman" w:cs="Times New Roman"/>
          <w:sz w:val="24"/>
        </w:rPr>
        <w:t xml:space="preserve"> </w:t>
      </w:r>
      <w:r w:rsidR="001E27DD" w:rsidRPr="530311D3">
        <w:rPr>
          <w:rFonts w:ascii="Times New Roman" w:eastAsiaTheme="majorEastAsia" w:hAnsi="Times New Roman" w:cs="Times New Roman"/>
          <w:sz w:val="24"/>
        </w:rPr>
        <w:t>keeld</w:t>
      </w:r>
      <w:r w:rsidR="00D735A2" w:rsidRPr="530311D3">
        <w:rPr>
          <w:rFonts w:ascii="Times New Roman" w:eastAsiaTheme="majorEastAsia" w:hAnsi="Times New Roman" w:cs="Times New Roman"/>
          <w:sz w:val="24"/>
        </w:rPr>
        <w:t>u</w:t>
      </w:r>
      <w:r w:rsidR="001E27DD" w:rsidRPr="530311D3">
        <w:rPr>
          <w:rFonts w:ascii="Times New Roman" w:eastAsiaTheme="majorEastAsia" w:hAnsi="Times New Roman" w:cs="Times New Roman"/>
          <w:sz w:val="24"/>
        </w:rPr>
        <w:t xml:space="preserve"> rakendatud tema </w:t>
      </w:r>
      <w:r w:rsidR="001B31AD" w:rsidRPr="530311D3">
        <w:rPr>
          <w:rFonts w:ascii="Times New Roman" w:eastAsiaTheme="majorEastAsia" w:hAnsi="Times New Roman" w:cs="Times New Roman"/>
          <w:sz w:val="24"/>
        </w:rPr>
        <w:t xml:space="preserve">päritoluriigi õiguse kohaselt </w:t>
      </w:r>
      <w:r w:rsidR="00622893" w:rsidRPr="530311D3">
        <w:rPr>
          <w:rFonts w:ascii="Times New Roman" w:eastAsiaTheme="majorEastAsia" w:hAnsi="Times New Roman" w:cs="Times New Roman"/>
          <w:sz w:val="24"/>
        </w:rPr>
        <w:t>või teda on karistatud sellise keelu rikkumise eest ja isiku vastavad karistusandmed ei ole karistusregistri seaduse kohaselt karistusregistrist või</w:t>
      </w:r>
      <w:r w:rsidR="00270EFA" w:rsidRPr="530311D3">
        <w:rPr>
          <w:rFonts w:ascii="Times New Roman" w:eastAsiaTheme="majorEastAsia" w:hAnsi="Times New Roman" w:cs="Times New Roman"/>
          <w:sz w:val="24"/>
        </w:rPr>
        <w:t xml:space="preserve"> </w:t>
      </w:r>
      <w:r w:rsidR="00247284" w:rsidRPr="530311D3">
        <w:rPr>
          <w:rFonts w:ascii="Times New Roman" w:eastAsiaTheme="majorEastAsia" w:hAnsi="Times New Roman" w:cs="Times New Roman"/>
          <w:sz w:val="24"/>
        </w:rPr>
        <w:t>isiku</w:t>
      </w:r>
      <w:r w:rsidR="00270EFA" w:rsidRPr="530311D3">
        <w:rPr>
          <w:rFonts w:ascii="Times New Roman" w:eastAsiaTheme="majorEastAsia" w:hAnsi="Times New Roman" w:cs="Times New Roman"/>
          <w:sz w:val="24"/>
        </w:rPr>
        <w:t xml:space="preserve"> päritoluriigi õiguse kohaselt</w:t>
      </w:r>
      <w:r w:rsidR="00622893" w:rsidRPr="530311D3">
        <w:rPr>
          <w:rFonts w:ascii="Times New Roman" w:eastAsiaTheme="majorEastAsia" w:hAnsi="Times New Roman" w:cs="Times New Roman"/>
          <w:sz w:val="24"/>
        </w:rPr>
        <w:t xml:space="preserve"> tema päritoluriigi vastavast registrist kustutatud</w:t>
      </w:r>
      <w:r w:rsidRPr="530311D3">
        <w:rPr>
          <w:rFonts w:ascii="Times New Roman" w:eastAsiaTheme="majorEastAsia" w:hAnsi="Times New Roman" w:cs="Times New Roman"/>
          <w:sz w:val="24"/>
        </w:rPr>
        <w:t>;</w:t>
      </w:r>
      <w:r w:rsidR="00D874CA" w:rsidRPr="530311D3">
        <w:rPr>
          <w:rFonts w:ascii="Times New Roman" w:eastAsiaTheme="majorEastAsia" w:hAnsi="Times New Roman" w:cs="Times New Roman"/>
          <w:sz w:val="24"/>
        </w:rPr>
        <w:t xml:space="preserve"> </w:t>
      </w:r>
    </w:p>
    <w:p w14:paraId="76C8FC0F" w14:textId="3AB0ACF9" w:rsidR="00616662" w:rsidRDefault="00616662"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6) isiku suhtes on kohaldatud rahvusvahelist sanktsiooni; </w:t>
      </w:r>
    </w:p>
    <w:p w14:paraId="08DCE6D3" w14:textId="7BBDB00B" w:rsidR="00622893" w:rsidRPr="003D31C4" w:rsidRDefault="00C964C4"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7</w:t>
      </w:r>
      <w:r w:rsidR="00622893" w:rsidRPr="530311D3">
        <w:rPr>
          <w:rFonts w:ascii="Times New Roman" w:eastAsiaTheme="majorEastAsia" w:hAnsi="Times New Roman" w:cs="Times New Roman"/>
          <w:sz w:val="24"/>
        </w:rPr>
        <w:t xml:space="preserve">) </w:t>
      </w:r>
      <w:r w:rsidR="00F41A4C" w:rsidRPr="530311D3">
        <w:rPr>
          <w:rFonts w:ascii="Times New Roman" w:eastAsiaTheme="majorEastAsia" w:hAnsi="Times New Roman" w:cs="Times New Roman"/>
          <w:sz w:val="24"/>
        </w:rPr>
        <w:t>isik</w:t>
      </w:r>
      <w:r w:rsidR="00622893" w:rsidRPr="530311D3">
        <w:rPr>
          <w:rFonts w:ascii="Times New Roman" w:eastAsiaTheme="majorEastAsia" w:hAnsi="Times New Roman" w:cs="Times New Roman"/>
          <w:sz w:val="24"/>
        </w:rPr>
        <w:t xml:space="preserve"> on seotud või </w:t>
      </w:r>
      <w:r w:rsidR="00C50166" w:rsidRPr="530311D3">
        <w:rPr>
          <w:rFonts w:ascii="Times New Roman" w:eastAsiaTheme="majorEastAsia" w:hAnsi="Times New Roman" w:cs="Times New Roman"/>
          <w:sz w:val="24"/>
        </w:rPr>
        <w:t xml:space="preserve">on </w:t>
      </w:r>
      <w:r w:rsidR="00622893" w:rsidRPr="530311D3">
        <w:rPr>
          <w:rFonts w:ascii="Times New Roman" w:eastAsiaTheme="majorEastAsia" w:hAnsi="Times New Roman" w:cs="Times New Roman"/>
          <w:sz w:val="24"/>
        </w:rPr>
        <w:t>olnud seotud Eesti või muu Euroopa Liidu liikmesriigi julgeolekut või avalikku korda ohustava tegevusega.</w:t>
      </w:r>
    </w:p>
    <w:p w14:paraId="1D8FDB69" w14:textId="77777777" w:rsidR="00622893" w:rsidRPr="003D31C4" w:rsidRDefault="00622893" w:rsidP="530311D3">
      <w:pPr>
        <w:spacing w:after="0" w:line="240" w:lineRule="auto"/>
        <w:jc w:val="both"/>
        <w:rPr>
          <w:rFonts w:ascii="Times New Roman" w:eastAsiaTheme="majorEastAsia" w:hAnsi="Times New Roman" w:cs="Times New Roman"/>
          <w:sz w:val="24"/>
        </w:rPr>
      </w:pPr>
    </w:p>
    <w:p w14:paraId="6C851BE4" w14:textId="4DBE9581" w:rsidR="00622893" w:rsidRPr="00622893" w:rsidRDefault="00622893"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w:t>
      </w:r>
      <w:r w:rsidR="005F702E" w:rsidRPr="530311D3">
        <w:rPr>
          <w:rFonts w:ascii="Times New Roman" w:eastAsiaTheme="majorEastAsia" w:hAnsi="Times New Roman" w:cs="Times New Roman"/>
          <w:sz w:val="24"/>
        </w:rPr>
        <w:t>4</w:t>
      </w:r>
      <w:r w:rsidRPr="530311D3">
        <w:rPr>
          <w:rFonts w:ascii="Times New Roman" w:eastAsiaTheme="majorEastAsia" w:hAnsi="Times New Roman" w:cs="Times New Roman"/>
          <w:sz w:val="24"/>
        </w:rPr>
        <w:t xml:space="preserve">) Välisriigi isiku puhul on </w:t>
      </w:r>
      <w:r w:rsidR="00B305C7" w:rsidRPr="530311D3">
        <w:rPr>
          <w:rFonts w:ascii="Times New Roman" w:eastAsiaTheme="majorEastAsia" w:hAnsi="Times New Roman" w:cs="Times New Roman"/>
          <w:sz w:val="24"/>
        </w:rPr>
        <w:t>käesoleva paragrahvi lõike 1 punkti</w:t>
      </w:r>
      <w:r w:rsidR="00075783" w:rsidRPr="530311D3">
        <w:rPr>
          <w:rFonts w:ascii="Times New Roman" w:eastAsiaTheme="majorEastAsia" w:hAnsi="Times New Roman" w:cs="Times New Roman"/>
          <w:sz w:val="24"/>
        </w:rPr>
        <w:t>des</w:t>
      </w:r>
      <w:r w:rsidR="00B305C7" w:rsidRPr="530311D3">
        <w:rPr>
          <w:rFonts w:ascii="Times New Roman" w:eastAsiaTheme="majorEastAsia" w:hAnsi="Times New Roman" w:cs="Times New Roman"/>
          <w:sz w:val="24"/>
        </w:rPr>
        <w:t xml:space="preserve"> </w:t>
      </w:r>
      <w:r w:rsidR="00C7735A" w:rsidRPr="530311D3">
        <w:rPr>
          <w:rFonts w:ascii="Times New Roman" w:eastAsiaTheme="majorEastAsia" w:hAnsi="Times New Roman" w:cs="Times New Roman"/>
          <w:sz w:val="24"/>
        </w:rPr>
        <w:t>3</w:t>
      </w:r>
      <w:r w:rsidR="00213296" w:rsidRPr="530311D3">
        <w:rPr>
          <w:rFonts w:ascii="Times New Roman" w:eastAsiaTheme="majorEastAsia" w:hAnsi="Times New Roman" w:cs="Times New Roman"/>
          <w:sz w:val="24"/>
        </w:rPr>
        <w:t>–</w:t>
      </w:r>
      <w:r w:rsidR="00344925" w:rsidRPr="530311D3">
        <w:rPr>
          <w:rFonts w:ascii="Times New Roman" w:eastAsiaTheme="majorEastAsia" w:hAnsi="Times New Roman" w:cs="Times New Roman"/>
          <w:sz w:val="24"/>
        </w:rPr>
        <w:t>5</w:t>
      </w:r>
      <w:r w:rsidR="00C7735A" w:rsidRPr="530311D3">
        <w:rPr>
          <w:rFonts w:ascii="Times New Roman" w:eastAsiaTheme="majorEastAsia" w:hAnsi="Times New Roman" w:cs="Times New Roman"/>
          <w:sz w:val="24"/>
        </w:rPr>
        <w:t xml:space="preserve"> nimetatud asjaolu</w:t>
      </w:r>
      <w:r w:rsidR="0034774D" w:rsidRPr="530311D3">
        <w:rPr>
          <w:rFonts w:ascii="Times New Roman" w:eastAsiaTheme="majorEastAsia" w:hAnsi="Times New Roman" w:cs="Times New Roman"/>
          <w:sz w:val="24"/>
        </w:rPr>
        <w:t>de</w:t>
      </w:r>
      <w:r w:rsidR="00C7735A" w:rsidRPr="530311D3">
        <w:rPr>
          <w:rFonts w:ascii="Times New Roman" w:eastAsiaTheme="majorEastAsia" w:hAnsi="Times New Roman" w:cs="Times New Roman"/>
          <w:sz w:val="24"/>
        </w:rPr>
        <w:t xml:space="preserve"> </w:t>
      </w:r>
      <w:r w:rsidR="00075783" w:rsidRPr="530311D3">
        <w:rPr>
          <w:rFonts w:ascii="Times New Roman" w:eastAsiaTheme="majorEastAsia" w:hAnsi="Times New Roman" w:cs="Times New Roman"/>
          <w:sz w:val="24"/>
        </w:rPr>
        <w:t>mitteesinemise</w:t>
      </w:r>
      <w:r w:rsidR="00596BAD"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tõendamiseks aktsepteeritav tema päritoluriigi karistusregistri või muu vastava registri tõend või pädeva kohtu- või haldusorgani väljastatud samaväärne dokument tingimusel, et selle väljastamisest ei ole möödunud rohkem kui kolm kuud</w:t>
      </w:r>
      <w:r w:rsidR="00680BF2" w:rsidRPr="530311D3">
        <w:rPr>
          <w:rFonts w:ascii="Times New Roman" w:eastAsiaTheme="majorEastAsia" w:hAnsi="Times New Roman" w:cs="Times New Roman"/>
          <w:sz w:val="24"/>
        </w:rPr>
        <w:t xml:space="preserve"> ning </w:t>
      </w:r>
      <w:r w:rsidR="00C50166" w:rsidRPr="530311D3">
        <w:rPr>
          <w:rFonts w:ascii="Times New Roman" w:eastAsiaTheme="majorEastAsia" w:hAnsi="Times New Roman" w:cs="Times New Roman"/>
          <w:sz w:val="24"/>
        </w:rPr>
        <w:t xml:space="preserve">dokument </w:t>
      </w:r>
      <w:r w:rsidR="00680BF2" w:rsidRPr="530311D3">
        <w:rPr>
          <w:rFonts w:ascii="Times New Roman" w:eastAsiaTheme="majorEastAsia" w:hAnsi="Times New Roman" w:cs="Times New Roman"/>
          <w:sz w:val="24"/>
        </w:rPr>
        <w:t xml:space="preserve">on notariaalselt või sellega võrdsustatud korras kinnitatud ja legaliseeritud või kinnitatud legaliseerimist asendava tunnistusega (apostilliga), kui </w:t>
      </w:r>
      <w:proofErr w:type="spellStart"/>
      <w:r w:rsidR="00680BF2" w:rsidRPr="530311D3">
        <w:rPr>
          <w:rFonts w:ascii="Times New Roman" w:eastAsiaTheme="majorEastAsia" w:hAnsi="Times New Roman" w:cs="Times New Roman"/>
          <w:sz w:val="24"/>
        </w:rPr>
        <w:t>välislepingust</w:t>
      </w:r>
      <w:proofErr w:type="spellEnd"/>
      <w:r w:rsidR="00680BF2" w:rsidRPr="530311D3">
        <w:rPr>
          <w:rFonts w:ascii="Times New Roman" w:eastAsiaTheme="majorEastAsia" w:hAnsi="Times New Roman" w:cs="Times New Roman"/>
          <w:sz w:val="24"/>
        </w:rPr>
        <w:t xml:space="preserve"> ei tulene teisiti.</w:t>
      </w:r>
    </w:p>
    <w:p w14:paraId="19CA593E" w14:textId="77777777" w:rsidR="00622893" w:rsidRDefault="00622893" w:rsidP="530311D3">
      <w:pPr>
        <w:spacing w:line="240" w:lineRule="auto"/>
        <w:jc w:val="both"/>
        <w:rPr>
          <w:rFonts w:ascii="Times New Roman" w:hAnsi="Times New Roman" w:cs="Times New Roman"/>
          <w:sz w:val="24"/>
        </w:rPr>
      </w:pPr>
    </w:p>
    <w:p w14:paraId="24CFE0A7" w14:textId="184B7FB2" w:rsidR="00A26B9A" w:rsidRDefault="00A26B9A" w:rsidP="530311D3">
      <w:pPr>
        <w:spacing w:line="240" w:lineRule="auto"/>
        <w:jc w:val="both"/>
        <w:rPr>
          <w:rFonts w:ascii="Times New Roman" w:hAnsi="Times New Roman" w:cs="Times New Roman"/>
          <w:sz w:val="24"/>
        </w:rPr>
      </w:pPr>
      <w:r w:rsidRPr="530311D3">
        <w:rPr>
          <w:rFonts w:ascii="Times New Roman" w:hAnsi="Times New Roman" w:cs="Times New Roman"/>
          <w:sz w:val="24"/>
        </w:rPr>
        <w:t xml:space="preserve">(5) Kui </w:t>
      </w:r>
      <w:commentRangeStart w:id="84"/>
      <w:r w:rsidRPr="530311D3">
        <w:rPr>
          <w:rFonts w:ascii="Times New Roman" w:hAnsi="Times New Roman" w:cs="Times New Roman"/>
          <w:sz w:val="24"/>
        </w:rPr>
        <w:t xml:space="preserve">kosmosetegevuse </w:t>
      </w:r>
      <w:r w:rsidR="00BE71B6" w:rsidRPr="530311D3">
        <w:rPr>
          <w:rFonts w:ascii="Times New Roman" w:hAnsi="Times New Roman" w:cs="Times New Roman"/>
          <w:sz w:val="24"/>
        </w:rPr>
        <w:t xml:space="preserve">tegija </w:t>
      </w:r>
      <w:commentRangeEnd w:id="84"/>
      <w:r w:rsidR="001008C9">
        <w:rPr>
          <w:rStyle w:val="Kommentaariviide"/>
        </w:rPr>
        <w:commentReference w:id="84"/>
      </w:r>
      <w:r w:rsidRPr="530311D3">
        <w:rPr>
          <w:rFonts w:ascii="Times New Roman" w:hAnsi="Times New Roman" w:cs="Times New Roman"/>
          <w:sz w:val="24"/>
        </w:rPr>
        <w:t>on valitsusasutus, käesoleva paragrahvi lõi</w:t>
      </w:r>
      <w:del w:id="85" w:author="Merike Koppel JM" w:date="2024-10-16T08:47:00Z">
        <w:r w:rsidRPr="530311D3" w:rsidDel="001008C9">
          <w:rPr>
            <w:rFonts w:ascii="Times New Roman" w:hAnsi="Times New Roman" w:cs="Times New Roman"/>
            <w:sz w:val="24"/>
          </w:rPr>
          <w:delText>getes</w:delText>
        </w:r>
      </w:del>
      <w:ins w:id="86" w:author="Merike Koppel JM" w:date="2024-10-16T08:47:00Z">
        <w:r w:rsidR="001008C9">
          <w:rPr>
            <w:rFonts w:ascii="Times New Roman" w:hAnsi="Times New Roman" w:cs="Times New Roman"/>
            <w:sz w:val="24"/>
          </w:rPr>
          <w:t>keid</w:t>
        </w:r>
      </w:ins>
      <w:r w:rsidRPr="530311D3">
        <w:rPr>
          <w:rFonts w:ascii="Times New Roman" w:hAnsi="Times New Roman" w:cs="Times New Roman"/>
          <w:sz w:val="24"/>
        </w:rPr>
        <w:t xml:space="preserve"> 1−4 </w:t>
      </w:r>
      <w:del w:id="87" w:author="Merike Koppel JM" w:date="2024-10-16T08:47:00Z">
        <w:r w:rsidRPr="530311D3" w:rsidDel="001008C9">
          <w:rPr>
            <w:rFonts w:ascii="Times New Roman" w:hAnsi="Times New Roman" w:cs="Times New Roman"/>
            <w:sz w:val="24"/>
          </w:rPr>
          <w:delText xml:space="preserve">sätestatut </w:delText>
        </w:r>
      </w:del>
      <w:r w:rsidRPr="530311D3">
        <w:rPr>
          <w:rFonts w:ascii="Times New Roman" w:hAnsi="Times New Roman" w:cs="Times New Roman"/>
          <w:sz w:val="24"/>
        </w:rPr>
        <w:t>ei kohaldata.</w:t>
      </w:r>
    </w:p>
    <w:p w14:paraId="20FA065D" w14:textId="213324CC" w:rsidR="00222F27" w:rsidRPr="003D31C4" w:rsidRDefault="00981150" w:rsidP="0095077F">
      <w:pPr>
        <w:pStyle w:val="Pealkiri2"/>
        <w:shd w:val="clear" w:color="auto" w:fill="FFFFFF"/>
        <w:spacing w:before="0" w:line="240" w:lineRule="auto"/>
        <w:ind w:left="3402" w:firstLine="567"/>
        <w:rPr>
          <w:rFonts w:ascii="Times New Roman" w:hAnsi="Times New Roman" w:cs="Times New Roman"/>
          <w:b/>
          <w:bCs/>
          <w:color w:val="000000"/>
          <w:sz w:val="24"/>
          <w:szCs w:val="24"/>
          <w:bdr w:val="none" w:sz="0" w:space="0" w:color="auto" w:frame="1"/>
        </w:rPr>
      </w:pPr>
      <w:r>
        <w:rPr>
          <w:rFonts w:ascii="Times New Roman" w:hAnsi="Times New Roman" w:cs="Times New Roman"/>
          <w:b/>
          <w:bCs/>
          <w:color w:val="000000"/>
          <w:sz w:val="24"/>
          <w:szCs w:val="24"/>
          <w:bdr w:val="none" w:sz="0" w:space="0" w:color="auto" w:frame="1"/>
        </w:rPr>
        <w:t>4</w:t>
      </w:r>
      <w:r w:rsidR="00222F27" w:rsidRPr="003D31C4">
        <w:rPr>
          <w:rFonts w:ascii="Times New Roman" w:hAnsi="Times New Roman" w:cs="Times New Roman"/>
          <w:b/>
          <w:bCs/>
          <w:color w:val="000000"/>
          <w:sz w:val="24"/>
          <w:szCs w:val="24"/>
          <w:bdr w:val="none" w:sz="0" w:space="0" w:color="auto" w:frame="1"/>
        </w:rPr>
        <w:t>. peatükk</w:t>
      </w:r>
    </w:p>
    <w:p w14:paraId="32D2E258" w14:textId="30B79A23" w:rsidR="00222F27" w:rsidRDefault="00222F27" w:rsidP="530311D3">
      <w:pPr>
        <w:spacing w:after="0" w:line="240" w:lineRule="auto"/>
        <w:jc w:val="center"/>
        <w:rPr>
          <w:rFonts w:ascii="Times New Roman" w:eastAsia="Calibri Light" w:hAnsi="Times New Roman" w:cs="Times New Roman"/>
          <w:b/>
          <w:bCs/>
          <w:sz w:val="24"/>
        </w:rPr>
      </w:pPr>
      <w:r w:rsidRPr="530311D3">
        <w:rPr>
          <w:rFonts w:ascii="Times New Roman" w:eastAsia="Calibri Light" w:hAnsi="Times New Roman" w:cs="Times New Roman"/>
          <w:b/>
          <w:bCs/>
          <w:sz w:val="24"/>
        </w:rPr>
        <w:t>Tegevusluba kosmosetegevuse</w:t>
      </w:r>
      <w:r w:rsidR="005F66CC" w:rsidRPr="530311D3">
        <w:rPr>
          <w:rFonts w:ascii="Times New Roman" w:eastAsia="Calibri Light" w:hAnsi="Times New Roman" w:cs="Times New Roman"/>
          <w:b/>
          <w:bCs/>
          <w:sz w:val="24"/>
        </w:rPr>
        <w:t>ks</w:t>
      </w:r>
    </w:p>
    <w:p w14:paraId="66982824" w14:textId="77777777" w:rsidR="0095077F" w:rsidRPr="003D31C4" w:rsidRDefault="0095077F" w:rsidP="0095077F">
      <w:pPr>
        <w:spacing w:after="0" w:line="240" w:lineRule="auto"/>
        <w:jc w:val="center"/>
        <w:rPr>
          <w:rFonts w:ascii="Times New Roman" w:eastAsia="Calibri Light" w:hAnsi="Times New Roman" w:cs="Times New Roman"/>
          <w:b/>
          <w:bCs/>
          <w:sz w:val="24"/>
        </w:rPr>
      </w:pPr>
    </w:p>
    <w:p w14:paraId="5F422B86" w14:textId="77777777" w:rsidR="00222F27" w:rsidRPr="003D31C4" w:rsidRDefault="00222F27" w:rsidP="0095077F">
      <w:pPr>
        <w:pStyle w:val="Pealkiri2"/>
        <w:shd w:val="clear" w:color="auto" w:fill="FFFFFF"/>
        <w:spacing w:before="0" w:line="240" w:lineRule="auto"/>
        <w:jc w:val="center"/>
        <w:rPr>
          <w:rFonts w:ascii="Times New Roman" w:hAnsi="Times New Roman" w:cs="Times New Roman"/>
          <w:b/>
          <w:bCs/>
          <w:color w:val="000000"/>
          <w:sz w:val="24"/>
          <w:szCs w:val="24"/>
          <w:bdr w:val="none" w:sz="0" w:space="0" w:color="auto" w:frame="1"/>
        </w:rPr>
      </w:pPr>
      <w:r w:rsidRPr="003D31C4">
        <w:rPr>
          <w:rFonts w:ascii="Times New Roman" w:hAnsi="Times New Roman" w:cs="Times New Roman"/>
          <w:b/>
          <w:bCs/>
          <w:color w:val="000000"/>
          <w:sz w:val="24"/>
          <w:szCs w:val="24"/>
          <w:bdr w:val="none" w:sz="0" w:space="0" w:color="auto" w:frame="1"/>
        </w:rPr>
        <w:t>1. jagu</w:t>
      </w:r>
    </w:p>
    <w:p w14:paraId="088CA08E" w14:textId="6F5D6880" w:rsidR="00222F27" w:rsidRPr="003D31C4" w:rsidRDefault="00222F27" w:rsidP="0095077F">
      <w:pPr>
        <w:pStyle w:val="Pealkiri2"/>
        <w:shd w:val="clear" w:color="auto" w:fill="FFFFFF"/>
        <w:spacing w:before="0" w:line="240" w:lineRule="auto"/>
        <w:jc w:val="center"/>
        <w:rPr>
          <w:rFonts w:ascii="Times New Roman" w:hAnsi="Times New Roman" w:cs="Times New Roman"/>
          <w:b/>
          <w:bCs/>
          <w:color w:val="000000"/>
          <w:sz w:val="24"/>
          <w:szCs w:val="24"/>
        </w:rPr>
      </w:pPr>
      <w:r w:rsidRPr="003D31C4">
        <w:rPr>
          <w:rFonts w:ascii="Times New Roman" w:hAnsi="Times New Roman" w:cs="Times New Roman"/>
          <w:b/>
          <w:bCs/>
          <w:color w:val="000000"/>
          <w:sz w:val="24"/>
          <w:szCs w:val="24"/>
        </w:rPr>
        <w:t>Kosmosetegevusl</w:t>
      </w:r>
      <w:r w:rsidR="00943D56">
        <w:rPr>
          <w:rFonts w:ascii="Times New Roman" w:hAnsi="Times New Roman" w:cs="Times New Roman"/>
          <w:b/>
          <w:bCs/>
          <w:color w:val="000000"/>
          <w:sz w:val="24"/>
          <w:szCs w:val="24"/>
        </w:rPr>
        <w:t>oa taotlemine</w:t>
      </w:r>
      <w:r w:rsidRPr="003D31C4">
        <w:rPr>
          <w:rFonts w:ascii="Times New Roman" w:hAnsi="Times New Roman" w:cs="Times New Roman"/>
          <w:b/>
          <w:bCs/>
          <w:color w:val="000000"/>
          <w:sz w:val="24"/>
          <w:szCs w:val="24"/>
        </w:rPr>
        <w:t xml:space="preserve"> </w:t>
      </w:r>
    </w:p>
    <w:p w14:paraId="15F81824" w14:textId="77777777" w:rsidR="00222F27" w:rsidRPr="003D31C4" w:rsidRDefault="00222F27" w:rsidP="0095077F">
      <w:pPr>
        <w:spacing w:after="0" w:line="240" w:lineRule="auto"/>
        <w:rPr>
          <w:rFonts w:ascii="Times New Roman" w:hAnsi="Times New Roman" w:cs="Times New Roman"/>
          <w:sz w:val="24"/>
        </w:rPr>
      </w:pPr>
    </w:p>
    <w:p w14:paraId="191BD82C" w14:textId="77777777" w:rsidR="00965DE1" w:rsidRDefault="00222F27" w:rsidP="0095077F">
      <w:pPr>
        <w:spacing w:after="0" w:line="240" w:lineRule="auto"/>
        <w:rPr>
          <w:rFonts w:ascii="Times New Roman" w:eastAsiaTheme="majorEastAsia" w:hAnsi="Times New Roman" w:cs="Times New Roman"/>
          <w:b/>
          <w:bCs/>
          <w:sz w:val="24"/>
        </w:rPr>
      </w:pPr>
      <w:r w:rsidRPr="003D31C4">
        <w:rPr>
          <w:rFonts w:ascii="Times New Roman" w:eastAsiaTheme="majorEastAsia" w:hAnsi="Times New Roman" w:cs="Times New Roman"/>
          <w:b/>
          <w:bCs/>
          <w:sz w:val="24"/>
        </w:rPr>
        <w:lastRenderedPageBreak/>
        <w:t xml:space="preserve">§ 13. Kosmosetegevusluba </w:t>
      </w:r>
    </w:p>
    <w:p w14:paraId="69C2EB87" w14:textId="4FCA25E0" w:rsidR="00222F27" w:rsidRPr="003D31C4" w:rsidRDefault="00222F27" w:rsidP="0095077F">
      <w:pPr>
        <w:spacing w:after="0" w:line="240" w:lineRule="auto"/>
        <w:rPr>
          <w:rFonts w:ascii="Times New Roman" w:eastAsiaTheme="majorEastAsia" w:hAnsi="Times New Roman" w:cs="Times New Roman"/>
          <w:b/>
          <w:bCs/>
          <w:sz w:val="24"/>
        </w:rPr>
      </w:pPr>
      <w:r w:rsidRPr="003D31C4">
        <w:rPr>
          <w:rFonts w:ascii="Times New Roman" w:eastAsiaTheme="majorEastAsia" w:hAnsi="Times New Roman" w:cs="Times New Roman"/>
          <w:b/>
          <w:bCs/>
          <w:sz w:val="24"/>
        </w:rPr>
        <w:t xml:space="preserve"> </w:t>
      </w:r>
    </w:p>
    <w:p w14:paraId="75D27AB3" w14:textId="70264133" w:rsidR="00222F27" w:rsidRPr="003D31C4" w:rsidRDefault="00222F27" w:rsidP="530311D3">
      <w:pPr>
        <w:spacing w:after="0" w:line="240" w:lineRule="auto"/>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(1) Kosmosetegevust võib </w:t>
      </w:r>
      <w:r w:rsidR="005F66CC" w:rsidRPr="530311D3">
        <w:rPr>
          <w:rFonts w:ascii="Times New Roman" w:eastAsiaTheme="majorEastAsia" w:hAnsi="Times New Roman" w:cs="Times New Roman"/>
          <w:sz w:val="24"/>
        </w:rPr>
        <w:t xml:space="preserve">teha </w:t>
      </w:r>
      <w:r w:rsidRPr="530311D3">
        <w:rPr>
          <w:rFonts w:ascii="Times New Roman" w:eastAsiaTheme="majorEastAsia" w:hAnsi="Times New Roman" w:cs="Times New Roman"/>
          <w:sz w:val="24"/>
        </w:rPr>
        <w:t xml:space="preserve">ainult kehtiva </w:t>
      </w:r>
      <w:r w:rsidR="008222AA" w:rsidRPr="530311D3">
        <w:rPr>
          <w:rFonts w:ascii="Times New Roman" w:eastAsiaTheme="majorEastAsia" w:hAnsi="Times New Roman" w:cs="Times New Roman"/>
          <w:sz w:val="24"/>
        </w:rPr>
        <w:t xml:space="preserve">kosmosetegevusloa </w:t>
      </w:r>
      <w:r w:rsidR="00FC0639" w:rsidRPr="530311D3">
        <w:rPr>
          <w:rFonts w:ascii="Times New Roman" w:eastAsiaTheme="majorEastAsia" w:hAnsi="Times New Roman" w:cs="Times New Roman"/>
          <w:sz w:val="24"/>
        </w:rPr>
        <w:t>alusel</w:t>
      </w:r>
      <w:r w:rsidRPr="530311D3">
        <w:rPr>
          <w:rFonts w:ascii="Times New Roman" w:eastAsiaTheme="majorEastAsia" w:hAnsi="Times New Roman" w:cs="Times New Roman"/>
          <w:sz w:val="24"/>
        </w:rPr>
        <w:t>.</w:t>
      </w:r>
    </w:p>
    <w:p w14:paraId="553B7156" w14:textId="77777777" w:rsidR="00222F27" w:rsidRPr="003D31C4" w:rsidRDefault="00222F27" w:rsidP="0095077F">
      <w:pPr>
        <w:spacing w:after="0" w:line="240" w:lineRule="auto"/>
        <w:rPr>
          <w:rFonts w:ascii="Times New Roman" w:eastAsiaTheme="majorEastAsia" w:hAnsi="Times New Roman" w:cs="Times New Roman"/>
          <w:sz w:val="24"/>
        </w:rPr>
      </w:pPr>
    </w:p>
    <w:p w14:paraId="22C07B06" w14:textId="78A9202C" w:rsidR="005F702E" w:rsidRDefault="00222F27" w:rsidP="0095077F">
      <w:pPr>
        <w:spacing w:after="0" w:line="240" w:lineRule="auto"/>
        <w:rPr>
          <w:rFonts w:ascii="Times New Roman" w:eastAsiaTheme="majorEastAsia" w:hAnsi="Times New Roman" w:cs="Times New Roman"/>
          <w:sz w:val="24"/>
        </w:rPr>
      </w:pPr>
      <w:r w:rsidRPr="003D31C4">
        <w:rPr>
          <w:rFonts w:ascii="Times New Roman" w:eastAsiaTheme="majorEastAsia" w:hAnsi="Times New Roman" w:cs="Times New Roman"/>
          <w:sz w:val="24"/>
        </w:rPr>
        <w:t>(</w:t>
      </w:r>
      <w:r w:rsidR="00A21499">
        <w:rPr>
          <w:rFonts w:ascii="Times New Roman" w:eastAsiaTheme="majorEastAsia" w:hAnsi="Times New Roman" w:cs="Times New Roman"/>
          <w:sz w:val="24"/>
        </w:rPr>
        <w:t>2</w:t>
      </w:r>
      <w:r w:rsidRPr="003D31C4">
        <w:rPr>
          <w:rFonts w:ascii="Times New Roman" w:eastAsiaTheme="majorEastAsia" w:hAnsi="Times New Roman" w:cs="Times New Roman"/>
          <w:sz w:val="24"/>
        </w:rPr>
        <w:t xml:space="preserve">) </w:t>
      </w:r>
      <w:r w:rsidR="004B3409" w:rsidRPr="004B3409">
        <w:rPr>
          <w:rFonts w:ascii="Times New Roman" w:eastAsiaTheme="majorEastAsia" w:hAnsi="Times New Roman" w:cs="Times New Roman"/>
          <w:sz w:val="24"/>
        </w:rPr>
        <w:t xml:space="preserve">Kosmosetegevusluba on tähtajatu, välja arvatud käesoleva </w:t>
      </w:r>
      <w:r w:rsidR="004B3409" w:rsidRPr="00D40226">
        <w:rPr>
          <w:rFonts w:ascii="Times New Roman" w:eastAsiaTheme="majorEastAsia" w:hAnsi="Times New Roman" w:cs="Times New Roman"/>
          <w:sz w:val="24"/>
        </w:rPr>
        <w:t xml:space="preserve">seaduse § </w:t>
      </w:r>
      <w:r w:rsidR="00C32A9B" w:rsidRPr="00D40226">
        <w:rPr>
          <w:rFonts w:ascii="Times New Roman" w:eastAsiaTheme="majorEastAsia" w:hAnsi="Times New Roman" w:cs="Times New Roman"/>
          <w:sz w:val="24"/>
        </w:rPr>
        <w:t>20</w:t>
      </w:r>
      <w:r w:rsidR="004B3409" w:rsidRPr="00D40226">
        <w:rPr>
          <w:rFonts w:ascii="Times New Roman" w:eastAsiaTheme="majorEastAsia" w:hAnsi="Times New Roman" w:cs="Times New Roman"/>
          <w:sz w:val="24"/>
        </w:rPr>
        <w:t xml:space="preserve"> lõike 1 punktis 1 sätestatud juhul, ja </w:t>
      </w:r>
      <w:commentRangeStart w:id="88"/>
      <w:r w:rsidR="004B3409" w:rsidRPr="00D40226">
        <w:rPr>
          <w:rFonts w:ascii="Times New Roman" w:eastAsiaTheme="majorEastAsia" w:hAnsi="Times New Roman" w:cs="Times New Roman"/>
          <w:sz w:val="24"/>
        </w:rPr>
        <w:t>se</w:t>
      </w:r>
      <w:del w:id="89" w:author="Merike Koppel JM" w:date="2024-10-16T08:47:00Z">
        <w:r w:rsidR="004B3409" w:rsidRPr="00D40226" w:rsidDel="001008C9">
          <w:rPr>
            <w:rFonts w:ascii="Times New Roman" w:eastAsiaTheme="majorEastAsia" w:hAnsi="Times New Roman" w:cs="Times New Roman"/>
            <w:sz w:val="24"/>
          </w:rPr>
          <w:delText>e</w:delText>
        </w:r>
      </w:del>
      <w:ins w:id="90" w:author="Merike Koppel JM" w:date="2024-10-16T08:47:00Z">
        <w:r w:rsidR="001008C9">
          <w:rPr>
            <w:rFonts w:ascii="Times New Roman" w:eastAsiaTheme="majorEastAsia" w:hAnsi="Times New Roman" w:cs="Times New Roman"/>
            <w:sz w:val="24"/>
          </w:rPr>
          <w:t>da</w:t>
        </w:r>
      </w:ins>
      <w:r w:rsidR="004B3409" w:rsidRPr="00D40226">
        <w:rPr>
          <w:rFonts w:ascii="Times New Roman" w:eastAsiaTheme="majorEastAsia" w:hAnsi="Times New Roman" w:cs="Times New Roman"/>
          <w:sz w:val="24"/>
        </w:rPr>
        <w:t xml:space="preserve"> ei </w:t>
      </w:r>
      <w:del w:id="91" w:author="Merike Koppel JM" w:date="2024-10-16T08:47:00Z">
        <w:r w:rsidR="004B3409" w:rsidRPr="00D40226" w:rsidDel="001008C9">
          <w:rPr>
            <w:rFonts w:ascii="Times New Roman" w:eastAsiaTheme="majorEastAsia" w:hAnsi="Times New Roman" w:cs="Times New Roman"/>
            <w:sz w:val="24"/>
          </w:rPr>
          <w:delText>ole</w:delText>
        </w:r>
      </w:del>
      <w:ins w:id="92" w:author="Merike Koppel JM" w:date="2024-10-16T08:47:00Z">
        <w:r w:rsidR="001008C9">
          <w:rPr>
            <w:rFonts w:ascii="Times New Roman" w:eastAsiaTheme="majorEastAsia" w:hAnsi="Times New Roman" w:cs="Times New Roman"/>
            <w:sz w:val="24"/>
          </w:rPr>
          <w:t>saa</w:t>
        </w:r>
      </w:ins>
      <w:r w:rsidR="004B3409" w:rsidRPr="00D40226">
        <w:rPr>
          <w:rFonts w:ascii="Times New Roman" w:eastAsiaTheme="majorEastAsia" w:hAnsi="Times New Roman" w:cs="Times New Roman"/>
          <w:sz w:val="24"/>
        </w:rPr>
        <w:t xml:space="preserve"> teisele isikule üle</w:t>
      </w:r>
      <w:ins w:id="93" w:author="Merike Koppel JM" w:date="2024-10-16T08:47:00Z">
        <w:r w:rsidR="001008C9">
          <w:rPr>
            <w:rFonts w:ascii="Times New Roman" w:eastAsiaTheme="majorEastAsia" w:hAnsi="Times New Roman" w:cs="Times New Roman"/>
            <w:sz w:val="24"/>
          </w:rPr>
          <w:t xml:space="preserve"> </w:t>
        </w:r>
      </w:ins>
      <w:r w:rsidR="004B3409" w:rsidRPr="00D40226">
        <w:rPr>
          <w:rFonts w:ascii="Times New Roman" w:eastAsiaTheme="majorEastAsia" w:hAnsi="Times New Roman" w:cs="Times New Roman"/>
          <w:sz w:val="24"/>
        </w:rPr>
        <w:t>an</w:t>
      </w:r>
      <w:ins w:id="94" w:author="Merike Koppel JM" w:date="2024-10-16T08:47:00Z">
        <w:r w:rsidR="001008C9">
          <w:rPr>
            <w:rFonts w:ascii="Times New Roman" w:eastAsiaTheme="majorEastAsia" w:hAnsi="Times New Roman" w:cs="Times New Roman"/>
            <w:sz w:val="24"/>
          </w:rPr>
          <w:t>da</w:t>
        </w:r>
      </w:ins>
      <w:del w:id="95" w:author="Merike Koppel JM" w:date="2024-10-16T08:47:00Z">
        <w:r w:rsidR="004B3409" w:rsidRPr="00D40226" w:rsidDel="001008C9">
          <w:rPr>
            <w:rFonts w:ascii="Times New Roman" w:eastAsiaTheme="majorEastAsia" w:hAnsi="Times New Roman" w:cs="Times New Roman"/>
            <w:sz w:val="24"/>
          </w:rPr>
          <w:delText>tav</w:delText>
        </w:r>
      </w:del>
      <w:commentRangeEnd w:id="88"/>
      <w:r w:rsidR="00D12A69">
        <w:rPr>
          <w:rStyle w:val="Kommentaariviide"/>
        </w:rPr>
        <w:commentReference w:id="88"/>
      </w:r>
      <w:r w:rsidR="004B3409" w:rsidRPr="00D40226">
        <w:rPr>
          <w:rFonts w:ascii="Times New Roman" w:eastAsiaTheme="majorEastAsia" w:hAnsi="Times New Roman" w:cs="Times New Roman"/>
          <w:sz w:val="24"/>
        </w:rPr>
        <w:t>.</w:t>
      </w:r>
    </w:p>
    <w:p w14:paraId="276063F2" w14:textId="77777777" w:rsidR="001104A9" w:rsidRPr="00E336A0" w:rsidRDefault="001104A9" w:rsidP="00712DA9">
      <w:pPr>
        <w:spacing w:after="0" w:line="240" w:lineRule="auto"/>
        <w:rPr>
          <w:rFonts w:ascii="Times New Roman" w:eastAsiaTheme="majorEastAsia" w:hAnsi="Times New Roman" w:cs="Times New Roman"/>
          <w:sz w:val="24"/>
        </w:rPr>
      </w:pPr>
    </w:p>
    <w:p w14:paraId="64D8C550" w14:textId="2BBBA976" w:rsidR="00222F27" w:rsidRPr="003D31C4" w:rsidRDefault="00222F27" w:rsidP="00965DE1">
      <w:pPr>
        <w:pStyle w:val="Pealkiri2"/>
        <w:shd w:val="clear" w:color="auto" w:fill="FFFFFF"/>
        <w:spacing w:before="0" w:line="240" w:lineRule="auto"/>
        <w:rPr>
          <w:rFonts w:ascii="Times New Roman" w:hAnsi="Times New Roman" w:cs="Times New Roman"/>
          <w:b/>
          <w:bCs/>
          <w:color w:val="000000"/>
          <w:sz w:val="24"/>
          <w:szCs w:val="24"/>
          <w:bdr w:val="none" w:sz="0" w:space="0" w:color="auto" w:frame="1"/>
        </w:rPr>
      </w:pPr>
      <w:commentRangeStart w:id="96"/>
      <w:r w:rsidRPr="003D31C4">
        <w:rPr>
          <w:rFonts w:ascii="Times New Roman" w:hAnsi="Times New Roman" w:cs="Times New Roman"/>
          <w:b/>
          <w:bCs/>
          <w:color w:val="000000"/>
          <w:sz w:val="24"/>
          <w:szCs w:val="24"/>
          <w:bdr w:val="none" w:sz="0" w:space="0" w:color="auto" w:frame="1"/>
        </w:rPr>
        <w:t>§ 1</w:t>
      </w:r>
      <w:r w:rsidR="005F5B4A">
        <w:rPr>
          <w:rFonts w:ascii="Times New Roman" w:hAnsi="Times New Roman" w:cs="Times New Roman"/>
          <w:b/>
          <w:bCs/>
          <w:color w:val="000000"/>
          <w:sz w:val="24"/>
          <w:szCs w:val="24"/>
          <w:bdr w:val="none" w:sz="0" w:space="0" w:color="auto" w:frame="1"/>
        </w:rPr>
        <w:t>4</w:t>
      </w:r>
      <w:r w:rsidRPr="003D31C4">
        <w:rPr>
          <w:rFonts w:ascii="Times New Roman" w:hAnsi="Times New Roman" w:cs="Times New Roman"/>
          <w:b/>
          <w:bCs/>
          <w:color w:val="000000"/>
          <w:sz w:val="24"/>
          <w:szCs w:val="24"/>
          <w:bdr w:val="none" w:sz="0" w:space="0" w:color="auto" w:frame="1"/>
        </w:rPr>
        <w:t xml:space="preserve">. Kosmosetegevusloa </w:t>
      </w:r>
      <w:r w:rsidR="00231BDD">
        <w:rPr>
          <w:rFonts w:ascii="Times New Roman" w:hAnsi="Times New Roman" w:cs="Times New Roman"/>
          <w:b/>
          <w:bCs/>
          <w:color w:val="000000"/>
          <w:sz w:val="24"/>
          <w:szCs w:val="24"/>
          <w:bdr w:val="none" w:sz="0" w:space="0" w:color="auto" w:frame="1"/>
        </w:rPr>
        <w:t>taotlus</w:t>
      </w:r>
      <w:commentRangeEnd w:id="96"/>
      <w:r w:rsidR="0026004E">
        <w:rPr>
          <w:rStyle w:val="Kommentaariviide"/>
          <w:rFonts w:ascii="Calibri Light" w:eastAsiaTheme="minorHAnsi" w:hAnsi="Calibri Light" w:cstheme="minorBidi"/>
          <w:color w:val="auto"/>
        </w:rPr>
        <w:commentReference w:id="96"/>
      </w:r>
    </w:p>
    <w:p w14:paraId="6B167636" w14:textId="77777777" w:rsidR="00222F27" w:rsidRPr="003D31C4" w:rsidRDefault="00222F27" w:rsidP="00965DE1">
      <w:pPr>
        <w:spacing w:after="0" w:line="240" w:lineRule="auto"/>
        <w:rPr>
          <w:rFonts w:ascii="Times New Roman" w:hAnsi="Times New Roman" w:cs="Times New Roman"/>
          <w:sz w:val="24"/>
        </w:rPr>
      </w:pPr>
    </w:p>
    <w:p w14:paraId="57C1E1E3" w14:textId="5BB84B3C" w:rsidR="00222F27" w:rsidRPr="003D31C4" w:rsidRDefault="00222F27" w:rsidP="530311D3">
      <w:pPr>
        <w:pStyle w:val="Pealkiri2"/>
        <w:shd w:val="clear" w:color="auto" w:fill="FFFFFF" w:themeFill="background1"/>
        <w:spacing w:before="0" w:line="240" w:lineRule="auto"/>
        <w:jc w:val="both"/>
        <w:rPr>
          <w:rFonts w:ascii="Times New Roman" w:hAnsi="Times New Roman" w:cs="Times New Roman"/>
          <w:color w:val="auto"/>
          <w:sz w:val="24"/>
          <w:szCs w:val="24"/>
          <w:bdr w:val="none" w:sz="0" w:space="0" w:color="auto" w:frame="1"/>
        </w:rPr>
      </w:pPr>
      <w:r w:rsidRPr="003D31C4">
        <w:rPr>
          <w:rFonts w:ascii="Times New Roman" w:hAnsi="Times New Roman" w:cs="Times New Roman"/>
          <w:color w:val="auto"/>
          <w:sz w:val="24"/>
          <w:szCs w:val="24"/>
          <w:bdr w:val="none" w:sz="0" w:space="0" w:color="auto" w:frame="1"/>
        </w:rPr>
        <w:t xml:space="preserve">(1) Kosmosetegevusloa saamiseks </w:t>
      </w:r>
      <w:r w:rsidR="00D15C03">
        <w:rPr>
          <w:rFonts w:ascii="Times New Roman" w:hAnsi="Times New Roman" w:cs="Times New Roman"/>
          <w:color w:val="auto"/>
          <w:sz w:val="24"/>
          <w:szCs w:val="24"/>
          <w:bdr w:val="none" w:sz="0" w:space="0" w:color="auto" w:frame="1"/>
        </w:rPr>
        <w:t>esitatakse</w:t>
      </w:r>
      <w:r w:rsidRPr="003D31C4">
        <w:rPr>
          <w:rFonts w:ascii="Times New Roman" w:hAnsi="Times New Roman" w:cs="Times New Roman"/>
          <w:color w:val="auto"/>
          <w:sz w:val="24"/>
          <w:szCs w:val="24"/>
          <w:bdr w:val="none" w:sz="0" w:space="0" w:color="auto" w:frame="1"/>
        </w:rPr>
        <w:t xml:space="preserve"> pädevale asutusele </w:t>
      </w:r>
      <w:r w:rsidR="00D73B5B">
        <w:rPr>
          <w:rFonts w:ascii="Times New Roman" w:hAnsi="Times New Roman" w:cs="Times New Roman"/>
          <w:color w:val="auto"/>
          <w:sz w:val="24"/>
          <w:szCs w:val="24"/>
          <w:bdr w:val="none" w:sz="0" w:space="0" w:color="auto" w:frame="1"/>
        </w:rPr>
        <w:t xml:space="preserve">kirjalik </w:t>
      </w:r>
      <w:r w:rsidRPr="003D31C4">
        <w:rPr>
          <w:rFonts w:ascii="Times New Roman" w:hAnsi="Times New Roman" w:cs="Times New Roman"/>
          <w:color w:val="auto"/>
          <w:sz w:val="24"/>
          <w:szCs w:val="24"/>
          <w:bdr w:val="none" w:sz="0" w:space="0" w:color="auto" w:frame="1"/>
        </w:rPr>
        <w:t>taotlus, milles on märgitud:</w:t>
      </w:r>
    </w:p>
    <w:p w14:paraId="4403AD70" w14:textId="34557654" w:rsidR="00222F27" w:rsidRPr="003D31C4" w:rsidRDefault="00222F27" w:rsidP="530311D3">
      <w:pPr>
        <w:pStyle w:val="Pealkiri2"/>
        <w:shd w:val="clear" w:color="auto" w:fill="FFFFFF" w:themeFill="background1"/>
        <w:spacing w:before="0" w:line="240" w:lineRule="auto"/>
        <w:jc w:val="both"/>
        <w:rPr>
          <w:rFonts w:ascii="Times New Roman" w:hAnsi="Times New Roman" w:cs="Times New Roman"/>
          <w:color w:val="auto"/>
          <w:sz w:val="24"/>
          <w:szCs w:val="24"/>
          <w:bdr w:val="none" w:sz="0" w:space="0" w:color="auto" w:frame="1"/>
        </w:rPr>
      </w:pPr>
      <w:r w:rsidRPr="003D31C4">
        <w:rPr>
          <w:rFonts w:ascii="Times New Roman" w:hAnsi="Times New Roman" w:cs="Times New Roman"/>
          <w:color w:val="auto"/>
          <w:sz w:val="24"/>
          <w:szCs w:val="24"/>
          <w:bdr w:val="none" w:sz="0" w:space="0" w:color="auto" w:frame="1"/>
        </w:rPr>
        <w:t>1) taotleja nimi ja registrikood või ees-</w:t>
      </w:r>
      <w:r w:rsidR="005F66CC">
        <w:rPr>
          <w:rFonts w:ascii="Times New Roman" w:hAnsi="Times New Roman" w:cs="Times New Roman"/>
          <w:color w:val="auto"/>
          <w:sz w:val="24"/>
          <w:szCs w:val="24"/>
          <w:bdr w:val="none" w:sz="0" w:space="0" w:color="auto" w:frame="1"/>
        </w:rPr>
        <w:t xml:space="preserve"> </w:t>
      </w:r>
      <w:r w:rsidRPr="003D31C4">
        <w:rPr>
          <w:rFonts w:ascii="Times New Roman" w:hAnsi="Times New Roman" w:cs="Times New Roman"/>
          <w:color w:val="auto"/>
          <w:sz w:val="24"/>
          <w:szCs w:val="24"/>
          <w:bdr w:val="none" w:sz="0" w:space="0" w:color="auto" w:frame="1"/>
        </w:rPr>
        <w:t>ja perekonnanimi ja isikukood;</w:t>
      </w:r>
    </w:p>
    <w:p w14:paraId="5C2171B6" w14:textId="77777777" w:rsidR="00222F27" w:rsidRPr="00051C51" w:rsidRDefault="00222F27" w:rsidP="530311D3">
      <w:pPr>
        <w:pStyle w:val="Pealkiri2"/>
        <w:shd w:val="clear" w:color="auto" w:fill="FFFFFF" w:themeFill="background1"/>
        <w:spacing w:before="0" w:line="240" w:lineRule="auto"/>
        <w:jc w:val="both"/>
        <w:rPr>
          <w:rFonts w:ascii="Times New Roman" w:hAnsi="Times New Roman" w:cs="Times New Roman"/>
          <w:color w:val="000000"/>
          <w:sz w:val="24"/>
          <w:szCs w:val="24"/>
          <w:bdr w:val="none" w:sz="0" w:space="0" w:color="auto" w:frame="1"/>
        </w:rPr>
      </w:pPr>
      <w:r w:rsidRPr="003D31C4">
        <w:rPr>
          <w:rFonts w:ascii="Times New Roman" w:hAnsi="Times New Roman" w:cs="Times New Roman"/>
          <w:color w:val="auto"/>
          <w:sz w:val="24"/>
          <w:szCs w:val="24"/>
          <w:bdr w:val="none" w:sz="0" w:space="0" w:color="auto" w:frame="1"/>
        </w:rPr>
        <w:t xml:space="preserve">2) </w:t>
      </w:r>
      <w:r w:rsidRPr="00051C51">
        <w:rPr>
          <w:rFonts w:ascii="Times New Roman" w:hAnsi="Times New Roman" w:cs="Times New Roman"/>
          <w:color w:val="auto"/>
          <w:sz w:val="24"/>
          <w:szCs w:val="24"/>
          <w:bdr w:val="none" w:sz="0" w:space="0" w:color="auto" w:frame="1"/>
        </w:rPr>
        <w:t>taotleja peamise tegevus</w:t>
      </w:r>
      <w:r w:rsidRPr="00051C51">
        <w:rPr>
          <w:rFonts w:ascii="Times New Roman" w:hAnsi="Times New Roman" w:cs="Times New Roman"/>
          <w:color w:val="000000"/>
          <w:sz w:val="24"/>
          <w:szCs w:val="24"/>
          <w:bdr w:val="none" w:sz="0" w:space="0" w:color="auto" w:frame="1"/>
        </w:rPr>
        <w:t xml:space="preserve">koha aadress; </w:t>
      </w:r>
    </w:p>
    <w:p w14:paraId="0A142CA9" w14:textId="0A33A34C" w:rsidR="00222F27" w:rsidRPr="005F5C65" w:rsidRDefault="00222F27" w:rsidP="530311D3">
      <w:pPr>
        <w:pStyle w:val="Pealkiri2"/>
        <w:shd w:val="clear" w:color="auto" w:fill="FFFFFF" w:themeFill="background1"/>
        <w:spacing w:before="0" w:line="240" w:lineRule="auto"/>
        <w:jc w:val="both"/>
        <w:rPr>
          <w:rFonts w:ascii="Times New Roman" w:hAnsi="Times New Roman" w:cs="Times New Roman"/>
          <w:color w:val="000000"/>
          <w:sz w:val="24"/>
          <w:szCs w:val="24"/>
          <w:bdr w:val="none" w:sz="0" w:space="0" w:color="auto" w:frame="1"/>
        </w:rPr>
      </w:pPr>
      <w:r w:rsidRPr="005F5C65">
        <w:rPr>
          <w:rFonts w:ascii="Times New Roman" w:hAnsi="Times New Roman" w:cs="Times New Roman"/>
          <w:color w:val="000000"/>
          <w:sz w:val="24"/>
          <w:szCs w:val="24"/>
          <w:bdr w:val="none" w:sz="0" w:space="0" w:color="auto" w:frame="1"/>
        </w:rPr>
        <w:t>3) taotleja kontaktandmed</w:t>
      </w:r>
      <w:r w:rsidR="0068118C" w:rsidRPr="005F5C65">
        <w:rPr>
          <w:rFonts w:ascii="Times New Roman" w:hAnsi="Times New Roman" w:cs="Times New Roman"/>
          <w:color w:val="000000"/>
          <w:sz w:val="24"/>
          <w:szCs w:val="24"/>
          <w:bdr w:val="none" w:sz="0" w:space="0" w:color="auto" w:frame="1"/>
        </w:rPr>
        <w:t>;</w:t>
      </w:r>
      <w:r w:rsidR="00A23C51" w:rsidRPr="005F5C65">
        <w:rPr>
          <w:rFonts w:ascii="Times New Roman" w:hAnsi="Times New Roman" w:cs="Times New Roman"/>
          <w:color w:val="000000"/>
          <w:sz w:val="24"/>
          <w:szCs w:val="24"/>
          <w:bdr w:val="none" w:sz="0" w:space="0" w:color="auto" w:frame="1"/>
        </w:rPr>
        <w:t xml:space="preserve"> </w:t>
      </w:r>
    </w:p>
    <w:p w14:paraId="43020531" w14:textId="77777777" w:rsidR="00222F27" w:rsidRPr="005F5C65" w:rsidRDefault="00222F27" w:rsidP="530311D3">
      <w:pPr>
        <w:pStyle w:val="Pealkiri2"/>
        <w:shd w:val="clear" w:color="auto" w:fill="FFFFFF" w:themeFill="background1"/>
        <w:spacing w:before="0" w:line="240" w:lineRule="auto"/>
        <w:jc w:val="both"/>
        <w:rPr>
          <w:rFonts w:ascii="Times New Roman" w:hAnsi="Times New Roman" w:cs="Times New Roman"/>
          <w:color w:val="000000"/>
          <w:sz w:val="24"/>
          <w:szCs w:val="24"/>
          <w:bdr w:val="none" w:sz="0" w:space="0" w:color="auto" w:frame="1"/>
        </w:rPr>
      </w:pPr>
      <w:r w:rsidRPr="005F5C65">
        <w:rPr>
          <w:rFonts w:ascii="Times New Roman" w:hAnsi="Times New Roman" w:cs="Times New Roman"/>
          <w:color w:val="000000"/>
          <w:sz w:val="24"/>
          <w:szCs w:val="24"/>
          <w:bdr w:val="none" w:sz="0" w:space="0" w:color="auto" w:frame="1"/>
        </w:rPr>
        <w:t>4) planeeritava kosmosetegevuse eesmärk, iseloom ja kirjeldus;</w:t>
      </w:r>
    </w:p>
    <w:p w14:paraId="486F4393" w14:textId="11582B4C" w:rsidR="00222F27" w:rsidRPr="005F5C65" w:rsidRDefault="003B0B2D" w:rsidP="530311D3">
      <w:pPr>
        <w:spacing w:after="0" w:line="240" w:lineRule="auto"/>
        <w:jc w:val="both"/>
        <w:rPr>
          <w:rFonts w:ascii="Times New Roman" w:hAnsi="Times New Roman" w:cs="Times New Roman"/>
          <w:color w:val="000000"/>
          <w:sz w:val="24"/>
          <w:bdr w:val="none" w:sz="0" w:space="0" w:color="auto" w:frame="1"/>
        </w:rPr>
      </w:pPr>
      <w:r w:rsidRPr="530311D3">
        <w:rPr>
          <w:rFonts w:ascii="Times New Roman" w:hAnsi="Times New Roman" w:cs="Times New Roman"/>
          <w:sz w:val="24"/>
        </w:rPr>
        <w:t>5</w:t>
      </w:r>
      <w:r w:rsidR="00222F27" w:rsidRPr="530311D3">
        <w:rPr>
          <w:rFonts w:ascii="Times New Roman" w:hAnsi="Times New Roman" w:cs="Times New Roman"/>
          <w:color w:val="000000"/>
          <w:sz w:val="24"/>
          <w:bdr w:val="none" w:sz="0" w:space="0" w:color="auto" w:frame="1"/>
        </w:rPr>
        <w:t>)</w:t>
      </w:r>
      <w:r w:rsidR="00CF01D3" w:rsidRPr="530311D3">
        <w:rPr>
          <w:rFonts w:ascii="Times New Roman" w:hAnsi="Times New Roman" w:cs="Times New Roman"/>
          <w:color w:val="000000"/>
          <w:sz w:val="24"/>
          <w:bdr w:val="none" w:sz="0" w:space="0" w:color="auto" w:frame="1"/>
        </w:rPr>
        <w:t xml:space="preserve"> </w:t>
      </w:r>
      <w:r w:rsidR="00862236" w:rsidRPr="530311D3">
        <w:rPr>
          <w:rFonts w:ascii="Times New Roman" w:hAnsi="Times New Roman" w:cs="Times New Roman"/>
          <w:color w:val="000000"/>
          <w:sz w:val="24"/>
          <w:bdr w:val="none" w:sz="0" w:space="0" w:color="auto" w:frame="1"/>
        </w:rPr>
        <w:t>taotleja esindaja</w:t>
      </w:r>
      <w:r w:rsidR="00A97673" w:rsidRPr="530311D3">
        <w:rPr>
          <w:rFonts w:ascii="Times New Roman" w:hAnsi="Times New Roman" w:cs="Times New Roman"/>
          <w:color w:val="000000"/>
          <w:sz w:val="24"/>
          <w:bdr w:val="none" w:sz="0" w:space="0" w:color="auto" w:frame="1"/>
        </w:rPr>
        <w:t xml:space="preserve"> esindusõigust tõendav dokument, kui esindusõigus ei tulene seadusest ja seda ei ole võimalik</w:t>
      </w:r>
      <w:r w:rsidR="00862236" w:rsidRPr="530311D3">
        <w:rPr>
          <w:rFonts w:ascii="Times New Roman" w:hAnsi="Times New Roman" w:cs="Times New Roman"/>
          <w:color w:val="000000"/>
          <w:sz w:val="24"/>
          <w:bdr w:val="none" w:sz="0" w:space="0" w:color="auto" w:frame="1"/>
        </w:rPr>
        <w:t xml:space="preserve"> </w:t>
      </w:r>
      <w:r w:rsidR="00990C07" w:rsidRPr="530311D3">
        <w:rPr>
          <w:rFonts w:ascii="Times New Roman" w:hAnsi="Times New Roman" w:cs="Times New Roman"/>
          <w:color w:val="000000"/>
          <w:sz w:val="24"/>
          <w:bdr w:val="none" w:sz="0" w:space="0" w:color="auto" w:frame="1"/>
        </w:rPr>
        <w:t>ä</w:t>
      </w:r>
      <w:r w:rsidR="00A97673" w:rsidRPr="530311D3">
        <w:rPr>
          <w:rFonts w:ascii="Times New Roman" w:hAnsi="Times New Roman" w:cs="Times New Roman"/>
          <w:color w:val="000000"/>
          <w:sz w:val="24"/>
          <w:bdr w:val="none" w:sz="0" w:space="0" w:color="auto" w:frame="1"/>
        </w:rPr>
        <w:t>riregistrist kontrollida</w:t>
      </w:r>
      <w:r w:rsidR="00862236" w:rsidRPr="530311D3">
        <w:rPr>
          <w:rFonts w:ascii="Times New Roman" w:hAnsi="Times New Roman" w:cs="Times New Roman"/>
          <w:color w:val="000000"/>
          <w:sz w:val="24"/>
          <w:bdr w:val="none" w:sz="0" w:space="0" w:color="auto" w:frame="1"/>
        </w:rPr>
        <w:t>.</w:t>
      </w:r>
    </w:p>
    <w:p w14:paraId="125DD83B" w14:textId="77777777" w:rsidR="0040626B" w:rsidRPr="005F5C65" w:rsidRDefault="0040626B" w:rsidP="0095077F">
      <w:pPr>
        <w:spacing w:after="0" w:line="240" w:lineRule="auto"/>
        <w:rPr>
          <w:rFonts w:ascii="Times New Roman" w:hAnsi="Times New Roman" w:cs="Times New Roman"/>
          <w:color w:val="000000"/>
          <w:sz w:val="24"/>
          <w:bdr w:val="none" w:sz="0" w:space="0" w:color="auto" w:frame="1"/>
        </w:rPr>
      </w:pPr>
    </w:p>
    <w:p w14:paraId="4B5DB347" w14:textId="6A29A9F0" w:rsidR="0040626B" w:rsidRPr="005F5C65" w:rsidRDefault="0040626B" w:rsidP="530311D3">
      <w:pPr>
        <w:spacing w:after="0" w:line="240" w:lineRule="auto"/>
        <w:jc w:val="both"/>
        <w:rPr>
          <w:rFonts w:ascii="Times New Roman" w:eastAsiaTheme="majorEastAsia" w:hAnsi="Times New Roman" w:cs="Times New Roman"/>
          <w:color w:val="202020"/>
          <w:sz w:val="24"/>
        </w:rPr>
      </w:pPr>
      <w:r w:rsidRPr="530311D3">
        <w:rPr>
          <w:rFonts w:ascii="Times New Roman" w:hAnsi="Times New Roman" w:cs="Times New Roman"/>
          <w:color w:val="202020"/>
          <w:sz w:val="24"/>
        </w:rPr>
        <w:t xml:space="preserve">(2) Enne </w:t>
      </w:r>
      <w:r w:rsidRPr="530311D3">
        <w:rPr>
          <w:rFonts w:ascii="Times New Roman" w:eastAsiaTheme="majorEastAsia" w:hAnsi="Times New Roman" w:cs="Times New Roman"/>
          <w:sz w:val="24"/>
        </w:rPr>
        <w:t xml:space="preserve">kosmosetegevusloa taotluse </w:t>
      </w:r>
      <w:r w:rsidRPr="530311D3">
        <w:rPr>
          <w:rFonts w:ascii="Times New Roman" w:hAnsi="Times New Roman" w:cs="Times New Roman"/>
          <w:color w:val="202020"/>
          <w:sz w:val="24"/>
        </w:rPr>
        <w:t xml:space="preserve">esitamist, </w:t>
      </w:r>
      <w:r w:rsidRPr="530311D3">
        <w:rPr>
          <w:rFonts w:ascii="Times New Roman" w:eastAsiaTheme="majorEastAsia" w:hAnsi="Times New Roman" w:cs="Times New Roman"/>
          <w:sz w:val="24"/>
        </w:rPr>
        <w:t xml:space="preserve">samuti enne käesoleva seaduse §-s 20 sätestatud erandi alusel kosmosetegevusloa taotluse </w:t>
      </w:r>
      <w:r w:rsidRPr="530311D3">
        <w:rPr>
          <w:rFonts w:ascii="Times New Roman" w:hAnsi="Times New Roman" w:cs="Times New Roman"/>
          <w:color w:val="202020"/>
          <w:sz w:val="24"/>
        </w:rPr>
        <w:t>esitamist</w:t>
      </w:r>
      <w:r w:rsidRPr="530311D3">
        <w:rPr>
          <w:rFonts w:ascii="Times New Roman" w:eastAsiaTheme="majorEastAsia" w:hAnsi="Times New Roman" w:cs="Times New Roman"/>
          <w:sz w:val="24"/>
        </w:rPr>
        <w:t xml:space="preserve"> </w:t>
      </w:r>
      <w:r w:rsidR="00C50166" w:rsidRPr="530311D3">
        <w:rPr>
          <w:rFonts w:ascii="Times New Roman" w:hAnsi="Times New Roman" w:cs="Times New Roman"/>
          <w:color w:val="202020"/>
          <w:sz w:val="24"/>
        </w:rPr>
        <w:t>tasutakse</w:t>
      </w:r>
      <w:r w:rsidRPr="530311D3">
        <w:rPr>
          <w:rFonts w:ascii="Times New Roman" w:hAnsi="Times New Roman" w:cs="Times New Roman"/>
          <w:color w:val="202020"/>
          <w:sz w:val="24"/>
        </w:rPr>
        <w:t xml:space="preserve"> riigilõiv </w:t>
      </w:r>
      <w:r w:rsidRPr="530311D3">
        <w:rPr>
          <w:rFonts w:ascii="Times New Roman" w:eastAsiaTheme="majorEastAsia" w:hAnsi="Times New Roman" w:cs="Times New Roman"/>
          <w:color w:val="202020"/>
          <w:sz w:val="24"/>
        </w:rPr>
        <w:t>riigilõivuseaduses sätestatud määras.</w:t>
      </w:r>
    </w:p>
    <w:p w14:paraId="70FA737C" w14:textId="77777777" w:rsidR="005F5C65" w:rsidRPr="005F5C65" w:rsidRDefault="005F5C65" w:rsidP="530311D3">
      <w:pPr>
        <w:spacing w:after="0" w:line="240" w:lineRule="auto"/>
        <w:jc w:val="both"/>
        <w:rPr>
          <w:rFonts w:ascii="Times New Roman" w:eastAsiaTheme="majorEastAsia" w:hAnsi="Times New Roman" w:cs="Times New Roman"/>
          <w:color w:val="202020"/>
          <w:sz w:val="24"/>
        </w:rPr>
      </w:pPr>
    </w:p>
    <w:p w14:paraId="0E8F111F" w14:textId="01E991FE" w:rsidR="005F5C65" w:rsidRDefault="005F5C65" w:rsidP="530311D3">
      <w:pPr>
        <w:spacing w:after="0"/>
        <w:jc w:val="both"/>
        <w:rPr>
          <w:rFonts w:ascii="Times New Roman" w:eastAsiaTheme="majorEastAsia" w:hAnsi="Times New Roman" w:cs="Times New Roman"/>
          <w:color w:val="202020"/>
          <w:sz w:val="24"/>
        </w:rPr>
      </w:pPr>
      <w:r w:rsidRPr="530311D3">
        <w:rPr>
          <w:rFonts w:ascii="Times New Roman" w:eastAsiaTheme="majorEastAsia" w:hAnsi="Times New Roman" w:cs="Times New Roman"/>
          <w:color w:val="202020"/>
          <w:sz w:val="24"/>
        </w:rPr>
        <w:t>(3) Käesoleva paragrahvi lõikes 2 sätestatud nõuet ei kohaldata, kui kosmosetegevusluba taotleb valitsusasutus.</w:t>
      </w:r>
    </w:p>
    <w:p w14:paraId="7F5DC50E" w14:textId="77777777" w:rsidR="0040626B" w:rsidRDefault="0040626B" w:rsidP="0095077F">
      <w:pPr>
        <w:spacing w:after="0" w:line="240" w:lineRule="auto"/>
        <w:rPr>
          <w:rFonts w:ascii="Times New Roman" w:hAnsi="Times New Roman" w:cs="Times New Roman"/>
          <w:color w:val="000000"/>
          <w:sz w:val="24"/>
          <w:bdr w:val="none" w:sz="0" w:space="0" w:color="auto" w:frame="1"/>
        </w:rPr>
      </w:pPr>
    </w:p>
    <w:p w14:paraId="6C3CDB1E" w14:textId="6ECE98F6" w:rsidR="00231BDD" w:rsidRPr="0058162D" w:rsidRDefault="00231BDD" w:rsidP="0095077F">
      <w:pPr>
        <w:spacing w:after="0" w:line="240" w:lineRule="auto"/>
        <w:rPr>
          <w:rFonts w:ascii="Times New Roman" w:hAnsi="Times New Roman" w:cs="Times New Roman"/>
          <w:b/>
          <w:bCs/>
          <w:sz w:val="24"/>
        </w:rPr>
      </w:pPr>
      <w:r w:rsidRPr="00231BDD">
        <w:rPr>
          <w:rFonts w:ascii="Times New Roman" w:hAnsi="Times New Roman" w:cs="Times New Roman"/>
          <w:b/>
          <w:bCs/>
          <w:sz w:val="24"/>
        </w:rPr>
        <w:t xml:space="preserve">§ 15. </w:t>
      </w:r>
      <w:r w:rsidRPr="00113A99">
        <w:rPr>
          <w:rFonts w:ascii="Times New Roman" w:hAnsi="Times New Roman" w:cs="Times New Roman"/>
          <w:b/>
          <w:bCs/>
          <w:sz w:val="24"/>
        </w:rPr>
        <w:t xml:space="preserve">Taotlusele </w:t>
      </w:r>
      <w:r w:rsidRPr="0058162D">
        <w:rPr>
          <w:rFonts w:ascii="Times New Roman" w:hAnsi="Times New Roman" w:cs="Times New Roman"/>
          <w:b/>
          <w:bCs/>
          <w:sz w:val="24"/>
        </w:rPr>
        <w:t>lisatavad dokumendid</w:t>
      </w:r>
    </w:p>
    <w:p w14:paraId="13ED5837" w14:textId="77777777" w:rsidR="003B0B2D" w:rsidRPr="0058162D" w:rsidRDefault="003B0B2D" w:rsidP="0095077F">
      <w:pPr>
        <w:spacing w:after="0" w:line="240" w:lineRule="auto"/>
        <w:rPr>
          <w:rFonts w:ascii="Times New Roman" w:eastAsiaTheme="majorEastAsia" w:hAnsi="Times New Roman" w:cs="Times New Roman"/>
          <w:sz w:val="24"/>
        </w:rPr>
      </w:pPr>
    </w:p>
    <w:p w14:paraId="3F1A2EE2" w14:textId="73ECCB7A" w:rsidR="00222F27" w:rsidRPr="0058162D" w:rsidRDefault="00231BDD"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(1) </w:t>
      </w:r>
      <w:r w:rsidR="00222F27" w:rsidRPr="530311D3">
        <w:rPr>
          <w:rFonts w:ascii="Times New Roman" w:eastAsiaTheme="majorEastAsia" w:hAnsi="Times New Roman" w:cs="Times New Roman"/>
          <w:sz w:val="24"/>
        </w:rPr>
        <w:t xml:space="preserve">Kosmosetegevusloa taotlusele </w:t>
      </w:r>
      <w:r w:rsidR="00FC00E9" w:rsidRPr="530311D3">
        <w:rPr>
          <w:rFonts w:ascii="Times New Roman" w:eastAsiaTheme="majorEastAsia" w:hAnsi="Times New Roman" w:cs="Times New Roman"/>
          <w:sz w:val="24"/>
        </w:rPr>
        <w:t>lisatakse</w:t>
      </w:r>
      <w:r w:rsidR="00222F27" w:rsidRPr="530311D3">
        <w:rPr>
          <w:rFonts w:ascii="Times New Roman" w:eastAsiaTheme="majorEastAsia" w:hAnsi="Times New Roman" w:cs="Times New Roman"/>
          <w:sz w:val="24"/>
        </w:rPr>
        <w:t xml:space="preserve">: </w:t>
      </w:r>
    </w:p>
    <w:p w14:paraId="3210E8A7" w14:textId="3FBEAA72" w:rsidR="00047496" w:rsidRPr="0058162D"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1) </w:t>
      </w:r>
      <w:r w:rsidR="001061D8" w:rsidRPr="530311D3">
        <w:rPr>
          <w:rFonts w:ascii="Times New Roman" w:eastAsiaTheme="majorEastAsia" w:hAnsi="Times New Roman" w:cs="Times New Roman"/>
          <w:sz w:val="24"/>
        </w:rPr>
        <w:t>käesoleva seaduse § 12 lõike</w:t>
      </w:r>
      <w:r w:rsidR="00136BB9" w:rsidRPr="530311D3">
        <w:rPr>
          <w:rFonts w:ascii="Times New Roman" w:eastAsiaTheme="majorEastAsia" w:hAnsi="Times New Roman" w:cs="Times New Roman"/>
          <w:sz w:val="24"/>
        </w:rPr>
        <w:t xml:space="preserve"> </w:t>
      </w:r>
      <w:r w:rsidR="00457607" w:rsidRPr="530311D3">
        <w:rPr>
          <w:rFonts w:ascii="Times New Roman" w:eastAsiaTheme="majorEastAsia" w:hAnsi="Times New Roman" w:cs="Times New Roman"/>
          <w:sz w:val="24"/>
        </w:rPr>
        <w:t xml:space="preserve">2 punktis </w:t>
      </w:r>
      <w:r w:rsidR="007B4082" w:rsidRPr="530311D3">
        <w:rPr>
          <w:rFonts w:ascii="Times New Roman" w:eastAsiaTheme="majorEastAsia" w:hAnsi="Times New Roman" w:cs="Times New Roman"/>
          <w:sz w:val="24"/>
        </w:rPr>
        <w:t xml:space="preserve">2 </w:t>
      </w:r>
      <w:r w:rsidR="00457607" w:rsidRPr="530311D3">
        <w:rPr>
          <w:rFonts w:ascii="Times New Roman" w:eastAsiaTheme="majorEastAsia" w:hAnsi="Times New Roman" w:cs="Times New Roman"/>
          <w:sz w:val="24"/>
        </w:rPr>
        <w:t>sätestatud haridus</w:t>
      </w:r>
      <w:r w:rsidR="00FC00E9" w:rsidRPr="530311D3">
        <w:rPr>
          <w:rFonts w:ascii="Times New Roman" w:eastAsiaTheme="majorEastAsia" w:hAnsi="Times New Roman" w:cs="Times New Roman"/>
          <w:sz w:val="24"/>
        </w:rPr>
        <w:t>t</w:t>
      </w:r>
      <w:r w:rsidR="00457607" w:rsidRPr="530311D3">
        <w:rPr>
          <w:rFonts w:ascii="Times New Roman" w:eastAsiaTheme="majorEastAsia" w:hAnsi="Times New Roman" w:cs="Times New Roman"/>
          <w:sz w:val="24"/>
        </w:rPr>
        <w:t>, kvalifikatsiooni ja töökogemust</w:t>
      </w:r>
      <w:r w:rsidR="001061D8" w:rsidRPr="530311D3">
        <w:rPr>
          <w:rFonts w:ascii="Times New Roman" w:eastAsiaTheme="majorEastAsia" w:hAnsi="Times New Roman" w:cs="Times New Roman"/>
          <w:sz w:val="24"/>
        </w:rPr>
        <w:t xml:space="preserve"> </w:t>
      </w:r>
      <w:r w:rsidR="00457607" w:rsidRPr="530311D3">
        <w:rPr>
          <w:rFonts w:ascii="Times New Roman" w:eastAsiaTheme="majorEastAsia" w:hAnsi="Times New Roman" w:cs="Times New Roman"/>
          <w:sz w:val="24"/>
        </w:rPr>
        <w:t xml:space="preserve">kinnitavad dokumendid </w:t>
      </w:r>
      <w:r w:rsidR="007B4082" w:rsidRPr="530311D3">
        <w:rPr>
          <w:rFonts w:ascii="Times New Roman" w:eastAsiaTheme="majorEastAsia" w:hAnsi="Times New Roman" w:cs="Times New Roman"/>
          <w:sz w:val="24"/>
        </w:rPr>
        <w:t>ning</w:t>
      </w:r>
      <w:r w:rsidR="00457607" w:rsidRPr="530311D3">
        <w:rPr>
          <w:rFonts w:ascii="Times New Roman" w:eastAsiaTheme="majorEastAsia" w:hAnsi="Times New Roman" w:cs="Times New Roman"/>
          <w:sz w:val="24"/>
        </w:rPr>
        <w:t xml:space="preserve"> </w:t>
      </w:r>
      <w:r w:rsidR="00C50166" w:rsidRPr="530311D3">
        <w:rPr>
          <w:rFonts w:ascii="Times New Roman" w:eastAsiaTheme="majorEastAsia" w:hAnsi="Times New Roman" w:cs="Times New Roman"/>
          <w:sz w:val="24"/>
        </w:rPr>
        <w:t xml:space="preserve">sama paragrahvi </w:t>
      </w:r>
      <w:r w:rsidR="00136BB9" w:rsidRPr="530311D3">
        <w:rPr>
          <w:rFonts w:ascii="Times New Roman" w:eastAsiaTheme="majorEastAsia" w:hAnsi="Times New Roman" w:cs="Times New Roman"/>
          <w:sz w:val="24"/>
        </w:rPr>
        <w:t xml:space="preserve">lõikes 3 sätestatud </w:t>
      </w:r>
      <w:r w:rsidR="001061D8" w:rsidRPr="530311D3">
        <w:rPr>
          <w:rFonts w:ascii="Times New Roman" w:eastAsiaTheme="majorEastAsia" w:hAnsi="Times New Roman" w:cs="Times New Roman"/>
          <w:sz w:val="24"/>
        </w:rPr>
        <w:t>usaldusväärsust välistavate asjaolude mitteesinemist</w:t>
      </w:r>
      <w:r w:rsidR="00136BB9" w:rsidRPr="530311D3">
        <w:rPr>
          <w:rFonts w:ascii="Times New Roman" w:eastAsiaTheme="majorEastAsia" w:hAnsi="Times New Roman" w:cs="Times New Roman"/>
          <w:sz w:val="24"/>
        </w:rPr>
        <w:t xml:space="preserve"> kinnitavad dokumendid;</w:t>
      </w:r>
    </w:p>
    <w:p w14:paraId="65350247" w14:textId="73F4882D" w:rsidR="00712BF7" w:rsidRPr="0058162D" w:rsidRDefault="00E3144E" w:rsidP="530311D3">
      <w:pPr>
        <w:spacing w:after="0" w:line="240" w:lineRule="auto"/>
        <w:jc w:val="both"/>
        <w:rPr>
          <w:rFonts w:ascii="Times New Roman" w:eastAsia="Calibri Light" w:hAnsi="Times New Roman" w:cs="Times New Roman"/>
          <w:sz w:val="24"/>
        </w:rPr>
      </w:pPr>
      <w:commentRangeStart w:id="97"/>
      <w:r w:rsidRPr="530311D3">
        <w:rPr>
          <w:rFonts w:ascii="Times New Roman" w:hAnsi="Times New Roman" w:cs="Times New Roman"/>
          <w:sz w:val="24"/>
        </w:rPr>
        <w:t xml:space="preserve">2) </w:t>
      </w:r>
      <w:proofErr w:type="spellStart"/>
      <w:r w:rsidR="00712BF7" w:rsidRPr="530311D3">
        <w:rPr>
          <w:rFonts w:ascii="Times New Roman" w:eastAsiaTheme="majorEastAsia" w:hAnsi="Times New Roman" w:cs="Times New Roman"/>
          <w:sz w:val="24"/>
        </w:rPr>
        <w:t>sise</w:t>
      </w:r>
      <w:proofErr w:type="spellEnd"/>
      <w:r w:rsidR="00712BF7" w:rsidRPr="530311D3">
        <w:rPr>
          <w:rFonts w:ascii="Times New Roman" w:eastAsiaTheme="majorEastAsia" w:hAnsi="Times New Roman" w:cs="Times New Roman"/>
          <w:sz w:val="24"/>
        </w:rPr>
        <w:t xml:space="preserve">-eeskirjad; </w:t>
      </w:r>
      <w:commentRangeEnd w:id="97"/>
      <w:r w:rsidR="00A83FC9">
        <w:rPr>
          <w:rStyle w:val="Kommentaariviide"/>
        </w:rPr>
        <w:commentReference w:id="97"/>
      </w:r>
    </w:p>
    <w:p w14:paraId="3DA54079" w14:textId="55DE07EF" w:rsidR="00712BF7" w:rsidRPr="00113A99" w:rsidRDefault="00712BF7" w:rsidP="530311D3">
      <w:pPr>
        <w:spacing w:after="0" w:line="240" w:lineRule="auto"/>
        <w:jc w:val="both"/>
        <w:rPr>
          <w:rFonts w:ascii="Times New Roman" w:hAnsi="Times New Roman" w:cs="Times New Roman"/>
          <w:sz w:val="24"/>
          <w:shd w:val="clear" w:color="auto" w:fill="FFFFFF"/>
        </w:rPr>
      </w:pPr>
      <w:r w:rsidRPr="530311D3">
        <w:rPr>
          <w:rFonts w:ascii="Times New Roman" w:eastAsiaTheme="majorEastAsia" w:hAnsi="Times New Roman" w:cs="Times New Roman"/>
          <w:sz w:val="24"/>
        </w:rPr>
        <w:t xml:space="preserve">3) </w:t>
      </w:r>
      <w:r w:rsidRPr="530311D3">
        <w:rPr>
          <w:rFonts w:ascii="Times New Roman" w:hAnsi="Times New Roman" w:cs="Times New Roman"/>
          <w:sz w:val="24"/>
          <w:shd w:val="clear" w:color="auto" w:fill="FFFFFF"/>
        </w:rPr>
        <w:t>k</w:t>
      </w:r>
      <w:r w:rsidRPr="530311D3">
        <w:rPr>
          <w:rStyle w:val="ui-provider"/>
          <w:rFonts w:ascii="Times New Roman" w:hAnsi="Times New Roman" w:cs="Times New Roman"/>
          <w:sz w:val="24"/>
        </w:rPr>
        <w:t xml:space="preserve">osmosetegevuse riskianalüüs, milles kirjeldatakse kosmosetegevusest lähtuvaid ohte ja nende võimalikke tagajärgi ja ohu vältimise meetmeid, </w:t>
      </w:r>
      <w:r w:rsidR="00B92D31" w:rsidRPr="530311D3">
        <w:rPr>
          <w:rStyle w:val="ui-provider"/>
          <w:rFonts w:ascii="Times New Roman" w:hAnsi="Times New Roman" w:cs="Times New Roman"/>
          <w:sz w:val="24"/>
        </w:rPr>
        <w:t>kosmosetegevus</w:t>
      </w:r>
      <w:r w:rsidRPr="530311D3">
        <w:rPr>
          <w:rStyle w:val="ui-provider"/>
          <w:rFonts w:ascii="Times New Roman" w:hAnsi="Times New Roman" w:cs="Times New Roman"/>
          <w:sz w:val="24"/>
        </w:rPr>
        <w:t>ega seotud </w:t>
      </w:r>
      <w:proofErr w:type="spellStart"/>
      <w:r w:rsidRPr="530311D3">
        <w:rPr>
          <w:rStyle w:val="ui-provider"/>
          <w:rFonts w:ascii="Times New Roman" w:hAnsi="Times New Roman" w:cs="Times New Roman"/>
          <w:sz w:val="24"/>
        </w:rPr>
        <w:t>küberintsidentide</w:t>
      </w:r>
      <w:proofErr w:type="spellEnd"/>
      <w:r w:rsidRPr="530311D3">
        <w:rPr>
          <w:rStyle w:val="ui-provider"/>
          <w:rFonts w:ascii="Times New Roman" w:hAnsi="Times New Roman" w:cs="Times New Roman"/>
          <w:sz w:val="24"/>
        </w:rPr>
        <w:t xml:space="preserve"> ennetamise ja lahendamise meetmeid ning </w:t>
      </w:r>
      <w:r w:rsidR="00C50166" w:rsidRPr="530311D3">
        <w:rPr>
          <w:rStyle w:val="ui-provider"/>
          <w:rFonts w:ascii="Times New Roman" w:hAnsi="Times New Roman" w:cs="Times New Roman"/>
          <w:sz w:val="24"/>
        </w:rPr>
        <w:t xml:space="preserve">käitaja </w:t>
      </w:r>
      <w:r w:rsidRPr="530311D3">
        <w:rPr>
          <w:rStyle w:val="ui-provider"/>
          <w:rFonts w:ascii="Times New Roman" w:hAnsi="Times New Roman" w:cs="Times New Roman"/>
          <w:sz w:val="24"/>
        </w:rPr>
        <w:t>kohustusi ja tegevusi ohutuse tagamisel; </w:t>
      </w:r>
    </w:p>
    <w:p w14:paraId="07A74444" w14:textId="0A25E540" w:rsidR="00712BF7" w:rsidRPr="00113A99" w:rsidRDefault="00712BF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4) teave kosmosetegevusega eeldatavalt kaasneva keskkonnamõju kohta ja tegevuskava, mis selgitab meetmeid, </w:t>
      </w:r>
      <w:r w:rsidRPr="530311D3">
        <w:rPr>
          <w:rFonts w:ascii="Times New Roman" w:hAnsi="Times New Roman" w:cs="Times New Roman"/>
          <w:sz w:val="24"/>
        </w:rPr>
        <w:t xml:space="preserve">millega välditakse </w:t>
      </w:r>
      <w:r w:rsidRPr="530311D3">
        <w:rPr>
          <w:rFonts w:ascii="Times New Roman" w:eastAsiaTheme="majorEastAsia" w:hAnsi="Times New Roman" w:cs="Times New Roman"/>
          <w:sz w:val="24"/>
        </w:rPr>
        <w:t>kosmoseprügi teket ja kahjulikke keskkonnamõjusid maapinnal, atmosfääris ja kosmoses;</w:t>
      </w:r>
    </w:p>
    <w:p w14:paraId="1590D9B2" w14:textId="6271B326" w:rsidR="00712BF7" w:rsidRPr="00113A99" w:rsidRDefault="00A2121F"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5</w:t>
      </w:r>
      <w:r w:rsidR="00712BF7" w:rsidRPr="530311D3">
        <w:rPr>
          <w:rFonts w:ascii="Times New Roman" w:eastAsiaTheme="majorEastAsia" w:hAnsi="Times New Roman" w:cs="Times New Roman"/>
          <w:sz w:val="24"/>
        </w:rPr>
        <w:t>) andmed, mis tõendavad võrgu- ja infosüsteemi</w:t>
      </w:r>
      <w:r w:rsidR="00FB7424" w:rsidRPr="530311D3">
        <w:rPr>
          <w:rFonts w:ascii="Times New Roman" w:eastAsiaTheme="majorEastAsia" w:hAnsi="Times New Roman" w:cs="Times New Roman"/>
          <w:sz w:val="24"/>
        </w:rPr>
        <w:t xml:space="preserve"> ning </w:t>
      </w:r>
      <w:r w:rsidR="00712BF7" w:rsidRPr="530311D3">
        <w:rPr>
          <w:rFonts w:ascii="Times New Roman" w:eastAsiaTheme="majorEastAsia" w:hAnsi="Times New Roman" w:cs="Times New Roman"/>
          <w:sz w:val="24"/>
        </w:rPr>
        <w:t>kosmosetegevuse juhtimiskes</w:t>
      </w:r>
      <w:r w:rsidR="003C03AD" w:rsidRPr="530311D3">
        <w:rPr>
          <w:rFonts w:ascii="Times New Roman" w:eastAsiaTheme="majorEastAsia" w:hAnsi="Times New Roman" w:cs="Times New Roman"/>
          <w:sz w:val="24"/>
        </w:rPr>
        <w:t>kus</w:t>
      </w:r>
      <w:r w:rsidR="00712BF7" w:rsidRPr="530311D3">
        <w:rPr>
          <w:rFonts w:ascii="Times New Roman" w:eastAsiaTheme="majorEastAsia" w:hAnsi="Times New Roman" w:cs="Times New Roman"/>
          <w:sz w:val="24"/>
        </w:rPr>
        <w:t xml:space="preserve">e turvalisuse </w:t>
      </w:r>
      <w:r w:rsidR="00FC00E9" w:rsidRPr="530311D3">
        <w:rPr>
          <w:rFonts w:ascii="Times New Roman" w:eastAsiaTheme="majorEastAsia" w:hAnsi="Times New Roman" w:cs="Times New Roman"/>
          <w:sz w:val="24"/>
        </w:rPr>
        <w:t xml:space="preserve">tagamist </w:t>
      </w:r>
      <w:r w:rsidR="00712BF7" w:rsidRPr="530311D3">
        <w:rPr>
          <w:rFonts w:ascii="Times New Roman" w:eastAsiaTheme="majorEastAsia" w:hAnsi="Times New Roman" w:cs="Times New Roman"/>
          <w:sz w:val="24"/>
        </w:rPr>
        <w:t xml:space="preserve">vähemalt </w:t>
      </w:r>
      <w:proofErr w:type="spellStart"/>
      <w:r w:rsidR="00712BF7" w:rsidRPr="530311D3">
        <w:rPr>
          <w:rFonts w:ascii="Times New Roman" w:eastAsiaTheme="majorEastAsia" w:hAnsi="Times New Roman" w:cs="Times New Roman"/>
          <w:sz w:val="24"/>
        </w:rPr>
        <w:t>küberturvalisuse</w:t>
      </w:r>
      <w:proofErr w:type="spellEnd"/>
      <w:r w:rsidR="00712BF7" w:rsidRPr="530311D3">
        <w:rPr>
          <w:rFonts w:ascii="Times New Roman" w:eastAsiaTheme="majorEastAsia" w:hAnsi="Times New Roman" w:cs="Times New Roman"/>
          <w:sz w:val="24"/>
        </w:rPr>
        <w:t xml:space="preserve"> seaduses sätestatud ulatuses seoses kavandatava kosmosetegevusega; </w:t>
      </w:r>
    </w:p>
    <w:p w14:paraId="70FC2D7F" w14:textId="114515C5" w:rsidR="00712BF7" w:rsidRPr="00113A99" w:rsidRDefault="00A2121F"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6</w:t>
      </w:r>
      <w:r w:rsidR="00712BF7" w:rsidRPr="530311D3">
        <w:rPr>
          <w:rFonts w:ascii="Times New Roman" w:eastAsiaTheme="majorEastAsia" w:hAnsi="Times New Roman" w:cs="Times New Roman"/>
          <w:sz w:val="24"/>
        </w:rPr>
        <w:t xml:space="preserve">) kehtiv kindlustusleping vastavalt käesoleva </w:t>
      </w:r>
      <w:commentRangeStart w:id="98"/>
      <w:r w:rsidR="00712BF7" w:rsidRPr="530311D3">
        <w:rPr>
          <w:rFonts w:ascii="Times New Roman" w:eastAsiaTheme="majorEastAsia" w:hAnsi="Times New Roman" w:cs="Times New Roman"/>
          <w:sz w:val="24"/>
        </w:rPr>
        <w:t xml:space="preserve">seaduse </w:t>
      </w:r>
      <w:r w:rsidR="00712BF7" w:rsidRPr="530311D3">
        <w:rPr>
          <w:rFonts w:ascii="Times New Roman" w:hAnsi="Times New Roman" w:cs="Times New Roman"/>
          <w:sz w:val="24"/>
          <w:shd w:val="clear" w:color="auto" w:fill="FFFFFF"/>
        </w:rPr>
        <w:t>§-s</w:t>
      </w:r>
      <w:r w:rsidR="00F97BCE" w:rsidRPr="530311D3">
        <w:rPr>
          <w:rFonts w:ascii="Times New Roman" w:hAnsi="Times New Roman" w:cs="Times New Roman"/>
          <w:sz w:val="24"/>
          <w:shd w:val="clear" w:color="auto" w:fill="FFFFFF"/>
        </w:rPr>
        <w:t xml:space="preserve"> </w:t>
      </w:r>
      <w:r w:rsidR="0074334B" w:rsidRPr="530311D3">
        <w:rPr>
          <w:rFonts w:ascii="Times New Roman" w:eastAsiaTheme="majorEastAsia" w:hAnsi="Times New Roman" w:cs="Times New Roman"/>
          <w:sz w:val="24"/>
        </w:rPr>
        <w:t>49</w:t>
      </w:r>
      <w:r w:rsidR="00473C9D" w:rsidRPr="530311D3">
        <w:rPr>
          <w:rFonts w:ascii="Times New Roman" w:eastAsiaTheme="majorEastAsia" w:hAnsi="Times New Roman" w:cs="Times New Roman"/>
          <w:sz w:val="24"/>
        </w:rPr>
        <w:t xml:space="preserve"> </w:t>
      </w:r>
      <w:commentRangeEnd w:id="98"/>
      <w:r w:rsidR="00BF002C">
        <w:rPr>
          <w:rStyle w:val="Kommentaariviide"/>
        </w:rPr>
        <w:commentReference w:id="98"/>
      </w:r>
      <w:r w:rsidR="00712BF7" w:rsidRPr="530311D3">
        <w:rPr>
          <w:rFonts w:ascii="Times New Roman" w:eastAsiaTheme="majorEastAsia" w:hAnsi="Times New Roman" w:cs="Times New Roman"/>
          <w:sz w:val="24"/>
        </w:rPr>
        <w:t xml:space="preserve">sätestatud nõuetele või </w:t>
      </w:r>
      <w:r w:rsidR="00712BF7" w:rsidRPr="530311D3">
        <w:rPr>
          <w:rFonts w:ascii="Times New Roman" w:hAnsi="Times New Roman" w:cs="Times New Roman"/>
          <w:sz w:val="24"/>
          <w:shd w:val="clear" w:color="auto" w:fill="FFFFFF"/>
        </w:rPr>
        <w:t>selle ärakiri;</w:t>
      </w:r>
    </w:p>
    <w:p w14:paraId="156A44F2" w14:textId="46850441" w:rsidR="00712BF7" w:rsidRPr="00113A99" w:rsidRDefault="00A2121F"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7</w:t>
      </w:r>
      <w:r w:rsidR="00712BF7" w:rsidRPr="530311D3">
        <w:rPr>
          <w:rFonts w:ascii="Times New Roman" w:eastAsia="Calibri Light" w:hAnsi="Times New Roman" w:cs="Times New Roman"/>
          <w:sz w:val="24"/>
        </w:rPr>
        <w:t xml:space="preserve">) </w:t>
      </w:r>
      <w:r w:rsidR="00712BF7" w:rsidRPr="530311D3">
        <w:rPr>
          <w:rFonts w:ascii="Times New Roman" w:eastAsiaTheme="majorEastAsia" w:hAnsi="Times New Roman" w:cs="Times New Roman"/>
          <w:sz w:val="24"/>
        </w:rPr>
        <w:t>taotleja kirjalik kinnitus,</w:t>
      </w:r>
      <w:r w:rsidR="00712BF7" w:rsidRPr="530311D3">
        <w:rPr>
          <w:rFonts w:ascii="Times New Roman" w:eastAsia="Calibri Light" w:hAnsi="Times New Roman" w:cs="Times New Roman"/>
          <w:sz w:val="24"/>
        </w:rPr>
        <w:t xml:space="preserve"> kui planeeritava</w:t>
      </w:r>
      <w:r w:rsidR="00FC00E9" w:rsidRPr="530311D3">
        <w:rPr>
          <w:rFonts w:ascii="Times New Roman" w:eastAsia="Calibri Light" w:hAnsi="Times New Roman" w:cs="Times New Roman"/>
          <w:sz w:val="24"/>
        </w:rPr>
        <w:t>ks</w:t>
      </w:r>
      <w:r w:rsidR="00712BF7" w:rsidRPr="530311D3">
        <w:rPr>
          <w:rFonts w:ascii="Times New Roman" w:eastAsia="Calibri Light" w:hAnsi="Times New Roman" w:cs="Times New Roman"/>
          <w:sz w:val="24"/>
        </w:rPr>
        <w:t xml:space="preserve"> kosmosetegevuseks kasutatav kosmoseobjekt kuulub taotlejale; </w:t>
      </w:r>
    </w:p>
    <w:p w14:paraId="28E3A94B" w14:textId="04F4ADA5" w:rsidR="00712BF7" w:rsidRPr="00113A99" w:rsidRDefault="00A2121F"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8</w:t>
      </w:r>
      <w:r w:rsidR="00712BF7" w:rsidRPr="530311D3">
        <w:rPr>
          <w:rFonts w:ascii="Times New Roman" w:eastAsiaTheme="majorEastAsia" w:hAnsi="Times New Roman" w:cs="Times New Roman"/>
          <w:sz w:val="24"/>
        </w:rPr>
        <w:t xml:space="preserve">) </w:t>
      </w:r>
      <w:r w:rsidR="00712BF7" w:rsidRPr="530311D3">
        <w:rPr>
          <w:rFonts w:ascii="Times New Roman" w:eastAsia="Calibri Light" w:hAnsi="Times New Roman" w:cs="Times New Roman"/>
          <w:sz w:val="24"/>
        </w:rPr>
        <w:t>juhul, kui planeeritava</w:t>
      </w:r>
      <w:r w:rsidR="00FC00E9" w:rsidRPr="530311D3">
        <w:rPr>
          <w:rFonts w:ascii="Times New Roman" w:eastAsia="Calibri Light" w:hAnsi="Times New Roman" w:cs="Times New Roman"/>
          <w:sz w:val="24"/>
        </w:rPr>
        <w:t>ks</w:t>
      </w:r>
      <w:r w:rsidR="00712BF7" w:rsidRPr="530311D3">
        <w:rPr>
          <w:rFonts w:ascii="Times New Roman" w:eastAsia="Calibri Light" w:hAnsi="Times New Roman" w:cs="Times New Roman"/>
          <w:sz w:val="24"/>
        </w:rPr>
        <w:t xml:space="preserve"> kosmosetegevuseks kasutatav kosmoseobjekt ei kuulu taotlejale, iga kosmoseobjekti omaniku </w:t>
      </w:r>
      <w:r w:rsidR="00712BF7" w:rsidRPr="530311D3">
        <w:rPr>
          <w:rFonts w:ascii="Times New Roman" w:eastAsiaTheme="majorEastAsia" w:hAnsi="Times New Roman" w:cs="Times New Roman"/>
          <w:sz w:val="24"/>
        </w:rPr>
        <w:t>nimi ja registrikood või ees- ja perekonnanimi</w:t>
      </w:r>
      <w:r w:rsidR="00FC00E9" w:rsidRPr="530311D3">
        <w:rPr>
          <w:rFonts w:ascii="Times New Roman" w:eastAsiaTheme="majorEastAsia" w:hAnsi="Times New Roman" w:cs="Times New Roman"/>
          <w:sz w:val="24"/>
        </w:rPr>
        <w:t>,</w:t>
      </w:r>
      <w:r w:rsidR="00712BF7" w:rsidRPr="530311D3">
        <w:rPr>
          <w:rFonts w:ascii="Times New Roman" w:eastAsiaTheme="majorEastAsia" w:hAnsi="Times New Roman" w:cs="Times New Roman"/>
          <w:sz w:val="24"/>
        </w:rPr>
        <w:t xml:space="preserve"> isikukood ja isikukoodi riik või isikukoodi puudumise korral sünniaeg, asukoha või elukoha aadress ja </w:t>
      </w:r>
      <w:r w:rsidR="00712BF7" w:rsidRPr="530311D3">
        <w:rPr>
          <w:rFonts w:ascii="Times New Roman" w:eastAsiaTheme="majorEastAsia" w:hAnsi="Times New Roman" w:cs="Times New Roman"/>
          <w:sz w:val="24"/>
        </w:rPr>
        <w:lastRenderedPageBreak/>
        <w:t xml:space="preserve">kontaktandmed ning </w:t>
      </w:r>
      <w:r w:rsidR="00712BF7" w:rsidRPr="530311D3">
        <w:rPr>
          <w:rFonts w:ascii="Times New Roman" w:eastAsia="Calibri Light" w:hAnsi="Times New Roman" w:cs="Times New Roman"/>
          <w:sz w:val="24"/>
        </w:rPr>
        <w:t xml:space="preserve">iga kosmoseobjekti </w:t>
      </w:r>
      <w:r w:rsidR="00712BF7" w:rsidRPr="530311D3">
        <w:rPr>
          <w:rFonts w:ascii="Times New Roman" w:eastAsiaTheme="majorEastAsia" w:hAnsi="Times New Roman" w:cs="Times New Roman"/>
          <w:sz w:val="24"/>
        </w:rPr>
        <w:t xml:space="preserve">omaniku </w:t>
      </w:r>
      <w:r w:rsidR="00FC00E9" w:rsidRPr="530311D3">
        <w:rPr>
          <w:rFonts w:ascii="Times New Roman" w:eastAsiaTheme="majorEastAsia" w:hAnsi="Times New Roman" w:cs="Times New Roman"/>
          <w:sz w:val="24"/>
        </w:rPr>
        <w:t xml:space="preserve">kohta </w:t>
      </w:r>
      <w:r w:rsidR="000E3D13" w:rsidRPr="530311D3">
        <w:rPr>
          <w:rFonts w:ascii="Times New Roman" w:eastAsiaTheme="majorEastAsia" w:hAnsi="Times New Roman" w:cs="Times New Roman"/>
          <w:sz w:val="24"/>
        </w:rPr>
        <w:t xml:space="preserve">käesoleva seaduse § 12 lõikes 3 sätestatud usaldusväärsust välistavate asjaolude mitteesinemist </w:t>
      </w:r>
      <w:r w:rsidR="00712BF7" w:rsidRPr="530311D3">
        <w:rPr>
          <w:rFonts w:ascii="Times New Roman" w:eastAsiaTheme="majorEastAsia" w:hAnsi="Times New Roman" w:cs="Times New Roman"/>
          <w:sz w:val="24"/>
        </w:rPr>
        <w:t>kinnitavad dokumendid;</w:t>
      </w:r>
    </w:p>
    <w:p w14:paraId="40E2709F" w14:textId="4B96CE20" w:rsidR="00712BF7" w:rsidRPr="00113A99" w:rsidRDefault="00A2121F"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9</w:t>
      </w:r>
      <w:r w:rsidR="00712BF7" w:rsidRPr="530311D3">
        <w:rPr>
          <w:rFonts w:ascii="Times New Roman" w:eastAsiaTheme="majorEastAsia" w:hAnsi="Times New Roman" w:cs="Times New Roman"/>
          <w:sz w:val="24"/>
        </w:rPr>
        <w:t xml:space="preserve">) </w:t>
      </w:r>
      <w:r w:rsidR="00712BF7" w:rsidRPr="530311D3">
        <w:rPr>
          <w:rFonts w:ascii="Times New Roman" w:eastAsia="Calibri Light" w:hAnsi="Times New Roman" w:cs="Times New Roman"/>
          <w:sz w:val="24"/>
        </w:rPr>
        <w:t>juhul, kui planeeritava</w:t>
      </w:r>
      <w:r w:rsidR="00FC00E9" w:rsidRPr="530311D3">
        <w:rPr>
          <w:rFonts w:ascii="Times New Roman" w:eastAsia="Calibri Light" w:hAnsi="Times New Roman" w:cs="Times New Roman"/>
          <w:sz w:val="24"/>
        </w:rPr>
        <w:t>ks</w:t>
      </w:r>
      <w:r w:rsidR="00712BF7" w:rsidRPr="530311D3">
        <w:rPr>
          <w:rFonts w:ascii="Times New Roman" w:eastAsia="Calibri Light" w:hAnsi="Times New Roman" w:cs="Times New Roman"/>
          <w:sz w:val="24"/>
        </w:rPr>
        <w:t xml:space="preserve"> kosmosetegevuseks kasutatav kosmoseobjekt ei kuulu taotlejale, andmed, dokumendid ja lepingud selle kohta, millisel õiguslikul alusel taotleja kosmoseobjekti valdab ja kasutab või vallata ja kasutada kavatseb;</w:t>
      </w:r>
    </w:p>
    <w:p w14:paraId="4A075D73" w14:textId="20411FE3" w:rsidR="00712BF7" w:rsidRPr="00113A99" w:rsidRDefault="00712BF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1</w:t>
      </w:r>
      <w:r w:rsidR="00A2121F" w:rsidRPr="530311D3">
        <w:rPr>
          <w:rFonts w:ascii="Times New Roman" w:eastAsiaTheme="majorEastAsia" w:hAnsi="Times New Roman" w:cs="Times New Roman"/>
          <w:sz w:val="24"/>
        </w:rPr>
        <w:t>0</w:t>
      </w:r>
      <w:r w:rsidRPr="530311D3">
        <w:rPr>
          <w:rFonts w:ascii="Times New Roman" w:eastAsiaTheme="majorEastAsia" w:hAnsi="Times New Roman" w:cs="Times New Roman"/>
          <w:sz w:val="24"/>
        </w:rPr>
        <w:t xml:space="preserve">) </w:t>
      </w:r>
      <w:r w:rsidRPr="530311D3">
        <w:rPr>
          <w:rFonts w:ascii="Times New Roman" w:eastAsia="Calibri Light" w:hAnsi="Times New Roman" w:cs="Times New Roman"/>
          <w:sz w:val="24"/>
        </w:rPr>
        <w:t>juhul, kui planeeritava</w:t>
      </w:r>
      <w:r w:rsidR="00FC00E9" w:rsidRPr="530311D3">
        <w:rPr>
          <w:rFonts w:ascii="Times New Roman" w:eastAsia="Calibri Light" w:hAnsi="Times New Roman" w:cs="Times New Roman"/>
          <w:sz w:val="24"/>
        </w:rPr>
        <w:t>ks</w:t>
      </w:r>
      <w:r w:rsidRPr="530311D3">
        <w:rPr>
          <w:rFonts w:ascii="Times New Roman" w:eastAsia="Calibri Light" w:hAnsi="Times New Roman" w:cs="Times New Roman"/>
          <w:sz w:val="24"/>
        </w:rPr>
        <w:t xml:space="preserve"> kosmosetegevuseks kasutatav kosmoseobjekt ei kuulu taotlejale, </w:t>
      </w:r>
      <w:r w:rsidRPr="530311D3">
        <w:rPr>
          <w:rFonts w:ascii="Times New Roman" w:eastAsiaTheme="majorEastAsia" w:hAnsi="Times New Roman" w:cs="Times New Roman"/>
          <w:sz w:val="24"/>
        </w:rPr>
        <w:t xml:space="preserve">äriühingust kosmoseobjekti omaniku tegeliku kasusaaja nimi, isikukood ja isikukoodi riik, isikukoodi puudumise korral sünniaeg ja </w:t>
      </w:r>
      <w:r w:rsidR="00FC00E9" w:rsidRPr="530311D3">
        <w:rPr>
          <w:rFonts w:ascii="Times New Roman" w:eastAsiaTheme="majorEastAsia" w:hAnsi="Times New Roman" w:cs="Times New Roman"/>
          <w:sz w:val="24"/>
        </w:rPr>
        <w:t>-</w:t>
      </w:r>
      <w:r w:rsidRPr="530311D3">
        <w:rPr>
          <w:rFonts w:ascii="Times New Roman" w:eastAsiaTheme="majorEastAsia" w:hAnsi="Times New Roman" w:cs="Times New Roman"/>
          <w:sz w:val="24"/>
        </w:rPr>
        <w:t>koht ning elukohariik</w:t>
      </w:r>
      <w:r w:rsidR="00B77F36" w:rsidRPr="530311D3">
        <w:rPr>
          <w:rFonts w:ascii="Times New Roman" w:eastAsiaTheme="majorEastAsia" w:hAnsi="Times New Roman" w:cs="Times New Roman"/>
          <w:sz w:val="24"/>
        </w:rPr>
        <w:t xml:space="preserve"> </w:t>
      </w:r>
      <w:r w:rsidR="004A1B23" w:rsidRPr="530311D3">
        <w:rPr>
          <w:rFonts w:ascii="Times New Roman" w:eastAsiaTheme="majorEastAsia" w:hAnsi="Times New Roman" w:cs="Times New Roman"/>
          <w:sz w:val="24"/>
        </w:rPr>
        <w:t>ning iga</w:t>
      </w:r>
      <w:r w:rsidR="00B77F36" w:rsidRPr="530311D3">
        <w:rPr>
          <w:rFonts w:ascii="Times New Roman" w:eastAsiaTheme="majorEastAsia" w:hAnsi="Times New Roman" w:cs="Times New Roman"/>
          <w:sz w:val="24"/>
        </w:rPr>
        <w:t xml:space="preserve"> </w:t>
      </w:r>
      <w:r w:rsidR="001D260B" w:rsidRPr="530311D3">
        <w:rPr>
          <w:rFonts w:ascii="Times New Roman" w:eastAsiaTheme="majorEastAsia" w:hAnsi="Times New Roman" w:cs="Times New Roman"/>
          <w:sz w:val="24"/>
        </w:rPr>
        <w:t>tegeliku kasusaaja</w:t>
      </w:r>
      <w:r w:rsidR="00182700" w:rsidRPr="530311D3">
        <w:rPr>
          <w:rFonts w:ascii="Times New Roman" w:eastAsiaTheme="majorEastAsia" w:hAnsi="Times New Roman" w:cs="Times New Roman"/>
          <w:sz w:val="24"/>
        </w:rPr>
        <w:t xml:space="preserve"> </w:t>
      </w:r>
      <w:r w:rsidR="00FC00E9" w:rsidRPr="530311D3">
        <w:rPr>
          <w:rFonts w:ascii="Times New Roman" w:eastAsiaTheme="majorEastAsia" w:hAnsi="Times New Roman" w:cs="Times New Roman"/>
          <w:sz w:val="24"/>
        </w:rPr>
        <w:t xml:space="preserve">kohta </w:t>
      </w:r>
      <w:r w:rsidR="00182700" w:rsidRPr="530311D3">
        <w:rPr>
          <w:rFonts w:ascii="Times New Roman" w:eastAsiaTheme="majorEastAsia" w:hAnsi="Times New Roman" w:cs="Times New Roman"/>
          <w:sz w:val="24"/>
        </w:rPr>
        <w:t>käesoleva seaduse § 12 lõikes 3 sätestatud usaldusväärsust välistavate asjaolude mitteesinemist</w:t>
      </w:r>
      <w:r w:rsidR="001D260B" w:rsidRPr="530311D3">
        <w:rPr>
          <w:rFonts w:ascii="Times New Roman" w:eastAsiaTheme="majorEastAsia" w:hAnsi="Times New Roman" w:cs="Times New Roman"/>
          <w:sz w:val="24"/>
        </w:rPr>
        <w:t xml:space="preserve"> </w:t>
      </w:r>
      <w:r w:rsidR="00182700" w:rsidRPr="530311D3">
        <w:rPr>
          <w:rFonts w:ascii="Times New Roman" w:eastAsiaTheme="majorEastAsia" w:hAnsi="Times New Roman" w:cs="Times New Roman"/>
          <w:sz w:val="24"/>
        </w:rPr>
        <w:t xml:space="preserve">kinnitavad </w:t>
      </w:r>
      <w:r w:rsidR="000D596E" w:rsidRPr="530311D3">
        <w:rPr>
          <w:rFonts w:ascii="Times New Roman" w:eastAsiaTheme="majorEastAsia" w:hAnsi="Times New Roman" w:cs="Times New Roman"/>
          <w:sz w:val="24"/>
        </w:rPr>
        <w:t>dokumendid</w:t>
      </w:r>
      <w:r w:rsidRPr="530311D3">
        <w:rPr>
          <w:rFonts w:ascii="Times New Roman" w:eastAsiaTheme="majorEastAsia" w:hAnsi="Times New Roman" w:cs="Times New Roman"/>
          <w:sz w:val="24"/>
        </w:rPr>
        <w:t>;</w:t>
      </w:r>
    </w:p>
    <w:p w14:paraId="1798EEE1" w14:textId="07CFE87B" w:rsidR="00712BF7" w:rsidRPr="00AB4F39" w:rsidRDefault="00712BF7"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1</w:t>
      </w:r>
      <w:r w:rsidR="00A2121F" w:rsidRPr="530311D3">
        <w:rPr>
          <w:rFonts w:ascii="Times New Roman" w:eastAsia="Calibri Light" w:hAnsi="Times New Roman" w:cs="Times New Roman"/>
          <w:sz w:val="24"/>
        </w:rPr>
        <w:t>1</w:t>
      </w:r>
      <w:r w:rsidRPr="530311D3">
        <w:rPr>
          <w:rFonts w:ascii="Times New Roman" w:eastAsia="Calibri Light" w:hAnsi="Times New Roman" w:cs="Times New Roman"/>
          <w:sz w:val="24"/>
        </w:rPr>
        <w:t>) juhul, kui planeeritava</w:t>
      </w:r>
      <w:r w:rsidR="00FC00E9" w:rsidRPr="530311D3">
        <w:rPr>
          <w:rFonts w:ascii="Times New Roman" w:eastAsia="Calibri Light" w:hAnsi="Times New Roman" w:cs="Times New Roman"/>
          <w:sz w:val="24"/>
        </w:rPr>
        <w:t>ks</w:t>
      </w:r>
      <w:r w:rsidRPr="530311D3">
        <w:rPr>
          <w:rFonts w:ascii="Times New Roman" w:eastAsia="Calibri Light" w:hAnsi="Times New Roman" w:cs="Times New Roman"/>
          <w:sz w:val="24"/>
        </w:rPr>
        <w:t xml:space="preserve"> kosmosetegevuseks kasutatav kosmoseobjekt ei kuulu taotlejale, planeeritava</w:t>
      </w:r>
      <w:r w:rsidR="00FC00E9" w:rsidRPr="530311D3">
        <w:rPr>
          <w:rFonts w:ascii="Times New Roman" w:eastAsia="Calibri Light" w:hAnsi="Times New Roman" w:cs="Times New Roman"/>
          <w:sz w:val="24"/>
        </w:rPr>
        <w:t>ks</w:t>
      </w:r>
      <w:r w:rsidRPr="530311D3">
        <w:rPr>
          <w:rFonts w:ascii="Times New Roman" w:eastAsia="Calibri Light" w:hAnsi="Times New Roman" w:cs="Times New Roman"/>
          <w:sz w:val="24"/>
        </w:rPr>
        <w:t xml:space="preserve"> kosmosetegevuseks kasutatava kosmoseobjekti omaniku kirjalik nõusolek objekti kasutamiseks planeeritava</w:t>
      </w:r>
      <w:r w:rsidR="00FC00E9" w:rsidRPr="530311D3">
        <w:rPr>
          <w:rFonts w:ascii="Times New Roman" w:eastAsia="Calibri Light" w:hAnsi="Times New Roman" w:cs="Times New Roman"/>
          <w:sz w:val="24"/>
        </w:rPr>
        <w:t>ks</w:t>
      </w:r>
      <w:r w:rsidRPr="530311D3">
        <w:rPr>
          <w:rFonts w:ascii="Times New Roman" w:eastAsia="Calibri Light" w:hAnsi="Times New Roman" w:cs="Times New Roman"/>
          <w:sz w:val="24"/>
        </w:rPr>
        <w:t xml:space="preserve"> kosmosetegevuseks; </w:t>
      </w:r>
    </w:p>
    <w:p w14:paraId="7BFEB397" w14:textId="0BE9D2A0" w:rsidR="00AB4F39" w:rsidRDefault="00712BF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1</w:t>
      </w:r>
      <w:r w:rsidR="00A2121F" w:rsidRPr="530311D3">
        <w:rPr>
          <w:rFonts w:ascii="Times New Roman" w:eastAsiaTheme="majorEastAsia" w:hAnsi="Times New Roman" w:cs="Times New Roman"/>
          <w:sz w:val="24"/>
        </w:rPr>
        <w:t>2</w:t>
      </w:r>
      <w:r w:rsidRPr="530311D3">
        <w:rPr>
          <w:rFonts w:ascii="Times New Roman" w:eastAsiaTheme="majorEastAsia" w:hAnsi="Times New Roman" w:cs="Times New Roman"/>
          <w:sz w:val="24"/>
        </w:rPr>
        <w:t xml:space="preserve">) </w:t>
      </w:r>
      <w:r w:rsidR="00AB4F39" w:rsidRPr="530311D3">
        <w:rPr>
          <w:rFonts w:ascii="Times New Roman" w:eastAsiaTheme="majorEastAsia" w:hAnsi="Times New Roman" w:cs="Times New Roman"/>
          <w:sz w:val="24"/>
        </w:rPr>
        <w:t xml:space="preserve">kosmoseobjekti valmistamisega seotud isiku nimi ja registrikood või ees- ja perekonnanimi ja isikukood ning isikukoodi riik või isikukoodi puudumise korral sünniaeg, asukoha- või elukohariik ja isiku </w:t>
      </w:r>
      <w:r w:rsidR="00FC00E9" w:rsidRPr="530311D3">
        <w:rPr>
          <w:rFonts w:ascii="Times New Roman" w:eastAsiaTheme="majorEastAsia" w:hAnsi="Times New Roman" w:cs="Times New Roman"/>
          <w:sz w:val="24"/>
        </w:rPr>
        <w:t xml:space="preserve">kohta </w:t>
      </w:r>
      <w:r w:rsidR="00AB4F39" w:rsidRPr="530311D3">
        <w:rPr>
          <w:rFonts w:ascii="Times New Roman" w:eastAsiaTheme="majorEastAsia" w:hAnsi="Times New Roman" w:cs="Times New Roman"/>
          <w:sz w:val="24"/>
        </w:rPr>
        <w:t>käesoleva seaduse § 12 lõikes 3 sätestatud usaldusväärsust välistavate asjaolude mitteesinemist kinnitavad dokumendid</w:t>
      </w:r>
      <w:r w:rsidR="00B74B38" w:rsidRPr="530311D3">
        <w:rPr>
          <w:rFonts w:ascii="Times New Roman" w:eastAsiaTheme="majorEastAsia" w:hAnsi="Times New Roman" w:cs="Times New Roman"/>
          <w:sz w:val="24"/>
        </w:rPr>
        <w:t xml:space="preserve">. </w:t>
      </w:r>
    </w:p>
    <w:p w14:paraId="4FC385E0" w14:textId="77777777" w:rsidR="00416AA5" w:rsidRPr="0058162D" w:rsidRDefault="00416AA5" w:rsidP="530311D3">
      <w:pPr>
        <w:spacing w:after="0" w:line="240" w:lineRule="auto"/>
        <w:jc w:val="both"/>
        <w:rPr>
          <w:rFonts w:ascii="Times New Roman" w:eastAsiaTheme="majorEastAsia" w:hAnsi="Times New Roman" w:cs="Times New Roman"/>
          <w:sz w:val="24"/>
        </w:rPr>
      </w:pPr>
    </w:p>
    <w:p w14:paraId="68B1477D" w14:textId="75D8833A" w:rsidR="002E5350" w:rsidRPr="004B4F73" w:rsidRDefault="002E5350"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w:t>
      </w:r>
      <w:r w:rsidR="00231BDD" w:rsidRPr="530311D3">
        <w:rPr>
          <w:rFonts w:ascii="Times New Roman" w:eastAsiaTheme="majorEastAsia" w:hAnsi="Times New Roman" w:cs="Times New Roman"/>
          <w:sz w:val="24"/>
        </w:rPr>
        <w:t>2</w:t>
      </w:r>
      <w:r w:rsidRPr="530311D3">
        <w:rPr>
          <w:rFonts w:ascii="Times New Roman" w:eastAsiaTheme="majorEastAsia" w:hAnsi="Times New Roman" w:cs="Times New Roman"/>
          <w:sz w:val="24"/>
        </w:rPr>
        <w:t xml:space="preserve">) Käesoleva paragrahvi lõikes </w:t>
      </w:r>
      <w:r w:rsidR="009D1922" w:rsidRPr="530311D3">
        <w:rPr>
          <w:rFonts w:ascii="Times New Roman" w:eastAsiaTheme="majorEastAsia" w:hAnsi="Times New Roman" w:cs="Times New Roman"/>
          <w:sz w:val="24"/>
        </w:rPr>
        <w:t>1</w:t>
      </w:r>
      <w:r w:rsidR="007D7784" w:rsidRPr="530311D3">
        <w:rPr>
          <w:rFonts w:ascii="Times New Roman" w:eastAsiaTheme="majorEastAsia" w:hAnsi="Times New Roman" w:cs="Times New Roman"/>
          <w:sz w:val="24"/>
        </w:rPr>
        <w:t xml:space="preserve"> ja käesoleva </w:t>
      </w:r>
      <w:r w:rsidR="0087776F" w:rsidRPr="530311D3">
        <w:rPr>
          <w:rFonts w:ascii="Times New Roman" w:eastAsiaTheme="majorEastAsia" w:hAnsi="Times New Roman" w:cs="Times New Roman"/>
          <w:sz w:val="24"/>
        </w:rPr>
        <w:t>seaduse §-s 1</w:t>
      </w:r>
      <w:r w:rsidR="009D1922" w:rsidRPr="530311D3">
        <w:rPr>
          <w:rFonts w:ascii="Times New Roman" w:eastAsiaTheme="majorEastAsia" w:hAnsi="Times New Roman" w:cs="Times New Roman"/>
          <w:sz w:val="24"/>
        </w:rPr>
        <w:t xml:space="preserve">6 </w:t>
      </w:r>
      <w:del w:id="99" w:author="Kärt Voor" w:date="2024-10-11T14:59:00Z">
        <w:r w:rsidRPr="530311D3" w:rsidDel="00BF002C">
          <w:rPr>
            <w:rFonts w:ascii="Times New Roman" w:eastAsiaTheme="majorEastAsia" w:hAnsi="Times New Roman" w:cs="Times New Roman"/>
            <w:sz w:val="24"/>
          </w:rPr>
          <w:delText xml:space="preserve">sätestatud </w:delText>
        </w:r>
      </w:del>
      <w:ins w:id="100" w:author="Kärt Voor" w:date="2024-10-11T14:59:00Z">
        <w:r w:rsidR="00BF002C">
          <w:rPr>
            <w:rFonts w:ascii="Times New Roman" w:eastAsiaTheme="majorEastAsia" w:hAnsi="Times New Roman" w:cs="Times New Roman"/>
            <w:sz w:val="24"/>
          </w:rPr>
          <w:t>nimetatud</w:t>
        </w:r>
        <w:r w:rsidR="00BF002C" w:rsidRPr="530311D3">
          <w:rPr>
            <w:rFonts w:ascii="Times New Roman" w:eastAsiaTheme="majorEastAsia" w:hAnsi="Times New Roman" w:cs="Times New Roman"/>
            <w:sz w:val="24"/>
          </w:rPr>
          <w:t xml:space="preserve"> </w:t>
        </w:r>
      </w:ins>
      <w:r w:rsidRPr="530311D3">
        <w:rPr>
          <w:rFonts w:ascii="Times New Roman" w:eastAsiaTheme="majorEastAsia" w:hAnsi="Times New Roman" w:cs="Times New Roman"/>
          <w:sz w:val="24"/>
        </w:rPr>
        <w:t xml:space="preserve">kosmosetegevusloa taotleja esitatud andmed </w:t>
      </w:r>
      <w:commentRangeStart w:id="101"/>
      <w:r w:rsidRPr="530311D3">
        <w:rPr>
          <w:rFonts w:ascii="Times New Roman" w:eastAsiaTheme="majorEastAsia" w:hAnsi="Times New Roman" w:cs="Times New Roman"/>
          <w:sz w:val="24"/>
        </w:rPr>
        <w:t>peavad olema täielikud</w:t>
      </w:r>
      <w:r w:rsidR="00863480" w:rsidRPr="530311D3">
        <w:rPr>
          <w:rFonts w:ascii="Times New Roman" w:eastAsiaTheme="majorEastAsia" w:hAnsi="Times New Roman" w:cs="Times New Roman"/>
          <w:sz w:val="24"/>
        </w:rPr>
        <w:t xml:space="preserve"> ja </w:t>
      </w:r>
      <w:r w:rsidRPr="530311D3">
        <w:rPr>
          <w:rFonts w:ascii="Times New Roman" w:eastAsiaTheme="majorEastAsia" w:hAnsi="Times New Roman" w:cs="Times New Roman"/>
          <w:sz w:val="24"/>
        </w:rPr>
        <w:t xml:space="preserve">asjakohased </w:t>
      </w:r>
      <w:r w:rsidR="00863480" w:rsidRPr="530311D3">
        <w:rPr>
          <w:rFonts w:ascii="Times New Roman" w:eastAsiaTheme="majorEastAsia" w:hAnsi="Times New Roman" w:cs="Times New Roman"/>
          <w:sz w:val="24"/>
        </w:rPr>
        <w:t>ning</w:t>
      </w:r>
      <w:r w:rsidRPr="530311D3">
        <w:rPr>
          <w:rFonts w:ascii="Times New Roman" w:eastAsiaTheme="majorEastAsia" w:hAnsi="Times New Roman" w:cs="Times New Roman"/>
          <w:sz w:val="24"/>
        </w:rPr>
        <w:t xml:space="preserve"> vastama taotletud kosmosetegevusele </w:t>
      </w:r>
      <w:commentRangeEnd w:id="101"/>
      <w:r w:rsidR="00BF002C">
        <w:rPr>
          <w:rStyle w:val="Kommentaariviide"/>
        </w:rPr>
        <w:commentReference w:id="101"/>
      </w:r>
      <w:r w:rsidRPr="530311D3">
        <w:rPr>
          <w:rFonts w:ascii="Times New Roman" w:eastAsiaTheme="majorEastAsia" w:hAnsi="Times New Roman" w:cs="Times New Roman"/>
          <w:sz w:val="24"/>
        </w:rPr>
        <w:t xml:space="preserve">omaste riskide laadile, ulatusele ja keerukusele. </w:t>
      </w:r>
      <w:r w:rsidR="00863480" w:rsidRPr="530311D3">
        <w:rPr>
          <w:rFonts w:ascii="Times New Roman" w:eastAsiaTheme="majorEastAsia" w:hAnsi="Times New Roman" w:cs="Times New Roman"/>
          <w:sz w:val="24"/>
        </w:rPr>
        <w:t xml:space="preserve">Eelnimetatut </w:t>
      </w:r>
      <w:r w:rsidRPr="530311D3">
        <w:rPr>
          <w:rFonts w:ascii="Times New Roman" w:eastAsiaTheme="majorEastAsia" w:hAnsi="Times New Roman" w:cs="Times New Roman"/>
          <w:sz w:val="24"/>
        </w:rPr>
        <w:t>hinnatakse ainult selle kosmosetegevuse jaoks, milleks kosmosetegevusluba taotletakse.</w:t>
      </w:r>
    </w:p>
    <w:p w14:paraId="13C6CDE4" w14:textId="77777777" w:rsidR="004B4F73" w:rsidRPr="004B4F73" w:rsidRDefault="004B4F73" w:rsidP="530311D3">
      <w:pPr>
        <w:spacing w:after="0" w:line="240" w:lineRule="auto"/>
        <w:jc w:val="both"/>
        <w:rPr>
          <w:rFonts w:ascii="Times New Roman" w:eastAsiaTheme="majorEastAsia" w:hAnsi="Times New Roman" w:cs="Times New Roman"/>
          <w:sz w:val="24"/>
        </w:rPr>
      </w:pPr>
    </w:p>
    <w:p w14:paraId="69183FFC" w14:textId="5B990ED7" w:rsidR="002F6938" w:rsidRPr="00840081" w:rsidRDefault="004B4F73" w:rsidP="530311D3">
      <w:pPr>
        <w:spacing w:after="0" w:line="240" w:lineRule="auto"/>
        <w:jc w:val="both"/>
        <w:rPr>
          <w:rFonts w:ascii="Times New Roman" w:eastAsiaTheme="majorEastAsia" w:hAnsi="Times New Roman" w:cs="Times New Roman"/>
        </w:rPr>
      </w:pPr>
      <w:r w:rsidRPr="530311D3">
        <w:rPr>
          <w:rFonts w:ascii="Times New Roman" w:eastAsiaTheme="majorEastAsia" w:hAnsi="Times New Roman" w:cs="Times New Roman"/>
          <w:sz w:val="24"/>
        </w:rPr>
        <w:t>(</w:t>
      </w:r>
      <w:r w:rsidR="00231BDD" w:rsidRPr="530311D3">
        <w:rPr>
          <w:rFonts w:ascii="Times New Roman" w:eastAsiaTheme="majorEastAsia" w:hAnsi="Times New Roman" w:cs="Times New Roman"/>
          <w:sz w:val="24"/>
        </w:rPr>
        <w:t>3</w:t>
      </w:r>
      <w:r w:rsidRPr="530311D3">
        <w:rPr>
          <w:rFonts w:ascii="Times New Roman" w:eastAsiaTheme="majorEastAsia" w:hAnsi="Times New Roman" w:cs="Times New Roman"/>
          <w:sz w:val="24"/>
        </w:rPr>
        <w:t xml:space="preserve">) </w:t>
      </w:r>
      <w:r w:rsidR="002F6938" w:rsidRPr="530311D3">
        <w:rPr>
          <w:rFonts w:ascii="Times New Roman" w:eastAsiaTheme="majorEastAsia" w:hAnsi="Times New Roman" w:cs="Times New Roman"/>
          <w:sz w:val="24"/>
        </w:rPr>
        <w:t>Täpsustatud nõuded käesolevas paragrahvis ja käesoleva seaduse §-s 1</w:t>
      </w:r>
      <w:r w:rsidR="009D1922" w:rsidRPr="530311D3">
        <w:rPr>
          <w:rFonts w:ascii="Times New Roman" w:eastAsiaTheme="majorEastAsia" w:hAnsi="Times New Roman" w:cs="Times New Roman"/>
          <w:sz w:val="24"/>
        </w:rPr>
        <w:t>6</w:t>
      </w:r>
      <w:r w:rsidR="00E032EB" w:rsidRPr="530311D3">
        <w:rPr>
          <w:rFonts w:ascii="Times New Roman" w:eastAsiaTheme="majorEastAsia" w:hAnsi="Times New Roman" w:cs="Times New Roman"/>
          <w:sz w:val="24"/>
        </w:rPr>
        <w:t xml:space="preserve"> </w:t>
      </w:r>
      <w:r w:rsidR="002F6938" w:rsidRPr="530311D3">
        <w:rPr>
          <w:rFonts w:ascii="Times New Roman" w:eastAsiaTheme="majorEastAsia" w:hAnsi="Times New Roman" w:cs="Times New Roman"/>
          <w:sz w:val="24"/>
        </w:rPr>
        <w:t xml:space="preserve">nimetatud pädevale asutusele </w:t>
      </w:r>
      <w:commentRangeStart w:id="102"/>
      <w:r w:rsidR="002F6938" w:rsidRPr="530311D3">
        <w:rPr>
          <w:rFonts w:ascii="Times New Roman" w:eastAsiaTheme="majorEastAsia" w:hAnsi="Times New Roman" w:cs="Times New Roman"/>
          <w:sz w:val="24"/>
        </w:rPr>
        <w:t xml:space="preserve">esitatavates andmetes ja dokumentides </w:t>
      </w:r>
      <w:commentRangeEnd w:id="102"/>
      <w:r w:rsidR="001008C9">
        <w:rPr>
          <w:rStyle w:val="Kommentaariviide"/>
        </w:rPr>
        <w:commentReference w:id="102"/>
      </w:r>
      <w:r w:rsidR="002F6938" w:rsidRPr="530311D3">
        <w:rPr>
          <w:rFonts w:ascii="Times New Roman" w:eastAsiaTheme="majorEastAsia" w:hAnsi="Times New Roman" w:cs="Times New Roman"/>
          <w:sz w:val="24"/>
        </w:rPr>
        <w:t>võib valdkonna eest vastutav minister kehtestada määrusega.</w:t>
      </w:r>
    </w:p>
    <w:p w14:paraId="54624D8A" w14:textId="77777777" w:rsidR="003B0B2D" w:rsidRPr="004B4F73" w:rsidRDefault="003B0B2D" w:rsidP="00712DA9">
      <w:pPr>
        <w:spacing w:after="0" w:line="240" w:lineRule="auto"/>
        <w:rPr>
          <w:rFonts w:ascii="Times New Roman" w:hAnsi="Times New Roman" w:cs="Times New Roman"/>
          <w:sz w:val="24"/>
        </w:rPr>
      </w:pPr>
    </w:p>
    <w:p w14:paraId="05EEB2ED" w14:textId="1D64A7E1" w:rsidR="003B0B2D" w:rsidRPr="005425AA" w:rsidRDefault="00613F9F" w:rsidP="530311D3">
      <w:pPr>
        <w:spacing w:after="0" w:line="240" w:lineRule="auto"/>
        <w:rPr>
          <w:rFonts w:ascii="Times New Roman" w:eastAsiaTheme="majorEastAsia" w:hAnsi="Times New Roman" w:cs="Times New Roman"/>
          <w:b/>
          <w:bCs/>
          <w:sz w:val="24"/>
        </w:rPr>
      </w:pPr>
      <w:commentRangeStart w:id="103"/>
      <w:commentRangeStart w:id="104"/>
      <w:r w:rsidRPr="00A83FC9">
        <w:rPr>
          <w:rFonts w:ascii="Times New Roman" w:hAnsi="Times New Roman" w:cs="Times New Roman"/>
          <w:b/>
          <w:bCs/>
          <w:color w:val="000000"/>
          <w:sz w:val="24"/>
          <w:bdr w:val="none" w:sz="0" w:space="0" w:color="auto" w:frame="1"/>
        </w:rPr>
        <w:t>§ 1</w:t>
      </w:r>
      <w:r w:rsidR="009D1922" w:rsidRPr="00A83FC9">
        <w:rPr>
          <w:rFonts w:ascii="Times New Roman" w:hAnsi="Times New Roman" w:cs="Times New Roman"/>
          <w:b/>
          <w:bCs/>
          <w:color w:val="000000"/>
          <w:sz w:val="24"/>
          <w:bdr w:val="none" w:sz="0" w:space="0" w:color="auto" w:frame="1"/>
        </w:rPr>
        <w:t>6</w:t>
      </w:r>
      <w:r w:rsidRPr="00A83FC9">
        <w:rPr>
          <w:rFonts w:ascii="Times New Roman" w:hAnsi="Times New Roman" w:cs="Times New Roman"/>
          <w:b/>
          <w:bCs/>
          <w:color w:val="000000"/>
          <w:sz w:val="24"/>
          <w:bdr w:val="none" w:sz="0" w:space="0" w:color="auto" w:frame="1"/>
        </w:rPr>
        <w:t xml:space="preserve">. </w:t>
      </w:r>
      <w:r w:rsidR="0070786E" w:rsidRPr="00A83FC9">
        <w:rPr>
          <w:rFonts w:ascii="Times New Roman" w:eastAsiaTheme="majorEastAsia" w:hAnsi="Times New Roman" w:cs="Times New Roman"/>
          <w:b/>
          <w:bCs/>
          <w:sz w:val="24"/>
        </w:rPr>
        <w:t>Lisa</w:t>
      </w:r>
      <w:r w:rsidR="005425AA" w:rsidRPr="00A83FC9">
        <w:rPr>
          <w:rFonts w:ascii="Times New Roman" w:eastAsiaTheme="majorEastAsia" w:hAnsi="Times New Roman" w:cs="Times New Roman"/>
          <w:b/>
          <w:bCs/>
          <w:sz w:val="24"/>
        </w:rPr>
        <w:t>nõuded juriidilisest isikust kosmosetegevusloa taotlejale</w:t>
      </w:r>
      <w:r w:rsidR="005425AA" w:rsidRPr="530311D3">
        <w:rPr>
          <w:rFonts w:ascii="Times New Roman" w:eastAsiaTheme="majorEastAsia" w:hAnsi="Times New Roman" w:cs="Times New Roman"/>
          <w:b/>
          <w:bCs/>
          <w:sz w:val="24"/>
        </w:rPr>
        <w:t xml:space="preserve"> </w:t>
      </w:r>
      <w:commentRangeEnd w:id="103"/>
      <w:r w:rsidR="00A83FC9">
        <w:rPr>
          <w:rStyle w:val="Kommentaariviide"/>
        </w:rPr>
        <w:commentReference w:id="103"/>
      </w:r>
      <w:commentRangeEnd w:id="104"/>
      <w:r w:rsidR="00710DDD">
        <w:rPr>
          <w:rStyle w:val="Kommentaariviide"/>
        </w:rPr>
        <w:commentReference w:id="104"/>
      </w:r>
    </w:p>
    <w:p w14:paraId="0150D991" w14:textId="77777777" w:rsidR="005425AA" w:rsidRPr="003D31C4" w:rsidRDefault="005425AA" w:rsidP="00712DA9">
      <w:pPr>
        <w:spacing w:after="0" w:line="240" w:lineRule="auto"/>
        <w:rPr>
          <w:rFonts w:ascii="Times New Roman" w:eastAsiaTheme="majorEastAsia" w:hAnsi="Times New Roman" w:cs="Times New Roman"/>
          <w:sz w:val="24"/>
        </w:rPr>
      </w:pPr>
    </w:p>
    <w:p w14:paraId="194FC37F" w14:textId="30ED0581" w:rsidR="005452E4" w:rsidRPr="00191763" w:rsidRDefault="006912AD"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(1) </w:t>
      </w:r>
      <w:r w:rsidR="005452E4" w:rsidRPr="530311D3">
        <w:rPr>
          <w:rFonts w:ascii="Times New Roman" w:eastAsiaTheme="majorEastAsia" w:hAnsi="Times New Roman" w:cs="Times New Roman"/>
          <w:sz w:val="24"/>
        </w:rPr>
        <w:t xml:space="preserve">Juriidilisest isikust taotleja lisab kosmosetegevusloa taotlusele lisaks käesoleva </w:t>
      </w:r>
      <w:r w:rsidR="005425AA" w:rsidRPr="530311D3">
        <w:rPr>
          <w:rFonts w:ascii="Times New Roman" w:eastAsiaTheme="majorEastAsia" w:hAnsi="Times New Roman" w:cs="Times New Roman"/>
          <w:sz w:val="24"/>
        </w:rPr>
        <w:t>seaduse</w:t>
      </w:r>
      <w:r w:rsidR="0050391D" w:rsidRPr="530311D3">
        <w:rPr>
          <w:rFonts w:ascii="Times New Roman" w:eastAsiaTheme="majorEastAsia" w:hAnsi="Times New Roman" w:cs="Times New Roman"/>
          <w:sz w:val="24"/>
        </w:rPr>
        <w:t xml:space="preserve"> </w:t>
      </w:r>
      <w:r w:rsidR="005425AA" w:rsidRPr="530311D3">
        <w:rPr>
          <w:rFonts w:ascii="Times New Roman" w:eastAsiaTheme="majorEastAsia" w:hAnsi="Times New Roman" w:cs="Times New Roman"/>
          <w:sz w:val="24"/>
        </w:rPr>
        <w:t>§</w:t>
      </w:r>
      <w:r w:rsidR="009206DA" w:rsidRPr="530311D3">
        <w:rPr>
          <w:rFonts w:ascii="Times New Roman" w:eastAsiaTheme="majorEastAsia" w:hAnsi="Times New Roman" w:cs="Times New Roman"/>
          <w:sz w:val="24"/>
        </w:rPr>
        <w:t> </w:t>
      </w:r>
      <w:r w:rsidR="005425AA" w:rsidRPr="530311D3">
        <w:rPr>
          <w:rFonts w:ascii="Times New Roman" w:eastAsiaTheme="majorEastAsia" w:hAnsi="Times New Roman" w:cs="Times New Roman"/>
          <w:sz w:val="24"/>
        </w:rPr>
        <w:t>1</w:t>
      </w:r>
      <w:r w:rsidR="00911FE5" w:rsidRPr="530311D3">
        <w:rPr>
          <w:rFonts w:ascii="Times New Roman" w:eastAsiaTheme="majorEastAsia" w:hAnsi="Times New Roman" w:cs="Times New Roman"/>
          <w:sz w:val="24"/>
        </w:rPr>
        <w:t>5</w:t>
      </w:r>
      <w:r w:rsidR="005425AA" w:rsidRPr="530311D3">
        <w:rPr>
          <w:rFonts w:ascii="Times New Roman" w:eastAsiaTheme="majorEastAsia" w:hAnsi="Times New Roman" w:cs="Times New Roman"/>
          <w:sz w:val="24"/>
        </w:rPr>
        <w:t xml:space="preserve"> </w:t>
      </w:r>
      <w:r w:rsidR="005452E4" w:rsidRPr="530311D3">
        <w:rPr>
          <w:rFonts w:ascii="Times New Roman" w:eastAsiaTheme="majorEastAsia" w:hAnsi="Times New Roman" w:cs="Times New Roman"/>
          <w:sz w:val="24"/>
        </w:rPr>
        <w:t xml:space="preserve">lõikes </w:t>
      </w:r>
      <w:r w:rsidR="00911FE5" w:rsidRPr="530311D3">
        <w:rPr>
          <w:rFonts w:ascii="Times New Roman" w:eastAsiaTheme="majorEastAsia" w:hAnsi="Times New Roman" w:cs="Times New Roman"/>
          <w:sz w:val="24"/>
        </w:rPr>
        <w:t xml:space="preserve">1 </w:t>
      </w:r>
      <w:r w:rsidR="005452E4" w:rsidRPr="530311D3">
        <w:rPr>
          <w:rFonts w:ascii="Times New Roman" w:eastAsiaTheme="majorEastAsia" w:hAnsi="Times New Roman" w:cs="Times New Roman"/>
          <w:sz w:val="24"/>
        </w:rPr>
        <w:t>nimetatule</w:t>
      </w:r>
      <w:r w:rsidR="006F7E9D" w:rsidRPr="530311D3">
        <w:rPr>
          <w:rFonts w:ascii="Times New Roman" w:eastAsiaTheme="majorEastAsia" w:hAnsi="Times New Roman" w:cs="Times New Roman"/>
          <w:sz w:val="24"/>
        </w:rPr>
        <w:t xml:space="preserve"> järgmised andmed</w:t>
      </w:r>
      <w:r w:rsidR="005452E4" w:rsidRPr="530311D3">
        <w:rPr>
          <w:rFonts w:ascii="Times New Roman" w:eastAsiaTheme="majorEastAsia" w:hAnsi="Times New Roman" w:cs="Times New Roman"/>
          <w:sz w:val="24"/>
        </w:rPr>
        <w:t xml:space="preserve">: </w:t>
      </w:r>
    </w:p>
    <w:p w14:paraId="6A8574E8" w14:textId="4BA640AC" w:rsidR="00222F27" w:rsidRPr="0058162D" w:rsidRDefault="00BA7E58"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1) </w:t>
      </w:r>
      <w:r w:rsidR="00222F27" w:rsidRPr="530311D3">
        <w:rPr>
          <w:rFonts w:ascii="Times New Roman" w:eastAsiaTheme="majorEastAsia" w:hAnsi="Times New Roman" w:cs="Times New Roman"/>
          <w:sz w:val="24"/>
        </w:rPr>
        <w:t xml:space="preserve">juhtorgani kõigi liikmete ees- ja </w:t>
      </w:r>
      <w:r w:rsidR="006F7E9D" w:rsidRPr="530311D3">
        <w:rPr>
          <w:rFonts w:ascii="Times New Roman" w:eastAsiaTheme="majorEastAsia" w:hAnsi="Times New Roman" w:cs="Times New Roman"/>
          <w:sz w:val="24"/>
        </w:rPr>
        <w:t>perekonnanimi</w:t>
      </w:r>
      <w:r w:rsidR="00DC66D4" w:rsidRPr="530311D3">
        <w:rPr>
          <w:rFonts w:ascii="Times New Roman" w:eastAsiaTheme="majorEastAsia" w:hAnsi="Times New Roman" w:cs="Times New Roman"/>
          <w:sz w:val="24"/>
        </w:rPr>
        <w:t>,</w:t>
      </w:r>
      <w:r w:rsidR="00222F27" w:rsidRPr="530311D3">
        <w:rPr>
          <w:rFonts w:ascii="Times New Roman" w:eastAsiaTheme="majorEastAsia" w:hAnsi="Times New Roman" w:cs="Times New Roman"/>
          <w:sz w:val="24"/>
        </w:rPr>
        <w:t xml:space="preserve"> isikukood ja isikukoodi </w:t>
      </w:r>
      <w:r w:rsidR="006F7E9D" w:rsidRPr="530311D3">
        <w:rPr>
          <w:rFonts w:ascii="Times New Roman" w:eastAsiaTheme="majorEastAsia" w:hAnsi="Times New Roman" w:cs="Times New Roman"/>
          <w:sz w:val="24"/>
        </w:rPr>
        <w:t xml:space="preserve">riik </w:t>
      </w:r>
      <w:r w:rsidR="00222F27" w:rsidRPr="530311D3">
        <w:rPr>
          <w:rFonts w:ascii="Times New Roman" w:eastAsiaTheme="majorEastAsia" w:hAnsi="Times New Roman" w:cs="Times New Roman"/>
          <w:sz w:val="24"/>
        </w:rPr>
        <w:t xml:space="preserve">või isikukoodi puudumise korral </w:t>
      </w:r>
      <w:r w:rsidR="006F7E9D" w:rsidRPr="530311D3">
        <w:rPr>
          <w:rFonts w:ascii="Times New Roman" w:eastAsiaTheme="majorEastAsia" w:hAnsi="Times New Roman" w:cs="Times New Roman"/>
          <w:sz w:val="24"/>
        </w:rPr>
        <w:t>sünniaeg</w:t>
      </w:r>
      <w:r w:rsidR="00FE49CD" w:rsidRPr="530311D3">
        <w:rPr>
          <w:rFonts w:ascii="Times New Roman" w:eastAsiaTheme="majorEastAsia" w:hAnsi="Times New Roman" w:cs="Times New Roman"/>
          <w:sz w:val="24"/>
        </w:rPr>
        <w:t>;</w:t>
      </w:r>
    </w:p>
    <w:p w14:paraId="359E9189" w14:textId="45F4401B" w:rsidR="00FE49CD" w:rsidRPr="0058162D" w:rsidRDefault="00FE49CD" w:rsidP="530311D3">
      <w:pPr>
        <w:spacing w:after="0" w:line="240" w:lineRule="auto"/>
        <w:jc w:val="both"/>
        <w:rPr>
          <w:rFonts w:ascii="Times New Roman" w:eastAsia="Calibri Light" w:hAnsi="Times New Roman" w:cs="Times New Roman"/>
          <w:sz w:val="24"/>
        </w:rPr>
      </w:pPr>
      <w:r w:rsidRPr="530311D3">
        <w:rPr>
          <w:rFonts w:ascii="Times New Roman" w:eastAsiaTheme="majorEastAsia" w:hAnsi="Times New Roman" w:cs="Times New Roman"/>
          <w:sz w:val="24"/>
        </w:rPr>
        <w:t>2) juhtorgani kõigi liikmete käesoleva seaduse § 12 lõike 2 punktis 2 sätestatud haridus</w:t>
      </w:r>
      <w:r w:rsidR="006F7E9D" w:rsidRPr="530311D3">
        <w:rPr>
          <w:rFonts w:ascii="Times New Roman" w:eastAsiaTheme="majorEastAsia" w:hAnsi="Times New Roman" w:cs="Times New Roman"/>
          <w:sz w:val="24"/>
        </w:rPr>
        <w:t>t</w:t>
      </w:r>
      <w:r w:rsidRPr="530311D3">
        <w:rPr>
          <w:rFonts w:ascii="Times New Roman" w:eastAsiaTheme="majorEastAsia" w:hAnsi="Times New Roman" w:cs="Times New Roman"/>
          <w:sz w:val="24"/>
        </w:rPr>
        <w:t xml:space="preserve">, kvalifikatsiooni ja töökogemust kinnitavad dokumendid ja </w:t>
      </w:r>
      <w:r w:rsidR="005A3FD1" w:rsidRPr="530311D3">
        <w:rPr>
          <w:rFonts w:ascii="Times New Roman" w:eastAsiaTheme="majorEastAsia" w:hAnsi="Times New Roman" w:cs="Times New Roman"/>
          <w:sz w:val="24"/>
        </w:rPr>
        <w:t>sama paragrahvi</w:t>
      </w:r>
      <w:r w:rsidRPr="530311D3">
        <w:rPr>
          <w:rFonts w:ascii="Times New Roman" w:eastAsiaTheme="majorEastAsia" w:hAnsi="Times New Roman" w:cs="Times New Roman"/>
          <w:sz w:val="24"/>
        </w:rPr>
        <w:t xml:space="preserve"> lõikes 3 sätestatud usaldusväärsust välistavate asjaolude mitteesinemist kinnitavad dokumendid;</w:t>
      </w:r>
    </w:p>
    <w:p w14:paraId="1CE2DC33" w14:textId="6FE7F635" w:rsidR="00222F27" w:rsidRPr="0058162D" w:rsidRDefault="00287205"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3</w:t>
      </w:r>
      <w:r w:rsidR="00222F27" w:rsidRPr="530311D3">
        <w:rPr>
          <w:rFonts w:ascii="Times New Roman" w:eastAsia="Calibri Light" w:hAnsi="Times New Roman" w:cs="Times New Roman"/>
          <w:sz w:val="24"/>
        </w:rPr>
        <w:t xml:space="preserve">) </w:t>
      </w:r>
      <w:r w:rsidR="00222F27" w:rsidRPr="530311D3">
        <w:rPr>
          <w:rFonts w:ascii="Times New Roman" w:eastAsiaTheme="majorEastAsia" w:hAnsi="Times New Roman" w:cs="Times New Roman"/>
          <w:sz w:val="24"/>
        </w:rPr>
        <w:t xml:space="preserve">osanike või aktsionäride, </w:t>
      </w:r>
      <w:r w:rsidR="006F7E9D" w:rsidRPr="530311D3">
        <w:rPr>
          <w:rFonts w:ascii="Times New Roman" w:eastAsiaTheme="majorEastAsia" w:hAnsi="Times New Roman" w:cs="Times New Roman"/>
          <w:sz w:val="24"/>
        </w:rPr>
        <w:t xml:space="preserve">kellel </w:t>
      </w:r>
      <w:r w:rsidR="00222F27" w:rsidRPr="530311D3">
        <w:rPr>
          <w:rFonts w:ascii="Times New Roman" w:eastAsiaTheme="majorEastAsia" w:hAnsi="Times New Roman" w:cs="Times New Roman"/>
          <w:sz w:val="24"/>
        </w:rPr>
        <w:t>o</w:t>
      </w:r>
      <w:r w:rsidR="006F7E9D" w:rsidRPr="530311D3">
        <w:rPr>
          <w:rFonts w:ascii="Times New Roman" w:eastAsiaTheme="majorEastAsia" w:hAnsi="Times New Roman" w:cs="Times New Roman"/>
          <w:sz w:val="24"/>
        </w:rPr>
        <w:t>n</w:t>
      </w:r>
      <w:r w:rsidR="00222F27" w:rsidRPr="530311D3">
        <w:rPr>
          <w:rFonts w:ascii="Times New Roman" w:eastAsiaTheme="majorEastAsia" w:hAnsi="Times New Roman" w:cs="Times New Roman"/>
          <w:sz w:val="24"/>
        </w:rPr>
        <w:t xml:space="preserve"> </w:t>
      </w:r>
      <w:r w:rsidR="00D25001" w:rsidRPr="530311D3">
        <w:rPr>
          <w:rFonts w:ascii="Times New Roman" w:eastAsiaTheme="majorEastAsia" w:hAnsi="Times New Roman" w:cs="Times New Roman"/>
          <w:sz w:val="24"/>
        </w:rPr>
        <w:t xml:space="preserve">juriidilisest isikust taotleja </w:t>
      </w:r>
      <w:r w:rsidR="00222F27" w:rsidRPr="530311D3">
        <w:rPr>
          <w:rFonts w:ascii="Times New Roman" w:eastAsiaTheme="majorEastAsia" w:hAnsi="Times New Roman" w:cs="Times New Roman"/>
          <w:sz w:val="24"/>
        </w:rPr>
        <w:t>äriühingus oluli</w:t>
      </w:r>
      <w:r w:rsidR="006F7E9D" w:rsidRPr="530311D3">
        <w:rPr>
          <w:rFonts w:ascii="Times New Roman" w:eastAsiaTheme="majorEastAsia" w:hAnsi="Times New Roman" w:cs="Times New Roman"/>
          <w:sz w:val="24"/>
        </w:rPr>
        <w:t>ne</w:t>
      </w:r>
      <w:r w:rsidR="00222F27" w:rsidRPr="530311D3">
        <w:rPr>
          <w:rFonts w:ascii="Times New Roman" w:eastAsiaTheme="majorEastAsia" w:hAnsi="Times New Roman" w:cs="Times New Roman"/>
          <w:sz w:val="24"/>
        </w:rPr>
        <w:t xml:space="preserve"> osalus väärtpaberituru seaduse § 9 tähenduses</w:t>
      </w:r>
      <w:r w:rsidR="00D57C22" w:rsidRPr="530311D3">
        <w:rPr>
          <w:rFonts w:ascii="Times New Roman" w:eastAsiaTheme="majorEastAsia" w:hAnsi="Times New Roman" w:cs="Times New Roman"/>
          <w:sz w:val="24"/>
        </w:rPr>
        <w:t>,</w:t>
      </w:r>
      <w:r w:rsidR="00222F27" w:rsidRPr="530311D3">
        <w:rPr>
          <w:rFonts w:ascii="Times New Roman" w:eastAsiaTheme="majorEastAsia" w:hAnsi="Times New Roman" w:cs="Times New Roman"/>
          <w:sz w:val="24"/>
        </w:rPr>
        <w:t xml:space="preserve"> </w:t>
      </w:r>
      <w:r w:rsidR="006F7E9D" w:rsidRPr="530311D3">
        <w:rPr>
          <w:rFonts w:ascii="Times New Roman" w:eastAsiaTheme="majorEastAsia" w:hAnsi="Times New Roman" w:cs="Times New Roman"/>
          <w:sz w:val="24"/>
        </w:rPr>
        <w:t xml:space="preserve">ärinimi </w:t>
      </w:r>
      <w:r w:rsidR="00222F27" w:rsidRPr="530311D3">
        <w:rPr>
          <w:rFonts w:ascii="Times New Roman" w:eastAsiaTheme="majorEastAsia" w:hAnsi="Times New Roman" w:cs="Times New Roman"/>
          <w:sz w:val="24"/>
        </w:rPr>
        <w:t xml:space="preserve">ja registrikood või ees- ja </w:t>
      </w:r>
      <w:r w:rsidR="006F7E9D" w:rsidRPr="530311D3">
        <w:rPr>
          <w:rFonts w:ascii="Times New Roman" w:eastAsiaTheme="majorEastAsia" w:hAnsi="Times New Roman" w:cs="Times New Roman"/>
          <w:sz w:val="24"/>
        </w:rPr>
        <w:t>perekonnanimi,</w:t>
      </w:r>
      <w:r w:rsidR="00222F27" w:rsidRPr="530311D3">
        <w:rPr>
          <w:rFonts w:ascii="Times New Roman" w:eastAsiaTheme="majorEastAsia" w:hAnsi="Times New Roman" w:cs="Times New Roman"/>
          <w:sz w:val="24"/>
        </w:rPr>
        <w:t xml:space="preserve"> isikukood ja isikukoodi </w:t>
      </w:r>
      <w:r w:rsidR="006F7E9D" w:rsidRPr="530311D3">
        <w:rPr>
          <w:rFonts w:ascii="Times New Roman" w:eastAsiaTheme="majorEastAsia" w:hAnsi="Times New Roman" w:cs="Times New Roman"/>
          <w:sz w:val="24"/>
        </w:rPr>
        <w:t xml:space="preserve">riik </w:t>
      </w:r>
      <w:r w:rsidR="00222F27" w:rsidRPr="530311D3">
        <w:rPr>
          <w:rFonts w:ascii="Times New Roman" w:eastAsiaTheme="majorEastAsia" w:hAnsi="Times New Roman" w:cs="Times New Roman"/>
          <w:sz w:val="24"/>
        </w:rPr>
        <w:t xml:space="preserve">või isikukoodi puudumise korral </w:t>
      </w:r>
      <w:r w:rsidR="006F7E9D" w:rsidRPr="530311D3">
        <w:rPr>
          <w:rFonts w:ascii="Times New Roman" w:eastAsiaTheme="majorEastAsia" w:hAnsi="Times New Roman" w:cs="Times New Roman"/>
          <w:sz w:val="24"/>
        </w:rPr>
        <w:t xml:space="preserve">sünniaeg </w:t>
      </w:r>
      <w:r w:rsidR="00222F27" w:rsidRPr="530311D3">
        <w:rPr>
          <w:rFonts w:ascii="Times New Roman" w:eastAsiaTheme="majorEastAsia" w:hAnsi="Times New Roman" w:cs="Times New Roman"/>
          <w:sz w:val="24"/>
        </w:rPr>
        <w:t>ning nimetatud isikute</w:t>
      </w:r>
      <w:r w:rsidR="00BF14C6" w:rsidRPr="530311D3">
        <w:rPr>
          <w:rFonts w:ascii="Times New Roman" w:eastAsiaTheme="majorEastAsia" w:hAnsi="Times New Roman" w:cs="Times New Roman"/>
          <w:sz w:val="24"/>
        </w:rPr>
        <w:t xml:space="preserve"> </w:t>
      </w:r>
      <w:r w:rsidR="006F7E9D" w:rsidRPr="530311D3">
        <w:rPr>
          <w:rFonts w:ascii="Times New Roman" w:eastAsiaTheme="majorEastAsia" w:hAnsi="Times New Roman" w:cs="Times New Roman"/>
          <w:sz w:val="24"/>
        </w:rPr>
        <w:t xml:space="preserve">kohta </w:t>
      </w:r>
      <w:r w:rsidR="00BF14C6" w:rsidRPr="530311D3">
        <w:rPr>
          <w:rFonts w:ascii="Times New Roman" w:eastAsiaTheme="majorEastAsia" w:hAnsi="Times New Roman" w:cs="Times New Roman"/>
          <w:sz w:val="24"/>
        </w:rPr>
        <w:t>käesoleva seaduse §</w:t>
      </w:r>
      <w:r w:rsidR="00AD7E6C" w:rsidRPr="530311D3">
        <w:rPr>
          <w:rFonts w:ascii="Times New Roman" w:eastAsiaTheme="majorEastAsia" w:hAnsi="Times New Roman" w:cs="Times New Roman"/>
          <w:sz w:val="24"/>
        </w:rPr>
        <w:t> </w:t>
      </w:r>
      <w:r w:rsidR="00BF14C6" w:rsidRPr="530311D3">
        <w:rPr>
          <w:rFonts w:ascii="Times New Roman" w:eastAsiaTheme="majorEastAsia" w:hAnsi="Times New Roman" w:cs="Times New Roman"/>
          <w:sz w:val="24"/>
        </w:rPr>
        <w:t>12 lõikes 3 sätestatud usaldusväärsust välistavate asjaolude mitteesinemis</w:t>
      </w:r>
      <w:r w:rsidR="00B726CE" w:rsidRPr="530311D3">
        <w:rPr>
          <w:rFonts w:ascii="Times New Roman" w:eastAsiaTheme="majorEastAsia" w:hAnsi="Times New Roman" w:cs="Times New Roman"/>
          <w:sz w:val="24"/>
        </w:rPr>
        <w:t xml:space="preserve">t </w:t>
      </w:r>
      <w:r w:rsidR="00222F27" w:rsidRPr="530311D3">
        <w:rPr>
          <w:rFonts w:ascii="Times New Roman" w:eastAsiaTheme="majorEastAsia" w:hAnsi="Times New Roman" w:cs="Times New Roman"/>
          <w:sz w:val="24"/>
        </w:rPr>
        <w:t>kinnitavad dokumendid;</w:t>
      </w:r>
      <w:r w:rsidR="00222F27" w:rsidRPr="530311D3">
        <w:rPr>
          <w:rFonts w:ascii="Times New Roman" w:eastAsia="Calibri Light" w:hAnsi="Times New Roman" w:cs="Times New Roman"/>
          <w:sz w:val="24"/>
        </w:rPr>
        <w:t xml:space="preserve"> </w:t>
      </w:r>
    </w:p>
    <w:p w14:paraId="462643EE" w14:textId="78DD19F9" w:rsidR="00222F27" w:rsidRPr="00191763" w:rsidRDefault="00287205" w:rsidP="530311D3">
      <w:pPr>
        <w:spacing w:after="0" w:line="240" w:lineRule="auto"/>
        <w:jc w:val="both"/>
        <w:rPr>
          <w:rFonts w:ascii="Times New Roman" w:eastAsia="Calibri Light" w:hAnsi="Times New Roman" w:cs="Times New Roman"/>
          <w:sz w:val="24"/>
        </w:rPr>
      </w:pPr>
      <w:r w:rsidRPr="530311D3">
        <w:rPr>
          <w:rFonts w:ascii="Times New Roman" w:eastAsiaTheme="majorEastAsia" w:hAnsi="Times New Roman" w:cs="Times New Roman"/>
          <w:sz w:val="24"/>
        </w:rPr>
        <w:t>4</w:t>
      </w:r>
      <w:r w:rsidR="00222F27" w:rsidRPr="530311D3">
        <w:rPr>
          <w:rFonts w:ascii="Times New Roman" w:eastAsiaTheme="majorEastAsia" w:hAnsi="Times New Roman" w:cs="Times New Roman"/>
          <w:sz w:val="24"/>
        </w:rPr>
        <w:t xml:space="preserve">) tegelike kasusaajate ees- ja </w:t>
      </w:r>
      <w:r w:rsidR="006F7E9D" w:rsidRPr="530311D3">
        <w:rPr>
          <w:rFonts w:ascii="Times New Roman" w:eastAsiaTheme="majorEastAsia" w:hAnsi="Times New Roman" w:cs="Times New Roman"/>
          <w:sz w:val="24"/>
        </w:rPr>
        <w:t>perekonnanimi</w:t>
      </w:r>
      <w:r w:rsidR="00222F27" w:rsidRPr="530311D3">
        <w:rPr>
          <w:rFonts w:ascii="Times New Roman" w:eastAsiaTheme="majorEastAsia" w:hAnsi="Times New Roman" w:cs="Times New Roman"/>
          <w:sz w:val="24"/>
        </w:rPr>
        <w:t xml:space="preserve">, isikukood ja isikukoodi </w:t>
      </w:r>
      <w:r w:rsidR="006F7E9D" w:rsidRPr="530311D3">
        <w:rPr>
          <w:rFonts w:ascii="Times New Roman" w:eastAsiaTheme="majorEastAsia" w:hAnsi="Times New Roman" w:cs="Times New Roman"/>
          <w:sz w:val="24"/>
        </w:rPr>
        <w:t xml:space="preserve">riik </w:t>
      </w:r>
      <w:r w:rsidR="00222F27" w:rsidRPr="530311D3">
        <w:rPr>
          <w:rFonts w:ascii="Times New Roman" w:eastAsiaTheme="majorEastAsia" w:hAnsi="Times New Roman" w:cs="Times New Roman"/>
          <w:sz w:val="24"/>
        </w:rPr>
        <w:t xml:space="preserve">või isikukoodi puudumise korral </w:t>
      </w:r>
      <w:r w:rsidR="006F7E9D" w:rsidRPr="530311D3">
        <w:rPr>
          <w:rFonts w:ascii="Times New Roman" w:eastAsiaTheme="majorEastAsia" w:hAnsi="Times New Roman" w:cs="Times New Roman"/>
          <w:sz w:val="24"/>
        </w:rPr>
        <w:t xml:space="preserve">sünniaeg </w:t>
      </w:r>
      <w:r w:rsidR="00C57580" w:rsidRPr="530311D3">
        <w:rPr>
          <w:rFonts w:ascii="Times New Roman" w:eastAsiaTheme="majorEastAsia" w:hAnsi="Times New Roman" w:cs="Times New Roman"/>
          <w:sz w:val="24"/>
        </w:rPr>
        <w:t>ning nimetatud isikute</w:t>
      </w:r>
      <w:r w:rsidR="00990B3A" w:rsidRPr="530311D3">
        <w:rPr>
          <w:rFonts w:ascii="Times New Roman" w:eastAsiaTheme="majorEastAsia" w:hAnsi="Times New Roman" w:cs="Times New Roman"/>
          <w:sz w:val="24"/>
        </w:rPr>
        <w:t xml:space="preserve"> </w:t>
      </w:r>
      <w:r w:rsidR="006F7E9D" w:rsidRPr="530311D3">
        <w:rPr>
          <w:rFonts w:ascii="Times New Roman" w:eastAsiaTheme="majorEastAsia" w:hAnsi="Times New Roman" w:cs="Times New Roman"/>
          <w:sz w:val="24"/>
        </w:rPr>
        <w:t xml:space="preserve">kohta </w:t>
      </w:r>
      <w:r w:rsidR="00990B3A" w:rsidRPr="530311D3">
        <w:rPr>
          <w:rFonts w:ascii="Times New Roman" w:eastAsiaTheme="majorEastAsia" w:hAnsi="Times New Roman" w:cs="Times New Roman"/>
          <w:sz w:val="24"/>
        </w:rPr>
        <w:t>käesoleva seaduse</w:t>
      </w:r>
      <w:r w:rsidR="007F6C78" w:rsidRPr="530311D3">
        <w:rPr>
          <w:rFonts w:ascii="Times New Roman" w:eastAsiaTheme="majorEastAsia" w:hAnsi="Times New Roman" w:cs="Times New Roman"/>
          <w:sz w:val="24"/>
        </w:rPr>
        <w:t xml:space="preserve"> § 12 lõikes 3 sätestatud usaldusväärsust välistavate asjaolude</w:t>
      </w:r>
      <w:r w:rsidR="00D20DCC" w:rsidRPr="530311D3">
        <w:rPr>
          <w:rFonts w:ascii="Times New Roman" w:eastAsiaTheme="majorEastAsia" w:hAnsi="Times New Roman" w:cs="Times New Roman"/>
          <w:sz w:val="24"/>
        </w:rPr>
        <w:t xml:space="preserve"> </w:t>
      </w:r>
      <w:r w:rsidR="00960462" w:rsidRPr="530311D3">
        <w:rPr>
          <w:rFonts w:ascii="Times New Roman" w:eastAsiaTheme="majorEastAsia" w:hAnsi="Times New Roman" w:cs="Times New Roman"/>
          <w:sz w:val="24"/>
        </w:rPr>
        <w:t xml:space="preserve">mitteesinemist </w:t>
      </w:r>
      <w:r w:rsidR="007F6C78" w:rsidRPr="530311D3">
        <w:rPr>
          <w:rFonts w:ascii="Times New Roman" w:eastAsiaTheme="majorEastAsia" w:hAnsi="Times New Roman" w:cs="Times New Roman"/>
          <w:sz w:val="24"/>
        </w:rPr>
        <w:t>k</w:t>
      </w:r>
      <w:r w:rsidR="00C57580" w:rsidRPr="530311D3">
        <w:rPr>
          <w:rFonts w:ascii="Times New Roman" w:eastAsiaTheme="majorEastAsia" w:hAnsi="Times New Roman" w:cs="Times New Roman"/>
          <w:sz w:val="24"/>
        </w:rPr>
        <w:t>innitavad dokumendid</w:t>
      </w:r>
      <w:r w:rsidR="006912AD" w:rsidRPr="530311D3">
        <w:rPr>
          <w:rFonts w:ascii="Times New Roman" w:eastAsiaTheme="majorEastAsia" w:hAnsi="Times New Roman" w:cs="Times New Roman"/>
          <w:sz w:val="24"/>
        </w:rPr>
        <w:t>.</w:t>
      </w:r>
      <w:r w:rsidR="00222F27" w:rsidRPr="530311D3">
        <w:rPr>
          <w:rFonts w:ascii="Times New Roman" w:eastAsia="Calibri Light" w:hAnsi="Times New Roman" w:cs="Times New Roman"/>
          <w:sz w:val="24"/>
        </w:rPr>
        <w:t xml:space="preserve"> </w:t>
      </w:r>
    </w:p>
    <w:p w14:paraId="617C65B0" w14:textId="77777777" w:rsidR="006912AD" w:rsidRDefault="006912AD" w:rsidP="00712DA9">
      <w:pPr>
        <w:spacing w:after="0" w:line="240" w:lineRule="auto"/>
        <w:rPr>
          <w:rFonts w:ascii="Times New Roman" w:eastAsiaTheme="majorEastAsia" w:hAnsi="Times New Roman" w:cs="Times New Roman"/>
          <w:sz w:val="24"/>
        </w:rPr>
      </w:pPr>
    </w:p>
    <w:p w14:paraId="2CF5B14C" w14:textId="294E47A0" w:rsidR="002E084A" w:rsidRDefault="006912AD"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(2</w:t>
      </w:r>
      <w:r w:rsidR="00222F27"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M</w:t>
      </w:r>
      <w:r w:rsidR="00222F27" w:rsidRPr="530311D3">
        <w:rPr>
          <w:rFonts w:ascii="Times New Roman" w:eastAsiaTheme="majorEastAsia" w:hAnsi="Times New Roman" w:cs="Times New Roman"/>
          <w:sz w:val="24"/>
        </w:rPr>
        <w:t xml:space="preserve">ittetulundusühingust </w:t>
      </w:r>
      <w:r w:rsidR="00BA7E58" w:rsidRPr="530311D3">
        <w:rPr>
          <w:rFonts w:ascii="Times New Roman" w:eastAsiaTheme="majorEastAsia" w:hAnsi="Times New Roman" w:cs="Times New Roman"/>
          <w:sz w:val="24"/>
        </w:rPr>
        <w:t>taotleja</w:t>
      </w:r>
      <w:r w:rsidR="00222F27"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 xml:space="preserve">lisab kosmosetegevusloa taotlusele lisaks käesoleva seaduse § 15 lõikes 1 </w:t>
      </w:r>
      <w:r w:rsidR="0042612B" w:rsidRPr="530311D3">
        <w:rPr>
          <w:rFonts w:ascii="Times New Roman" w:eastAsiaTheme="majorEastAsia" w:hAnsi="Times New Roman" w:cs="Times New Roman"/>
          <w:sz w:val="24"/>
        </w:rPr>
        <w:t xml:space="preserve">ja käesoleva paragrahvi lõike 1 </w:t>
      </w:r>
      <w:r w:rsidR="0040266B" w:rsidRPr="530311D3">
        <w:rPr>
          <w:rFonts w:ascii="Times New Roman" w:eastAsia="Calibri Light" w:hAnsi="Times New Roman" w:cs="Times New Roman"/>
          <w:sz w:val="24"/>
        </w:rPr>
        <w:t>punktides 1</w:t>
      </w:r>
      <w:r w:rsidR="00EE47F8" w:rsidRPr="530311D3">
        <w:rPr>
          <w:rFonts w:ascii="Times New Roman" w:eastAsia="Calibri Light" w:hAnsi="Times New Roman" w:cs="Times New Roman"/>
          <w:sz w:val="24"/>
        </w:rPr>
        <w:t xml:space="preserve"> ja </w:t>
      </w:r>
      <w:r w:rsidR="0040266B" w:rsidRPr="530311D3">
        <w:rPr>
          <w:rFonts w:ascii="Times New Roman" w:eastAsia="Calibri Light" w:hAnsi="Times New Roman" w:cs="Times New Roman"/>
          <w:caps/>
          <w:sz w:val="24"/>
        </w:rPr>
        <w:t xml:space="preserve">2 </w:t>
      </w:r>
      <w:r w:rsidRPr="530311D3">
        <w:rPr>
          <w:rFonts w:ascii="Times New Roman" w:eastAsiaTheme="majorEastAsia" w:hAnsi="Times New Roman" w:cs="Times New Roman"/>
          <w:sz w:val="24"/>
        </w:rPr>
        <w:t xml:space="preserve">nimetatule </w:t>
      </w:r>
      <w:r w:rsidR="00222F27" w:rsidRPr="530311D3">
        <w:rPr>
          <w:rFonts w:ascii="Times New Roman" w:eastAsiaTheme="majorEastAsia" w:hAnsi="Times New Roman" w:cs="Times New Roman"/>
          <w:sz w:val="24"/>
        </w:rPr>
        <w:t xml:space="preserve">mittetulundusühingu iga liikme </w:t>
      </w:r>
      <w:commentRangeStart w:id="105"/>
      <w:r w:rsidR="00222F27" w:rsidRPr="530311D3">
        <w:rPr>
          <w:rFonts w:ascii="Times New Roman" w:eastAsiaTheme="majorEastAsia" w:hAnsi="Times New Roman" w:cs="Times New Roman"/>
          <w:sz w:val="24"/>
        </w:rPr>
        <w:t>ees- ja perekonnanim</w:t>
      </w:r>
      <w:r w:rsidRPr="530311D3">
        <w:rPr>
          <w:rFonts w:ascii="Times New Roman" w:eastAsiaTheme="majorEastAsia" w:hAnsi="Times New Roman" w:cs="Times New Roman"/>
          <w:sz w:val="24"/>
        </w:rPr>
        <w:t>e</w:t>
      </w:r>
      <w:r w:rsidR="00FC6A5C" w:rsidRPr="530311D3">
        <w:rPr>
          <w:rFonts w:ascii="Times New Roman" w:eastAsiaTheme="majorEastAsia" w:hAnsi="Times New Roman" w:cs="Times New Roman"/>
          <w:sz w:val="24"/>
        </w:rPr>
        <w:t>,</w:t>
      </w:r>
      <w:r w:rsidR="00222F27" w:rsidRPr="530311D3">
        <w:rPr>
          <w:rFonts w:ascii="Times New Roman" w:eastAsiaTheme="majorEastAsia" w:hAnsi="Times New Roman" w:cs="Times New Roman"/>
          <w:sz w:val="24"/>
        </w:rPr>
        <w:t xml:space="preserve"> isikukood</w:t>
      </w:r>
      <w:r w:rsidRPr="530311D3">
        <w:rPr>
          <w:rFonts w:ascii="Times New Roman" w:eastAsiaTheme="majorEastAsia" w:hAnsi="Times New Roman" w:cs="Times New Roman"/>
          <w:sz w:val="24"/>
        </w:rPr>
        <w:t>i</w:t>
      </w:r>
      <w:r w:rsidR="00222F27" w:rsidRPr="530311D3">
        <w:rPr>
          <w:rFonts w:ascii="Times New Roman" w:eastAsiaTheme="majorEastAsia" w:hAnsi="Times New Roman" w:cs="Times New Roman"/>
          <w:sz w:val="24"/>
        </w:rPr>
        <w:t xml:space="preserve"> ja isikukoodi rii</w:t>
      </w:r>
      <w:r w:rsidRPr="530311D3">
        <w:rPr>
          <w:rFonts w:ascii="Times New Roman" w:eastAsiaTheme="majorEastAsia" w:hAnsi="Times New Roman" w:cs="Times New Roman"/>
          <w:sz w:val="24"/>
        </w:rPr>
        <w:t>gi</w:t>
      </w:r>
      <w:r w:rsidR="00222F27" w:rsidRPr="530311D3">
        <w:rPr>
          <w:rFonts w:ascii="Times New Roman" w:eastAsiaTheme="majorEastAsia" w:hAnsi="Times New Roman" w:cs="Times New Roman"/>
          <w:sz w:val="24"/>
        </w:rPr>
        <w:t xml:space="preserve"> või isikukoodi puudumise </w:t>
      </w:r>
      <w:r w:rsidR="00222F27" w:rsidRPr="530311D3">
        <w:rPr>
          <w:rFonts w:ascii="Times New Roman" w:eastAsiaTheme="majorEastAsia" w:hAnsi="Times New Roman" w:cs="Times New Roman"/>
          <w:sz w:val="24"/>
        </w:rPr>
        <w:lastRenderedPageBreak/>
        <w:t>korral sünnia</w:t>
      </w:r>
      <w:r w:rsidRPr="530311D3">
        <w:rPr>
          <w:rFonts w:ascii="Times New Roman" w:eastAsiaTheme="majorEastAsia" w:hAnsi="Times New Roman" w:cs="Times New Roman"/>
          <w:sz w:val="24"/>
        </w:rPr>
        <w:t>ja</w:t>
      </w:r>
      <w:commentRangeEnd w:id="105"/>
      <w:r w:rsidR="00663E8E">
        <w:rPr>
          <w:rStyle w:val="Kommentaariviide"/>
        </w:rPr>
        <w:commentReference w:id="105"/>
      </w:r>
      <w:r w:rsidR="00222F27" w:rsidRPr="530311D3">
        <w:rPr>
          <w:rFonts w:ascii="Times New Roman" w:eastAsiaTheme="majorEastAsia" w:hAnsi="Times New Roman" w:cs="Times New Roman"/>
          <w:sz w:val="24"/>
        </w:rPr>
        <w:t xml:space="preserve"> ning nimetatud isikute </w:t>
      </w:r>
      <w:r w:rsidR="002E084A" w:rsidRPr="530311D3">
        <w:rPr>
          <w:rFonts w:ascii="Times New Roman" w:eastAsiaTheme="majorEastAsia" w:hAnsi="Times New Roman" w:cs="Times New Roman"/>
          <w:sz w:val="24"/>
        </w:rPr>
        <w:t>suhtes § 12 lõikes 3 sätestatud usaldusväärsust välistavate asjaolude mitteesinemist kinnitavad dokumendid.</w:t>
      </w:r>
    </w:p>
    <w:p w14:paraId="7D8D44C4" w14:textId="3B752368" w:rsidR="00222F27" w:rsidRPr="00191763" w:rsidRDefault="00222F27" w:rsidP="530311D3">
      <w:pPr>
        <w:spacing w:after="0" w:line="240" w:lineRule="auto"/>
        <w:rPr>
          <w:rFonts w:ascii="Times New Roman" w:eastAsiaTheme="majorEastAsia" w:hAnsi="Times New Roman" w:cs="Times New Roman"/>
          <w:sz w:val="24"/>
        </w:rPr>
      </w:pPr>
    </w:p>
    <w:p w14:paraId="58D9FF19" w14:textId="77777777" w:rsidR="00222F27" w:rsidRPr="0060613E" w:rsidRDefault="00222F27" w:rsidP="00C7433C">
      <w:pPr>
        <w:pStyle w:val="Pealkiri2"/>
        <w:shd w:val="clear" w:color="auto" w:fill="FFFFFF"/>
        <w:spacing w:before="0" w:line="240" w:lineRule="auto"/>
        <w:jc w:val="center"/>
        <w:rPr>
          <w:rFonts w:ascii="Times New Roman" w:hAnsi="Times New Roman" w:cs="Times New Roman"/>
          <w:b/>
          <w:bCs/>
          <w:color w:val="000000"/>
          <w:sz w:val="24"/>
          <w:szCs w:val="24"/>
          <w:bdr w:val="none" w:sz="0" w:space="0" w:color="auto" w:frame="1"/>
        </w:rPr>
      </w:pPr>
      <w:r w:rsidRPr="0060613E">
        <w:rPr>
          <w:rFonts w:ascii="Times New Roman" w:hAnsi="Times New Roman" w:cs="Times New Roman"/>
          <w:b/>
          <w:bCs/>
          <w:color w:val="000000"/>
          <w:sz w:val="24"/>
          <w:szCs w:val="24"/>
          <w:bdr w:val="none" w:sz="0" w:space="0" w:color="auto" w:frame="1"/>
        </w:rPr>
        <w:t>2. jagu</w:t>
      </w:r>
    </w:p>
    <w:p w14:paraId="3E1C4A88" w14:textId="0B349A64" w:rsidR="00222F27" w:rsidRDefault="00222F27" w:rsidP="530311D3">
      <w:pPr>
        <w:spacing w:after="0" w:line="240" w:lineRule="auto"/>
        <w:jc w:val="center"/>
        <w:rPr>
          <w:rFonts w:ascii="Times New Roman" w:eastAsiaTheme="majorEastAsia" w:hAnsi="Times New Roman" w:cs="Times New Roman"/>
          <w:b/>
          <w:bCs/>
          <w:sz w:val="24"/>
        </w:rPr>
      </w:pPr>
      <w:r w:rsidRPr="0060613E">
        <w:rPr>
          <w:rFonts w:ascii="Times New Roman" w:eastAsiaTheme="majorEastAsia" w:hAnsi="Times New Roman" w:cs="Times New Roman"/>
          <w:b/>
          <w:bCs/>
          <w:sz w:val="24"/>
        </w:rPr>
        <w:t>Kosmosetegevusloa andmine</w:t>
      </w:r>
    </w:p>
    <w:p w14:paraId="0AE40662" w14:textId="77777777" w:rsidR="0085343F" w:rsidRPr="003D31C4" w:rsidRDefault="0085343F" w:rsidP="00C7433C">
      <w:pPr>
        <w:spacing w:after="0" w:line="240" w:lineRule="auto"/>
        <w:jc w:val="center"/>
        <w:rPr>
          <w:rFonts w:ascii="Times New Roman" w:hAnsi="Times New Roman" w:cs="Times New Roman"/>
          <w:sz w:val="24"/>
        </w:rPr>
      </w:pPr>
    </w:p>
    <w:p w14:paraId="5E642530" w14:textId="2B84881B" w:rsidR="00222F27" w:rsidRDefault="00222F27" w:rsidP="530311D3">
      <w:pPr>
        <w:spacing w:after="0" w:line="240" w:lineRule="auto"/>
        <w:rPr>
          <w:rFonts w:ascii="Times New Roman" w:eastAsiaTheme="majorEastAsia" w:hAnsi="Times New Roman" w:cs="Times New Roman"/>
          <w:b/>
          <w:bCs/>
          <w:sz w:val="24"/>
        </w:rPr>
      </w:pPr>
      <w:r w:rsidRPr="530311D3">
        <w:rPr>
          <w:rFonts w:ascii="Times New Roman" w:eastAsiaTheme="majorEastAsia" w:hAnsi="Times New Roman" w:cs="Times New Roman"/>
          <w:b/>
          <w:bCs/>
          <w:sz w:val="24"/>
        </w:rPr>
        <w:t>§ 1</w:t>
      </w:r>
      <w:r w:rsidR="00615C29" w:rsidRPr="530311D3">
        <w:rPr>
          <w:rFonts w:ascii="Times New Roman" w:eastAsiaTheme="majorEastAsia" w:hAnsi="Times New Roman" w:cs="Times New Roman"/>
          <w:b/>
          <w:bCs/>
          <w:sz w:val="24"/>
        </w:rPr>
        <w:t>7</w:t>
      </w:r>
      <w:r w:rsidRPr="530311D3">
        <w:rPr>
          <w:rFonts w:ascii="Times New Roman" w:eastAsiaTheme="majorEastAsia" w:hAnsi="Times New Roman" w:cs="Times New Roman"/>
          <w:b/>
          <w:bCs/>
          <w:sz w:val="24"/>
        </w:rPr>
        <w:t>. Kosmosetegevusloa andmine</w:t>
      </w:r>
    </w:p>
    <w:p w14:paraId="6753DF59" w14:textId="77777777" w:rsidR="00965DE1" w:rsidRPr="003D31C4" w:rsidRDefault="00965DE1" w:rsidP="00C7433C">
      <w:pPr>
        <w:spacing w:after="0" w:line="240" w:lineRule="auto"/>
        <w:rPr>
          <w:rFonts w:ascii="Times New Roman" w:eastAsiaTheme="majorEastAsia" w:hAnsi="Times New Roman" w:cs="Times New Roman"/>
          <w:b/>
          <w:bCs/>
          <w:sz w:val="24"/>
        </w:rPr>
      </w:pPr>
    </w:p>
    <w:p w14:paraId="42F37DDA" w14:textId="5DEB7530" w:rsidR="00222F27" w:rsidRDefault="00222F27" w:rsidP="530311D3">
      <w:pPr>
        <w:spacing w:after="0" w:line="240" w:lineRule="auto"/>
        <w:jc w:val="both"/>
        <w:rPr>
          <w:rFonts w:ascii="Times New Roman" w:hAnsi="Times New Roman" w:cs="Times New Roman"/>
          <w:color w:val="202020"/>
          <w:sz w:val="24"/>
          <w:shd w:val="clear" w:color="auto" w:fill="FFFFFF"/>
        </w:rPr>
      </w:pPr>
      <w:r w:rsidRPr="530311D3">
        <w:rPr>
          <w:rFonts w:ascii="Times New Roman" w:eastAsiaTheme="majorEastAsia" w:hAnsi="Times New Roman" w:cs="Times New Roman"/>
          <w:sz w:val="24"/>
        </w:rPr>
        <w:t xml:space="preserve">(1) Pädev asutus </w:t>
      </w:r>
      <w:commentRangeStart w:id="106"/>
      <w:r w:rsidRPr="530311D3">
        <w:rPr>
          <w:rFonts w:ascii="Times New Roman" w:eastAsiaTheme="majorEastAsia" w:hAnsi="Times New Roman" w:cs="Times New Roman"/>
          <w:sz w:val="24"/>
        </w:rPr>
        <w:t xml:space="preserve">lahendab kosmosetegevusloa andmise või andmisest keeldumise </w:t>
      </w:r>
      <w:commentRangeEnd w:id="106"/>
      <w:r w:rsidR="00663E8E">
        <w:rPr>
          <w:rStyle w:val="Kommentaariviide"/>
        </w:rPr>
        <w:commentReference w:id="106"/>
      </w:r>
      <w:r w:rsidRPr="530311D3">
        <w:rPr>
          <w:rFonts w:ascii="Times New Roman" w:hAnsi="Times New Roman" w:cs="Times New Roman"/>
          <w:sz w:val="24"/>
        </w:rPr>
        <w:t xml:space="preserve">90 </w:t>
      </w:r>
      <w:r w:rsidRPr="530311D3">
        <w:rPr>
          <w:rFonts w:ascii="Times New Roman" w:eastAsiaTheme="majorEastAsia" w:hAnsi="Times New Roman" w:cs="Times New Roman"/>
          <w:sz w:val="24"/>
        </w:rPr>
        <w:t xml:space="preserve">tööpäeva jooksul taotluse esitamisest arvates või kui taotluses esineb puudusi, siis puuduste kõrvaldamisest arvates. </w:t>
      </w:r>
      <w:r w:rsidRPr="530311D3">
        <w:rPr>
          <w:rFonts w:ascii="Times New Roman" w:hAnsi="Times New Roman" w:cs="Times New Roman"/>
          <w:color w:val="202020"/>
          <w:sz w:val="24"/>
          <w:shd w:val="clear" w:color="auto" w:fill="FFFFFF"/>
        </w:rPr>
        <w:t xml:space="preserve">Pädev asutus võib otsuse tegemise tähtaega </w:t>
      </w:r>
      <w:commentRangeStart w:id="107"/>
      <w:r w:rsidR="000A090A" w:rsidRPr="530311D3">
        <w:rPr>
          <w:rFonts w:ascii="Times New Roman" w:hAnsi="Times New Roman" w:cs="Times New Roman"/>
          <w:color w:val="202020"/>
          <w:sz w:val="24"/>
          <w:shd w:val="clear" w:color="auto" w:fill="FFFFFF"/>
        </w:rPr>
        <w:t xml:space="preserve">mõistliku aja </w:t>
      </w:r>
      <w:r w:rsidRPr="530311D3">
        <w:rPr>
          <w:rFonts w:ascii="Times New Roman" w:eastAsiaTheme="majorEastAsia" w:hAnsi="Times New Roman" w:cs="Times New Roman"/>
          <w:sz w:val="24"/>
        </w:rPr>
        <w:t>võrra</w:t>
      </w:r>
      <w:r w:rsidRPr="530311D3">
        <w:rPr>
          <w:rFonts w:ascii="Times New Roman" w:hAnsi="Times New Roman" w:cs="Times New Roman"/>
          <w:color w:val="202020"/>
          <w:sz w:val="24"/>
          <w:shd w:val="clear" w:color="auto" w:fill="FFFFFF"/>
        </w:rPr>
        <w:t xml:space="preserve"> </w:t>
      </w:r>
      <w:commentRangeEnd w:id="107"/>
      <w:r w:rsidR="0060613E">
        <w:rPr>
          <w:rStyle w:val="Kommentaariviide"/>
        </w:rPr>
        <w:commentReference w:id="107"/>
      </w:r>
      <w:r w:rsidRPr="530311D3">
        <w:rPr>
          <w:rFonts w:ascii="Times New Roman" w:hAnsi="Times New Roman" w:cs="Times New Roman"/>
          <w:color w:val="202020"/>
          <w:sz w:val="24"/>
          <w:shd w:val="clear" w:color="auto" w:fill="FFFFFF"/>
        </w:rPr>
        <w:t>pikendada, kui see on vajalik juhtumi keerukuse tõttu. Kui taotlust ei vaadata läbi tähtaja jooksul, ei loeta kosmosetegevusluba tähtaja möödumisel taotlejale vaikimisi antuks.</w:t>
      </w:r>
      <w:r w:rsidR="00146DC0" w:rsidRPr="530311D3">
        <w:rPr>
          <w:rFonts w:ascii="Times New Roman" w:hAnsi="Times New Roman" w:cs="Times New Roman"/>
          <w:color w:val="202020"/>
          <w:sz w:val="24"/>
          <w:shd w:val="clear" w:color="auto" w:fill="FFFFFF"/>
        </w:rPr>
        <w:t xml:space="preserve"> </w:t>
      </w:r>
    </w:p>
    <w:p w14:paraId="4955958E" w14:textId="77777777" w:rsidR="00965DE1" w:rsidRDefault="00965DE1" w:rsidP="530311D3">
      <w:pPr>
        <w:spacing w:after="0" w:line="240" w:lineRule="auto"/>
        <w:jc w:val="both"/>
        <w:rPr>
          <w:rFonts w:ascii="Times New Roman" w:hAnsi="Times New Roman" w:cs="Times New Roman"/>
          <w:color w:val="202020"/>
          <w:sz w:val="24"/>
          <w:shd w:val="clear" w:color="auto" w:fill="FFFFFF"/>
        </w:rPr>
      </w:pPr>
    </w:p>
    <w:p w14:paraId="122FDEC1" w14:textId="77777777" w:rsidR="00222F27" w:rsidRPr="003D31C4" w:rsidRDefault="00222F27" w:rsidP="530311D3">
      <w:pPr>
        <w:spacing w:after="0" w:line="240" w:lineRule="auto"/>
        <w:jc w:val="both"/>
        <w:rPr>
          <w:rFonts w:ascii="Times New Roman" w:eastAsiaTheme="majorEastAsia" w:hAnsi="Times New Roman" w:cs="Times New Roman"/>
          <w:sz w:val="24"/>
        </w:rPr>
      </w:pPr>
      <w:commentRangeStart w:id="108"/>
      <w:r w:rsidRPr="530311D3">
        <w:rPr>
          <w:rFonts w:ascii="Times New Roman" w:eastAsiaTheme="majorEastAsia" w:hAnsi="Times New Roman" w:cs="Times New Roman"/>
          <w:sz w:val="24"/>
        </w:rPr>
        <w:t xml:space="preserve">(2) Kosmosetegevusloas sätestatakse: </w:t>
      </w:r>
      <w:commentRangeEnd w:id="108"/>
      <w:r w:rsidR="00A33B25">
        <w:rPr>
          <w:rStyle w:val="Kommentaariviide"/>
        </w:rPr>
        <w:commentReference w:id="108"/>
      </w:r>
    </w:p>
    <w:p w14:paraId="51813B53" w14:textId="2A7C5E4F" w:rsidR="00222F27" w:rsidRPr="003D31C4" w:rsidRDefault="00222F27" w:rsidP="530311D3">
      <w:pPr>
        <w:spacing w:after="0" w:line="240" w:lineRule="auto"/>
        <w:jc w:val="both"/>
        <w:rPr>
          <w:rFonts w:ascii="Times New Roman" w:hAnsi="Times New Roman" w:cs="Times New Roman"/>
          <w:sz w:val="24"/>
        </w:rPr>
      </w:pPr>
      <w:r w:rsidRPr="530311D3">
        <w:rPr>
          <w:rFonts w:ascii="Times New Roman" w:eastAsiaTheme="majorEastAsia" w:hAnsi="Times New Roman" w:cs="Times New Roman"/>
          <w:sz w:val="24"/>
        </w:rPr>
        <w:t xml:space="preserve">1) </w:t>
      </w:r>
      <w:r w:rsidR="00AE59D8" w:rsidRPr="530311D3">
        <w:rPr>
          <w:rFonts w:ascii="Times New Roman" w:hAnsi="Times New Roman" w:cs="Times New Roman"/>
          <w:sz w:val="24"/>
        </w:rPr>
        <w:t xml:space="preserve">käitaja </w:t>
      </w:r>
      <w:r w:rsidRPr="530311D3">
        <w:rPr>
          <w:rFonts w:ascii="Times New Roman" w:hAnsi="Times New Roman" w:cs="Times New Roman"/>
          <w:sz w:val="24"/>
        </w:rPr>
        <w:t>nimi ja registrikood</w:t>
      </w:r>
      <w:r w:rsidRPr="530311D3">
        <w:rPr>
          <w:rFonts w:ascii="Times New Roman" w:eastAsiaTheme="majorEastAsia" w:hAnsi="Times New Roman" w:cs="Times New Roman"/>
          <w:sz w:val="24"/>
        </w:rPr>
        <w:t xml:space="preserve"> või ees- ja perekonnanimi</w:t>
      </w:r>
      <w:r w:rsidRPr="530311D3">
        <w:rPr>
          <w:rFonts w:ascii="Times New Roman" w:hAnsi="Times New Roman" w:cs="Times New Roman"/>
          <w:sz w:val="24"/>
        </w:rPr>
        <w:t xml:space="preserve"> ja isikukood; </w:t>
      </w:r>
    </w:p>
    <w:p w14:paraId="65CDB53E" w14:textId="0DF0F1B9"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2) </w:t>
      </w:r>
      <w:r w:rsidR="00AE59D8" w:rsidRPr="530311D3">
        <w:rPr>
          <w:rFonts w:ascii="Times New Roman" w:hAnsi="Times New Roman" w:cs="Times New Roman"/>
          <w:sz w:val="24"/>
        </w:rPr>
        <w:t xml:space="preserve">käitaja </w:t>
      </w:r>
      <w:r w:rsidRPr="530311D3">
        <w:rPr>
          <w:rFonts w:ascii="Times New Roman" w:eastAsiaTheme="majorEastAsia" w:hAnsi="Times New Roman" w:cs="Times New Roman"/>
          <w:sz w:val="24"/>
        </w:rPr>
        <w:t xml:space="preserve">aadress Eestis; </w:t>
      </w:r>
    </w:p>
    <w:p w14:paraId="1FAF006A" w14:textId="3A54F891"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3) lubatav Eesti Vabariigi territooriumil või territooriumilt </w:t>
      </w:r>
      <w:r w:rsidR="00FC6A5C" w:rsidRPr="530311D3">
        <w:rPr>
          <w:rFonts w:ascii="Times New Roman" w:eastAsiaTheme="majorEastAsia" w:hAnsi="Times New Roman" w:cs="Times New Roman"/>
          <w:sz w:val="24"/>
        </w:rPr>
        <w:t xml:space="preserve">tehtav </w:t>
      </w:r>
      <w:r w:rsidRPr="530311D3">
        <w:rPr>
          <w:rFonts w:ascii="Times New Roman" w:eastAsiaTheme="majorEastAsia" w:hAnsi="Times New Roman" w:cs="Times New Roman"/>
          <w:sz w:val="24"/>
        </w:rPr>
        <w:t>kosmosetegevus;</w:t>
      </w:r>
    </w:p>
    <w:p w14:paraId="17AFA3C6" w14:textId="4F040CE1" w:rsidR="00222F27" w:rsidRPr="003D31C4" w:rsidRDefault="00222F27" w:rsidP="530311D3">
      <w:pPr>
        <w:spacing w:after="0" w:line="240" w:lineRule="auto"/>
        <w:jc w:val="both"/>
        <w:rPr>
          <w:rFonts w:ascii="Times New Roman" w:hAnsi="Times New Roman" w:cs="Times New Roman"/>
          <w:sz w:val="24"/>
        </w:rPr>
      </w:pPr>
      <w:r w:rsidRPr="530311D3">
        <w:rPr>
          <w:rFonts w:ascii="Times New Roman" w:eastAsiaTheme="majorEastAsia" w:hAnsi="Times New Roman" w:cs="Times New Roman"/>
          <w:sz w:val="24"/>
        </w:rPr>
        <w:t xml:space="preserve">4) kosmosetegevusloa </w:t>
      </w:r>
      <w:r w:rsidRPr="530311D3">
        <w:rPr>
          <w:rFonts w:ascii="Times New Roman" w:hAnsi="Times New Roman" w:cs="Times New Roman"/>
          <w:sz w:val="24"/>
        </w:rPr>
        <w:t>number;</w:t>
      </w:r>
    </w:p>
    <w:p w14:paraId="482A9E6C" w14:textId="77777777" w:rsidR="00222F27" w:rsidRPr="003D31C4" w:rsidRDefault="00222F27" w:rsidP="530311D3">
      <w:pPr>
        <w:spacing w:after="0" w:line="240" w:lineRule="auto"/>
        <w:jc w:val="both"/>
        <w:rPr>
          <w:rFonts w:ascii="Times New Roman" w:hAnsi="Times New Roman" w:cs="Times New Roman"/>
          <w:sz w:val="24"/>
        </w:rPr>
      </w:pPr>
      <w:commentRangeStart w:id="109"/>
      <w:r w:rsidRPr="530311D3">
        <w:rPr>
          <w:rFonts w:ascii="Times New Roman" w:hAnsi="Times New Roman" w:cs="Times New Roman"/>
          <w:sz w:val="24"/>
        </w:rPr>
        <w:t>5) kosmosetegevusloa andmise alus;</w:t>
      </w:r>
      <w:commentRangeEnd w:id="109"/>
      <w:r w:rsidR="0060613E">
        <w:rPr>
          <w:rStyle w:val="Kommentaariviide"/>
        </w:rPr>
        <w:commentReference w:id="109"/>
      </w:r>
    </w:p>
    <w:p w14:paraId="04F2D8A6" w14:textId="51AFA260" w:rsidR="00E336A0" w:rsidRDefault="00222F27" w:rsidP="530311D3">
      <w:pPr>
        <w:spacing w:after="0" w:line="240" w:lineRule="auto"/>
        <w:jc w:val="both"/>
        <w:rPr>
          <w:rFonts w:ascii="Times New Roman" w:eastAsiaTheme="majorEastAsia" w:hAnsi="Times New Roman" w:cs="Times New Roman"/>
          <w:sz w:val="24"/>
        </w:rPr>
      </w:pPr>
      <w:r w:rsidRPr="530311D3">
        <w:rPr>
          <w:rFonts w:ascii="Times New Roman" w:hAnsi="Times New Roman" w:cs="Times New Roman"/>
          <w:sz w:val="24"/>
        </w:rPr>
        <w:t xml:space="preserve">6) käesoleva seaduse </w:t>
      </w:r>
      <w:r w:rsidRPr="530311D3">
        <w:rPr>
          <w:rFonts w:ascii="Times New Roman" w:eastAsiaTheme="majorEastAsia" w:hAnsi="Times New Roman" w:cs="Times New Roman"/>
          <w:sz w:val="24"/>
        </w:rPr>
        <w:t xml:space="preserve">§ </w:t>
      </w:r>
      <w:r w:rsidR="0053687D" w:rsidRPr="530311D3">
        <w:rPr>
          <w:rFonts w:ascii="Times New Roman" w:eastAsiaTheme="majorEastAsia" w:hAnsi="Times New Roman" w:cs="Times New Roman"/>
          <w:sz w:val="24"/>
        </w:rPr>
        <w:t>20</w:t>
      </w:r>
      <w:r w:rsidRPr="530311D3">
        <w:rPr>
          <w:rFonts w:ascii="Times New Roman" w:eastAsiaTheme="majorEastAsia" w:hAnsi="Times New Roman" w:cs="Times New Roman"/>
          <w:sz w:val="24"/>
        </w:rPr>
        <w:t xml:space="preserve"> lõike 1 punktis 1 sätestatud </w:t>
      </w:r>
      <w:r w:rsidRPr="530311D3">
        <w:rPr>
          <w:rFonts w:ascii="Times New Roman" w:hAnsi="Times New Roman" w:cs="Times New Roman"/>
          <w:sz w:val="24"/>
        </w:rPr>
        <w:t>erandi kohaldamise</w:t>
      </w:r>
      <w:r w:rsidR="00FC6A5C" w:rsidRPr="530311D3">
        <w:rPr>
          <w:rFonts w:ascii="Times New Roman" w:hAnsi="Times New Roman" w:cs="Times New Roman"/>
          <w:sz w:val="24"/>
        </w:rPr>
        <w:t xml:space="preserve"> korra</w:t>
      </w:r>
      <w:r w:rsidRPr="530311D3">
        <w:rPr>
          <w:rFonts w:ascii="Times New Roman" w:hAnsi="Times New Roman" w:cs="Times New Roman"/>
          <w:sz w:val="24"/>
        </w:rPr>
        <w:t xml:space="preserve">l </w:t>
      </w:r>
      <w:r w:rsidRPr="530311D3">
        <w:rPr>
          <w:rFonts w:ascii="Times New Roman" w:eastAsiaTheme="majorEastAsia" w:hAnsi="Times New Roman" w:cs="Times New Roman"/>
          <w:sz w:val="24"/>
        </w:rPr>
        <w:t xml:space="preserve">kosmosetegevusloa </w:t>
      </w:r>
      <w:r w:rsidRPr="530311D3">
        <w:rPr>
          <w:rFonts w:ascii="Times New Roman" w:hAnsi="Times New Roman" w:cs="Times New Roman"/>
          <w:sz w:val="24"/>
        </w:rPr>
        <w:t>kehtivusaeg</w:t>
      </w:r>
      <w:r w:rsidR="00522FF2" w:rsidRPr="530311D3">
        <w:rPr>
          <w:rFonts w:ascii="Times New Roman" w:hAnsi="Times New Roman" w:cs="Times New Roman"/>
          <w:sz w:val="24"/>
        </w:rPr>
        <w:t>.</w:t>
      </w:r>
      <w:r w:rsidR="00146DC0" w:rsidRPr="530311D3">
        <w:rPr>
          <w:rFonts w:ascii="Times New Roman" w:eastAsiaTheme="majorEastAsia" w:hAnsi="Times New Roman" w:cs="Times New Roman"/>
          <w:sz w:val="24"/>
        </w:rPr>
        <w:t xml:space="preserve"> </w:t>
      </w:r>
      <w:r w:rsidR="008710EE" w:rsidRPr="530311D3">
        <w:rPr>
          <w:rFonts w:ascii="Times New Roman" w:eastAsiaTheme="majorEastAsia" w:hAnsi="Times New Roman" w:cs="Times New Roman"/>
          <w:sz w:val="24"/>
        </w:rPr>
        <w:t xml:space="preserve"> </w:t>
      </w:r>
    </w:p>
    <w:p w14:paraId="4AF4A8A0" w14:textId="77777777" w:rsidR="008710EE" w:rsidRDefault="008710EE" w:rsidP="530311D3">
      <w:pPr>
        <w:spacing w:after="0" w:line="240" w:lineRule="auto"/>
        <w:jc w:val="both"/>
        <w:rPr>
          <w:rFonts w:ascii="Times New Roman" w:eastAsiaTheme="majorEastAsia" w:hAnsi="Times New Roman" w:cs="Times New Roman"/>
          <w:sz w:val="24"/>
        </w:rPr>
      </w:pPr>
    </w:p>
    <w:p w14:paraId="11A4591A" w14:textId="77777777" w:rsidR="008710EE" w:rsidRPr="00191763" w:rsidRDefault="008710EE"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(3) Kui kosmosetegevusluba taotleb valitsusasutus, võib jätta loale märkimata või osaliselt märkimata käesoleva paragrahvi lõike 2 punktis 3 sätestatud teabe, kui teave on riigisaladuse ja salastatud välisteabe seaduse kohaselt riigisaladus.</w:t>
      </w:r>
    </w:p>
    <w:p w14:paraId="4F1211F5" w14:textId="4EBF9589" w:rsidR="00D4520C" w:rsidRPr="00FB14E3" w:rsidRDefault="00D4520C" w:rsidP="530311D3">
      <w:pPr>
        <w:spacing w:after="0" w:line="240" w:lineRule="auto"/>
        <w:rPr>
          <w:rFonts w:ascii="Times New Roman" w:eastAsiaTheme="majorEastAsia" w:hAnsi="Times New Roman" w:cs="Times New Roman"/>
          <w:sz w:val="24"/>
        </w:rPr>
      </w:pPr>
    </w:p>
    <w:p w14:paraId="1CB232C3" w14:textId="1ABE78E0" w:rsidR="00BF6632" w:rsidRDefault="00BF6632" w:rsidP="00C7433C">
      <w:pPr>
        <w:spacing w:after="0" w:line="240" w:lineRule="auto"/>
        <w:rPr>
          <w:rFonts w:ascii="Times New Roman" w:eastAsiaTheme="majorEastAsia" w:hAnsi="Times New Roman" w:cs="Times New Roman"/>
          <w:b/>
          <w:bCs/>
          <w:sz w:val="24"/>
        </w:rPr>
      </w:pPr>
      <w:commentRangeStart w:id="110"/>
      <w:r w:rsidRPr="008124EA">
        <w:rPr>
          <w:rFonts w:ascii="Times New Roman" w:eastAsiaTheme="majorEastAsia" w:hAnsi="Times New Roman" w:cs="Times New Roman"/>
          <w:b/>
          <w:bCs/>
          <w:sz w:val="24"/>
        </w:rPr>
        <w:t xml:space="preserve">§ </w:t>
      </w:r>
      <w:r w:rsidR="00FB14E3">
        <w:rPr>
          <w:rFonts w:ascii="Times New Roman" w:eastAsiaTheme="majorEastAsia" w:hAnsi="Times New Roman" w:cs="Times New Roman"/>
          <w:b/>
          <w:bCs/>
          <w:sz w:val="24"/>
        </w:rPr>
        <w:t>18</w:t>
      </w:r>
      <w:r w:rsidRPr="008124EA">
        <w:rPr>
          <w:rFonts w:ascii="Times New Roman" w:eastAsiaTheme="majorEastAsia" w:hAnsi="Times New Roman" w:cs="Times New Roman"/>
          <w:b/>
          <w:bCs/>
          <w:sz w:val="24"/>
        </w:rPr>
        <w:t>.</w:t>
      </w:r>
      <w:r w:rsidR="00FB14E3">
        <w:rPr>
          <w:rFonts w:ascii="Times New Roman" w:eastAsiaTheme="majorEastAsia" w:hAnsi="Times New Roman" w:cs="Times New Roman"/>
          <w:b/>
          <w:bCs/>
          <w:sz w:val="24"/>
        </w:rPr>
        <w:t xml:space="preserve"> </w:t>
      </w:r>
      <w:r w:rsidR="000D657A">
        <w:rPr>
          <w:rFonts w:ascii="Times New Roman" w:eastAsiaTheme="majorEastAsia" w:hAnsi="Times New Roman" w:cs="Times New Roman"/>
          <w:b/>
          <w:bCs/>
          <w:sz w:val="24"/>
        </w:rPr>
        <w:t>Kosmoseteg</w:t>
      </w:r>
      <w:r w:rsidR="00412B4E">
        <w:rPr>
          <w:rFonts w:ascii="Times New Roman" w:eastAsiaTheme="majorEastAsia" w:hAnsi="Times New Roman" w:cs="Times New Roman"/>
          <w:b/>
          <w:bCs/>
          <w:sz w:val="24"/>
        </w:rPr>
        <w:t xml:space="preserve">evusloa </w:t>
      </w:r>
      <w:proofErr w:type="spellStart"/>
      <w:r w:rsidRPr="008124EA">
        <w:rPr>
          <w:rFonts w:ascii="Times New Roman" w:eastAsiaTheme="majorEastAsia" w:hAnsi="Times New Roman" w:cs="Times New Roman"/>
          <w:b/>
          <w:bCs/>
          <w:sz w:val="24"/>
        </w:rPr>
        <w:t>kõrvaltingimused</w:t>
      </w:r>
      <w:commentRangeEnd w:id="110"/>
      <w:proofErr w:type="spellEnd"/>
      <w:r w:rsidR="00402559">
        <w:rPr>
          <w:rStyle w:val="Kommentaariviide"/>
        </w:rPr>
        <w:commentReference w:id="110"/>
      </w:r>
    </w:p>
    <w:p w14:paraId="6CA21C13" w14:textId="27562CE2" w:rsidR="00CC3F49" w:rsidRPr="008124EA" w:rsidRDefault="00CC3F49" w:rsidP="00C7433C">
      <w:pPr>
        <w:spacing w:after="0" w:line="240" w:lineRule="auto"/>
        <w:rPr>
          <w:rFonts w:ascii="Times New Roman" w:eastAsiaTheme="majorEastAsia" w:hAnsi="Times New Roman" w:cs="Times New Roman"/>
          <w:b/>
          <w:bCs/>
          <w:sz w:val="24"/>
        </w:rPr>
      </w:pPr>
    </w:p>
    <w:p w14:paraId="7B522632" w14:textId="42F6FB96" w:rsidR="00BF6632" w:rsidRPr="00BF6632" w:rsidRDefault="00CD41C0"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Kosmosetegevusloa</w:t>
      </w:r>
      <w:r w:rsidR="001E2D80" w:rsidRPr="530311D3">
        <w:rPr>
          <w:rFonts w:ascii="Times New Roman" w:eastAsiaTheme="majorEastAsia" w:hAnsi="Times New Roman" w:cs="Times New Roman"/>
          <w:sz w:val="24"/>
        </w:rPr>
        <w:t>le</w:t>
      </w:r>
      <w:r w:rsidRPr="530311D3">
        <w:rPr>
          <w:rFonts w:ascii="Times New Roman" w:eastAsiaTheme="majorEastAsia" w:hAnsi="Times New Roman" w:cs="Times New Roman"/>
          <w:sz w:val="24"/>
        </w:rPr>
        <w:t xml:space="preserve"> </w:t>
      </w:r>
      <w:r w:rsidR="00BF6632" w:rsidRPr="530311D3">
        <w:rPr>
          <w:rFonts w:ascii="Times New Roman" w:eastAsiaTheme="majorEastAsia" w:hAnsi="Times New Roman" w:cs="Times New Roman"/>
          <w:sz w:val="24"/>
        </w:rPr>
        <w:t xml:space="preserve">võib lisada järgmisi </w:t>
      </w:r>
      <w:proofErr w:type="spellStart"/>
      <w:r w:rsidR="00BF6632" w:rsidRPr="530311D3">
        <w:rPr>
          <w:rFonts w:ascii="Times New Roman" w:eastAsiaTheme="majorEastAsia" w:hAnsi="Times New Roman" w:cs="Times New Roman"/>
          <w:sz w:val="24"/>
        </w:rPr>
        <w:t>kõrvaltingimusi</w:t>
      </w:r>
      <w:proofErr w:type="spellEnd"/>
      <w:r w:rsidR="00147E53" w:rsidRPr="530311D3">
        <w:rPr>
          <w:rFonts w:ascii="Times New Roman" w:eastAsiaTheme="majorEastAsia" w:hAnsi="Times New Roman" w:cs="Times New Roman"/>
          <w:sz w:val="24"/>
        </w:rPr>
        <w:t>, kui see on vajalik</w:t>
      </w:r>
      <w:r w:rsidR="000D084E" w:rsidRPr="530311D3">
        <w:rPr>
          <w:rFonts w:ascii="Times New Roman" w:eastAsiaTheme="majorEastAsia" w:hAnsi="Times New Roman" w:cs="Times New Roman"/>
          <w:sz w:val="24"/>
        </w:rPr>
        <w:t xml:space="preserve"> käesoleva seaduse </w:t>
      </w:r>
      <w:r w:rsidR="00A77042" w:rsidRPr="530311D3">
        <w:rPr>
          <w:rFonts w:ascii="Times New Roman" w:hAnsi="Times New Roman" w:cs="Times New Roman"/>
          <w:sz w:val="24"/>
          <w:shd w:val="clear" w:color="auto" w:fill="FFFFFF"/>
        </w:rPr>
        <w:t xml:space="preserve">§-des </w:t>
      </w:r>
      <w:r w:rsidR="000D084E" w:rsidRPr="530311D3">
        <w:rPr>
          <w:rFonts w:ascii="Times New Roman" w:eastAsiaTheme="majorEastAsia" w:hAnsi="Times New Roman" w:cs="Times New Roman"/>
          <w:sz w:val="24"/>
        </w:rPr>
        <w:t xml:space="preserve">5 </w:t>
      </w:r>
      <w:r w:rsidR="00A77042" w:rsidRPr="530311D3">
        <w:rPr>
          <w:rFonts w:ascii="Times New Roman" w:eastAsiaTheme="majorEastAsia" w:hAnsi="Times New Roman" w:cs="Times New Roman"/>
          <w:sz w:val="24"/>
        </w:rPr>
        <w:t>ja 6 sätestatud</w:t>
      </w:r>
      <w:r w:rsidR="000D084E" w:rsidRPr="530311D3">
        <w:rPr>
          <w:rFonts w:ascii="Times New Roman" w:eastAsiaTheme="majorEastAsia" w:hAnsi="Times New Roman" w:cs="Times New Roman"/>
          <w:sz w:val="24"/>
        </w:rPr>
        <w:t xml:space="preserve"> </w:t>
      </w:r>
      <w:r w:rsidR="00A77042" w:rsidRPr="530311D3">
        <w:rPr>
          <w:rFonts w:ascii="Times New Roman" w:eastAsiaTheme="majorEastAsia" w:hAnsi="Times New Roman" w:cs="Times New Roman"/>
          <w:sz w:val="24"/>
        </w:rPr>
        <w:t xml:space="preserve">põhimõtete </w:t>
      </w:r>
      <w:r w:rsidR="00147E53" w:rsidRPr="530311D3">
        <w:rPr>
          <w:rFonts w:ascii="Times New Roman" w:eastAsiaTheme="majorEastAsia" w:hAnsi="Times New Roman" w:cs="Times New Roman"/>
          <w:sz w:val="24"/>
        </w:rPr>
        <w:t>tagamiseks</w:t>
      </w:r>
      <w:r w:rsidR="00D61C54" w:rsidRPr="530311D3">
        <w:rPr>
          <w:rFonts w:ascii="Times New Roman" w:eastAsiaTheme="majorEastAsia" w:hAnsi="Times New Roman" w:cs="Times New Roman"/>
          <w:sz w:val="24"/>
        </w:rPr>
        <w:t>:</w:t>
      </w:r>
    </w:p>
    <w:p w14:paraId="199057AF" w14:textId="64B2D821" w:rsidR="00BF6632" w:rsidRDefault="00BF6632"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1) </w:t>
      </w:r>
      <w:r w:rsidR="00EB7367" w:rsidRPr="530311D3">
        <w:rPr>
          <w:rFonts w:ascii="Times New Roman" w:eastAsiaTheme="majorEastAsia" w:hAnsi="Times New Roman" w:cs="Times New Roman"/>
          <w:sz w:val="24"/>
        </w:rPr>
        <w:t>kosmosetegevuse</w:t>
      </w:r>
      <w:r w:rsidR="00FC6A5C" w:rsidRPr="530311D3">
        <w:rPr>
          <w:rFonts w:ascii="Times New Roman" w:eastAsiaTheme="majorEastAsia" w:hAnsi="Times New Roman" w:cs="Times New Roman"/>
          <w:sz w:val="24"/>
        </w:rPr>
        <w:t>s</w:t>
      </w:r>
      <w:r w:rsidRPr="530311D3">
        <w:rPr>
          <w:rFonts w:ascii="Times New Roman" w:eastAsiaTheme="majorEastAsia" w:hAnsi="Times New Roman" w:cs="Times New Roman"/>
          <w:sz w:val="24"/>
        </w:rPr>
        <w:t xml:space="preserve"> lubatud teatavat tüüpi </w:t>
      </w:r>
      <w:r w:rsidR="00EB7367" w:rsidRPr="530311D3">
        <w:rPr>
          <w:rFonts w:ascii="Times New Roman" w:eastAsiaTheme="majorEastAsia" w:hAnsi="Times New Roman" w:cs="Times New Roman"/>
          <w:sz w:val="24"/>
        </w:rPr>
        <w:t>kosmoseobjekt</w:t>
      </w:r>
      <w:r w:rsidR="001E2D80" w:rsidRPr="530311D3">
        <w:rPr>
          <w:rFonts w:ascii="Times New Roman" w:eastAsiaTheme="majorEastAsia" w:hAnsi="Times New Roman" w:cs="Times New Roman"/>
          <w:sz w:val="24"/>
        </w:rPr>
        <w:t>;</w:t>
      </w:r>
    </w:p>
    <w:p w14:paraId="5800203E" w14:textId="2ED06F92" w:rsidR="001E2D80" w:rsidRDefault="00CA4AA8"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2) </w:t>
      </w:r>
      <w:r w:rsidR="001E2D80" w:rsidRPr="530311D3">
        <w:rPr>
          <w:rFonts w:ascii="Times New Roman" w:eastAsiaTheme="majorEastAsia" w:hAnsi="Times New Roman" w:cs="Times New Roman"/>
          <w:sz w:val="24"/>
        </w:rPr>
        <w:t>kosmosetegevuse</w:t>
      </w:r>
      <w:r w:rsidR="00FC6A5C" w:rsidRPr="530311D3">
        <w:rPr>
          <w:rFonts w:ascii="Times New Roman" w:eastAsiaTheme="majorEastAsia" w:hAnsi="Times New Roman" w:cs="Times New Roman"/>
          <w:sz w:val="24"/>
        </w:rPr>
        <w:t>s</w:t>
      </w:r>
      <w:r w:rsidR="001E2D80" w:rsidRPr="530311D3">
        <w:rPr>
          <w:rFonts w:ascii="Times New Roman" w:eastAsiaTheme="majorEastAsia" w:hAnsi="Times New Roman" w:cs="Times New Roman"/>
          <w:sz w:val="24"/>
        </w:rPr>
        <w:t xml:space="preserve"> lubatud teatavad kosmoseobjekti </w:t>
      </w:r>
      <w:r w:rsidRPr="530311D3">
        <w:rPr>
          <w:rFonts w:ascii="Times New Roman" w:eastAsiaTheme="majorEastAsia" w:hAnsi="Times New Roman" w:cs="Times New Roman"/>
          <w:sz w:val="24"/>
        </w:rPr>
        <w:t>parameetrid;</w:t>
      </w:r>
    </w:p>
    <w:p w14:paraId="4FAC11E9" w14:textId="6DBC6DAD" w:rsidR="00BF6632" w:rsidRPr="001A3C34" w:rsidRDefault="00BF6632"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3)</w:t>
      </w:r>
      <w:r w:rsidR="00D61C54"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 xml:space="preserve">lisanõuded </w:t>
      </w:r>
      <w:r w:rsidR="007D6196" w:rsidRPr="530311D3">
        <w:rPr>
          <w:rFonts w:ascii="Times New Roman" w:eastAsiaTheme="majorEastAsia" w:hAnsi="Times New Roman" w:cs="Times New Roman"/>
          <w:sz w:val="24"/>
        </w:rPr>
        <w:t xml:space="preserve">kosmosetegevuse </w:t>
      </w:r>
      <w:r w:rsidR="00FC6A5C" w:rsidRPr="530311D3">
        <w:rPr>
          <w:rFonts w:ascii="Times New Roman" w:eastAsiaTheme="majorEastAsia" w:hAnsi="Times New Roman" w:cs="Times New Roman"/>
          <w:sz w:val="24"/>
        </w:rPr>
        <w:t xml:space="preserve">tegemisel </w:t>
      </w:r>
      <w:r w:rsidR="007D6196" w:rsidRPr="530311D3">
        <w:rPr>
          <w:rFonts w:ascii="Times New Roman" w:eastAsiaTheme="majorEastAsia" w:hAnsi="Times New Roman" w:cs="Times New Roman"/>
          <w:sz w:val="24"/>
        </w:rPr>
        <w:t xml:space="preserve">või lõpetamisel </w:t>
      </w:r>
      <w:r w:rsidRPr="530311D3">
        <w:rPr>
          <w:rFonts w:ascii="Times New Roman" w:eastAsiaTheme="majorEastAsia" w:hAnsi="Times New Roman" w:cs="Times New Roman"/>
          <w:sz w:val="24"/>
        </w:rPr>
        <w:t>rakendatavate meetmete kohta</w:t>
      </w:r>
      <w:r w:rsidR="00147E53" w:rsidRPr="530311D3">
        <w:rPr>
          <w:rFonts w:ascii="Times New Roman" w:eastAsiaTheme="majorEastAsia" w:hAnsi="Times New Roman" w:cs="Times New Roman"/>
          <w:sz w:val="24"/>
        </w:rPr>
        <w:t>.</w:t>
      </w:r>
    </w:p>
    <w:p w14:paraId="30A7963A" w14:textId="77777777" w:rsidR="000E7E3A" w:rsidRPr="001A3C34" w:rsidRDefault="000E7E3A" w:rsidP="00C7433C">
      <w:pPr>
        <w:spacing w:after="0" w:line="240" w:lineRule="auto"/>
        <w:rPr>
          <w:rFonts w:ascii="Times New Roman" w:eastAsiaTheme="majorEastAsia" w:hAnsi="Times New Roman" w:cs="Times New Roman"/>
          <w:sz w:val="24"/>
        </w:rPr>
      </w:pPr>
    </w:p>
    <w:p w14:paraId="3D20F154" w14:textId="30321775" w:rsidR="00222F27" w:rsidRDefault="00222F27" w:rsidP="530311D3">
      <w:pPr>
        <w:spacing w:after="0" w:line="240" w:lineRule="auto"/>
        <w:rPr>
          <w:rFonts w:ascii="Times New Roman" w:eastAsiaTheme="majorEastAsia" w:hAnsi="Times New Roman" w:cs="Times New Roman"/>
          <w:b/>
          <w:bCs/>
          <w:sz w:val="24"/>
        </w:rPr>
      </w:pPr>
      <w:r w:rsidRPr="00796A65">
        <w:rPr>
          <w:rFonts w:ascii="Times New Roman" w:eastAsiaTheme="majorEastAsia" w:hAnsi="Times New Roman" w:cs="Times New Roman"/>
          <w:b/>
          <w:bCs/>
          <w:sz w:val="24"/>
        </w:rPr>
        <w:t>§ 1</w:t>
      </w:r>
      <w:r w:rsidR="005F5B4A" w:rsidRPr="00796A65">
        <w:rPr>
          <w:rFonts w:ascii="Times New Roman" w:eastAsiaTheme="majorEastAsia" w:hAnsi="Times New Roman" w:cs="Times New Roman"/>
          <w:b/>
          <w:bCs/>
          <w:sz w:val="24"/>
        </w:rPr>
        <w:t>9</w:t>
      </w:r>
      <w:r w:rsidRPr="00796A65">
        <w:rPr>
          <w:rFonts w:ascii="Times New Roman" w:eastAsiaTheme="majorEastAsia" w:hAnsi="Times New Roman" w:cs="Times New Roman"/>
          <w:b/>
          <w:bCs/>
          <w:sz w:val="24"/>
        </w:rPr>
        <w:t>. Kosmosetegevusloa andmisest keeldumine</w:t>
      </w:r>
    </w:p>
    <w:p w14:paraId="5EFA3162" w14:textId="77777777" w:rsidR="00052F21" w:rsidRPr="003D31C4" w:rsidRDefault="00052F21" w:rsidP="00C7433C">
      <w:pPr>
        <w:spacing w:after="0" w:line="240" w:lineRule="auto"/>
        <w:rPr>
          <w:rFonts w:ascii="Times New Roman" w:eastAsiaTheme="majorEastAsia" w:hAnsi="Times New Roman" w:cs="Times New Roman"/>
          <w:b/>
          <w:bCs/>
          <w:sz w:val="24"/>
        </w:rPr>
      </w:pPr>
    </w:p>
    <w:p w14:paraId="33D6F616" w14:textId="67CECC76" w:rsidR="00222F27" w:rsidRDefault="00222F27" w:rsidP="00C7433C">
      <w:pPr>
        <w:spacing w:after="0" w:line="240" w:lineRule="auto"/>
        <w:rPr>
          <w:rFonts w:ascii="Times New Roman" w:eastAsiaTheme="majorEastAsia" w:hAnsi="Times New Roman" w:cs="Times New Roman"/>
          <w:sz w:val="24"/>
        </w:rPr>
      </w:pPr>
      <w:r w:rsidRPr="003D31C4">
        <w:rPr>
          <w:rFonts w:ascii="Times New Roman" w:eastAsiaTheme="majorEastAsia" w:hAnsi="Times New Roman" w:cs="Times New Roman"/>
          <w:sz w:val="24"/>
        </w:rPr>
        <w:t>(1) Pädev asutus keeldub kosmosetegevusloa andmisest majandustegevuse seadustiku üldosa seaduses sätestatud juhtudel.</w:t>
      </w:r>
    </w:p>
    <w:p w14:paraId="1BA549DE" w14:textId="77777777" w:rsidR="00052F21" w:rsidRPr="003D31C4" w:rsidRDefault="00052F21" w:rsidP="00C7433C">
      <w:pPr>
        <w:spacing w:after="0" w:line="240" w:lineRule="auto"/>
        <w:rPr>
          <w:rFonts w:ascii="Times New Roman" w:eastAsiaTheme="majorEastAsia" w:hAnsi="Times New Roman" w:cs="Times New Roman"/>
          <w:sz w:val="24"/>
        </w:rPr>
      </w:pPr>
    </w:p>
    <w:p w14:paraId="58AB8A46" w14:textId="77777777" w:rsidR="00222F27" w:rsidRPr="003D31C4" w:rsidRDefault="00222F27" w:rsidP="530311D3">
      <w:pPr>
        <w:spacing w:after="0" w:line="240" w:lineRule="auto"/>
        <w:jc w:val="both"/>
        <w:rPr>
          <w:rFonts w:ascii="Times New Roman" w:hAnsi="Times New Roman" w:cs="Times New Roman"/>
          <w:sz w:val="24"/>
        </w:rPr>
      </w:pPr>
      <w:r w:rsidRPr="530311D3">
        <w:rPr>
          <w:rFonts w:ascii="Times New Roman" w:eastAsiaTheme="majorEastAsia" w:hAnsi="Times New Roman" w:cs="Times New Roman"/>
          <w:sz w:val="24"/>
        </w:rPr>
        <w:t>(2)</w:t>
      </w:r>
      <w:r w:rsidRPr="530311D3">
        <w:rPr>
          <w:rFonts w:ascii="Times New Roman" w:hAnsi="Times New Roman" w:cs="Times New Roman"/>
          <w:color w:val="202020"/>
          <w:sz w:val="24"/>
          <w:shd w:val="clear" w:color="auto" w:fill="FFFFFF"/>
        </w:rPr>
        <w:t xml:space="preserve"> Pädev asutus võib keelduda kosmosetegevusloa andmisest</w:t>
      </w:r>
      <w:r w:rsidRPr="530311D3">
        <w:rPr>
          <w:rFonts w:ascii="Times New Roman" w:eastAsiaTheme="majorEastAsia" w:hAnsi="Times New Roman" w:cs="Times New Roman"/>
          <w:sz w:val="24"/>
        </w:rPr>
        <w:t xml:space="preserve">, kui </w:t>
      </w:r>
      <w:r w:rsidRPr="530311D3">
        <w:rPr>
          <w:rFonts w:ascii="Times New Roman" w:hAnsi="Times New Roman" w:cs="Times New Roman"/>
          <w:sz w:val="24"/>
        </w:rPr>
        <w:t xml:space="preserve">esineb vähemalt üks järgmistest asjaoludest: </w:t>
      </w:r>
    </w:p>
    <w:p w14:paraId="47E488EE" w14:textId="2B20A663" w:rsidR="00222F27" w:rsidRPr="003D31C4" w:rsidRDefault="00222F27"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 xml:space="preserve">1) kosmosetegevusloa taotleja, selle </w:t>
      </w:r>
      <w:r w:rsidRPr="530311D3">
        <w:rPr>
          <w:rFonts w:ascii="Times New Roman" w:eastAsiaTheme="majorEastAsia" w:hAnsi="Times New Roman" w:cs="Times New Roman"/>
          <w:sz w:val="24"/>
        </w:rPr>
        <w:t xml:space="preserve">juhtorgani liige, selles </w:t>
      </w:r>
      <w:r w:rsidRPr="530311D3">
        <w:rPr>
          <w:rFonts w:ascii="Times New Roman" w:hAnsi="Times New Roman" w:cs="Times New Roman"/>
          <w:sz w:val="24"/>
        </w:rPr>
        <w:t xml:space="preserve">osalust omav isik, </w:t>
      </w:r>
      <w:r w:rsidRPr="530311D3">
        <w:rPr>
          <w:rFonts w:ascii="Times New Roman" w:eastAsiaTheme="majorEastAsia" w:hAnsi="Times New Roman" w:cs="Times New Roman"/>
          <w:sz w:val="24"/>
        </w:rPr>
        <w:t xml:space="preserve">tegelik </w:t>
      </w:r>
      <w:r w:rsidR="00305F7C" w:rsidRPr="530311D3">
        <w:rPr>
          <w:rFonts w:ascii="Times New Roman" w:eastAsiaTheme="majorEastAsia" w:hAnsi="Times New Roman" w:cs="Times New Roman"/>
          <w:sz w:val="24"/>
        </w:rPr>
        <w:t xml:space="preserve">kasusaaja või </w:t>
      </w:r>
      <w:r w:rsidR="00305F7C" w:rsidRPr="530311D3">
        <w:rPr>
          <w:rFonts w:ascii="Times New Roman" w:hAnsi="Times New Roman" w:cs="Times New Roman"/>
          <w:sz w:val="24"/>
        </w:rPr>
        <w:t>taotleja liige</w:t>
      </w:r>
      <w:r w:rsidR="00305F7C" w:rsidRPr="530311D3">
        <w:rPr>
          <w:rFonts w:ascii="Times New Roman" w:eastAsiaTheme="majorEastAsia" w:hAnsi="Times New Roman" w:cs="Times New Roman"/>
          <w:sz w:val="24"/>
        </w:rPr>
        <w:t xml:space="preserve"> </w:t>
      </w:r>
      <w:r w:rsidRPr="530311D3">
        <w:rPr>
          <w:rFonts w:ascii="Times New Roman" w:hAnsi="Times New Roman" w:cs="Times New Roman"/>
          <w:sz w:val="24"/>
        </w:rPr>
        <w:t>ei vasta käesolevas seaduses sätestatud tingimustele;</w:t>
      </w:r>
      <w:r w:rsidR="00305F7C" w:rsidRPr="530311D3">
        <w:rPr>
          <w:rFonts w:ascii="Times New Roman" w:hAnsi="Times New Roman" w:cs="Times New Roman"/>
          <w:sz w:val="24"/>
        </w:rPr>
        <w:t xml:space="preserve"> </w:t>
      </w:r>
    </w:p>
    <w:p w14:paraId="00D0C8D4" w14:textId="10C0452F" w:rsidR="006A2935" w:rsidRPr="00CB5049" w:rsidRDefault="00222F27"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2</w:t>
      </w:r>
      <w:r w:rsidRPr="530311D3">
        <w:rPr>
          <w:rFonts w:ascii="Times New Roman" w:eastAsia="Calibri Light" w:hAnsi="Times New Roman" w:cs="Times New Roman"/>
          <w:sz w:val="24"/>
        </w:rPr>
        <w:t xml:space="preserve">) </w:t>
      </w:r>
      <w:r w:rsidR="006A2935" w:rsidRPr="530311D3">
        <w:rPr>
          <w:rFonts w:ascii="Times New Roman" w:hAnsi="Times New Roman" w:cs="Times New Roman"/>
          <w:sz w:val="24"/>
        </w:rPr>
        <w:t xml:space="preserve">esitatud teave ja dokumendid ei võimalda tuvastada </w:t>
      </w:r>
      <w:commentRangeStart w:id="111"/>
      <w:r w:rsidR="006A2935" w:rsidRPr="530311D3">
        <w:rPr>
          <w:rFonts w:ascii="Times New Roman" w:hAnsi="Times New Roman" w:cs="Times New Roman"/>
          <w:sz w:val="24"/>
        </w:rPr>
        <w:t xml:space="preserve">kosmoseobjekti omanikku või selle tegelikku kasusaajat </w:t>
      </w:r>
      <w:commentRangeEnd w:id="111"/>
      <w:r w:rsidR="004A3064">
        <w:rPr>
          <w:rStyle w:val="Kommentaariviide"/>
        </w:rPr>
        <w:commentReference w:id="111"/>
      </w:r>
      <w:r w:rsidR="006A2935" w:rsidRPr="530311D3">
        <w:rPr>
          <w:rFonts w:ascii="Times New Roman" w:hAnsi="Times New Roman" w:cs="Times New Roman"/>
          <w:sz w:val="24"/>
        </w:rPr>
        <w:t>või puudub käesoleva seaduse § 1</w:t>
      </w:r>
      <w:r w:rsidR="003C48B0" w:rsidRPr="530311D3">
        <w:rPr>
          <w:rFonts w:ascii="Times New Roman" w:hAnsi="Times New Roman" w:cs="Times New Roman"/>
          <w:sz w:val="24"/>
        </w:rPr>
        <w:t>5</w:t>
      </w:r>
      <w:r w:rsidR="006A2935" w:rsidRPr="530311D3">
        <w:rPr>
          <w:rFonts w:ascii="Times New Roman" w:hAnsi="Times New Roman" w:cs="Times New Roman"/>
          <w:sz w:val="24"/>
        </w:rPr>
        <w:t xml:space="preserve"> lõike </w:t>
      </w:r>
      <w:r w:rsidR="003C48B0" w:rsidRPr="530311D3">
        <w:rPr>
          <w:rFonts w:ascii="Times New Roman" w:hAnsi="Times New Roman" w:cs="Times New Roman"/>
          <w:sz w:val="24"/>
        </w:rPr>
        <w:t>1</w:t>
      </w:r>
      <w:r w:rsidR="006A2935" w:rsidRPr="530311D3">
        <w:rPr>
          <w:rFonts w:ascii="Times New Roman" w:hAnsi="Times New Roman" w:cs="Times New Roman"/>
          <w:sz w:val="24"/>
        </w:rPr>
        <w:t xml:space="preserve"> punktis 1</w:t>
      </w:r>
      <w:r w:rsidR="006A0EA9" w:rsidRPr="530311D3">
        <w:rPr>
          <w:rFonts w:ascii="Times New Roman" w:hAnsi="Times New Roman" w:cs="Times New Roman"/>
          <w:sz w:val="24"/>
        </w:rPr>
        <w:t>1</w:t>
      </w:r>
      <w:r w:rsidR="006A2935" w:rsidRPr="530311D3">
        <w:rPr>
          <w:rFonts w:ascii="Times New Roman" w:hAnsi="Times New Roman" w:cs="Times New Roman"/>
          <w:sz w:val="24"/>
        </w:rPr>
        <w:t xml:space="preserve"> nimetatud kosmoseobjekti omaniku nõusolek</w:t>
      </w:r>
      <w:r w:rsidR="007609AF" w:rsidRPr="530311D3">
        <w:rPr>
          <w:rFonts w:ascii="Times New Roman" w:hAnsi="Times New Roman" w:cs="Times New Roman"/>
          <w:sz w:val="24"/>
        </w:rPr>
        <w:t>;</w:t>
      </w:r>
    </w:p>
    <w:p w14:paraId="50B72833" w14:textId="77296635" w:rsidR="00222F27" w:rsidRPr="00CB5049" w:rsidRDefault="00222F27"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 xml:space="preserve">3) </w:t>
      </w:r>
      <w:commentRangeStart w:id="112"/>
      <w:r w:rsidRPr="530311D3">
        <w:rPr>
          <w:rFonts w:ascii="Times New Roman" w:hAnsi="Times New Roman" w:cs="Times New Roman"/>
          <w:sz w:val="24"/>
        </w:rPr>
        <w:t>kosmosetegevusloa taotlemisel on esitatud tegelikkusele mittevastavaid</w:t>
      </w:r>
      <w:r w:rsidR="00B0649D" w:rsidRPr="530311D3">
        <w:rPr>
          <w:rFonts w:ascii="Times New Roman" w:hAnsi="Times New Roman" w:cs="Times New Roman"/>
          <w:sz w:val="24"/>
        </w:rPr>
        <w:t xml:space="preserve"> andmeid</w:t>
      </w:r>
      <w:r w:rsidRPr="530311D3">
        <w:rPr>
          <w:rFonts w:ascii="Times New Roman" w:hAnsi="Times New Roman" w:cs="Times New Roman"/>
          <w:sz w:val="24"/>
        </w:rPr>
        <w:t>;</w:t>
      </w:r>
      <w:commentRangeEnd w:id="112"/>
      <w:r w:rsidR="00796A65">
        <w:rPr>
          <w:rStyle w:val="Kommentaariviide"/>
        </w:rPr>
        <w:commentReference w:id="112"/>
      </w:r>
    </w:p>
    <w:p w14:paraId="1D8DFC54" w14:textId="798D20C3" w:rsidR="00222F27" w:rsidRPr="00CB5049" w:rsidRDefault="00222F27" w:rsidP="530311D3">
      <w:pPr>
        <w:spacing w:after="0" w:line="240" w:lineRule="auto"/>
        <w:jc w:val="both"/>
        <w:rPr>
          <w:rFonts w:ascii="Times New Roman" w:hAnsi="Times New Roman" w:cs="Times New Roman"/>
          <w:color w:val="202020"/>
          <w:sz w:val="24"/>
          <w:shd w:val="clear" w:color="auto" w:fill="FFFFFF"/>
        </w:rPr>
      </w:pPr>
      <w:r w:rsidRPr="530311D3">
        <w:rPr>
          <w:rFonts w:ascii="Times New Roman" w:hAnsi="Times New Roman" w:cs="Times New Roman"/>
          <w:color w:val="202020"/>
          <w:sz w:val="24"/>
          <w:shd w:val="clear" w:color="auto" w:fill="FFFFFF"/>
        </w:rPr>
        <w:t>4)</w:t>
      </w:r>
      <w:r w:rsidR="00F52163" w:rsidRPr="00CB5049">
        <w:t xml:space="preserve"> </w:t>
      </w:r>
      <w:r w:rsidR="00F52163" w:rsidRPr="530311D3">
        <w:rPr>
          <w:rFonts w:ascii="Times New Roman" w:hAnsi="Times New Roman" w:cs="Times New Roman"/>
          <w:color w:val="202020"/>
          <w:sz w:val="24"/>
          <w:shd w:val="clear" w:color="auto" w:fill="FFFFFF"/>
        </w:rPr>
        <w:t xml:space="preserve">kosmosetegevusloa taotleja ei esitanud tähtaegselt või on keeldunud esitamast pädevale asutusele </w:t>
      </w:r>
      <w:r w:rsidR="0051560B" w:rsidRPr="530311D3">
        <w:rPr>
          <w:rFonts w:ascii="Times New Roman" w:hAnsi="Times New Roman" w:cs="Times New Roman"/>
          <w:color w:val="202020"/>
          <w:sz w:val="24"/>
          <w:shd w:val="clear" w:color="auto" w:fill="FFFFFF"/>
        </w:rPr>
        <w:t>lisa</w:t>
      </w:r>
      <w:r w:rsidR="00F52163" w:rsidRPr="530311D3">
        <w:rPr>
          <w:rFonts w:ascii="Times New Roman" w:hAnsi="Times New Roman" w:cs="Times New Roman"/>
          <w:color w:val="202020"/>
          <w:sz w:val="24"/>
          <w:shd w:val="clear" w:color="auto" w:fill="FFFFFF"/>
        </w:rPr>
        <w:t>teavet taotluse lahendamiseks;</w:t>
      </w:r>
      <w:r w:rsidRPr="530311D3">
        <w:rPr>
          <w:rFonts w:ascii="Times New Roman" w:hAnsi="Times New Roman" w:cs="Times New Roman"/>
          <w:color w:val="202020"/>
          <w:sz w:val="24"/>
          <w:shd w:val="clear" w:color="auto" w:fill="FFFFFF"/>
        </w:rPr>
        <w:t xml:space="preserve"> </w:t>
      </w:r>
    </w:p>
    <w:p w14:paraId="6B15E726" w14:textId="057189A0" w:rsidR="00222F27" w:rsidRPr="00CB5049"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lastRenderedPageBreak/>
        <w:t>5) on põhjendatud alus kahtlustada, et seoses kosmosetegevusega või kosmoseobjektiga võib toimuda, toimub või on toimunud käesoleva</w:t>
      </w:r>
      <w:r w:rsidR="00C33C06" w:rsidRPr="530311D3">
        <w:rPr>
          <w:rFonts w:ascii="Times New Roman" w:eastAsiaTheme="majorEastAsia" w:hAnsi="Times New Roman" w:cs="Times New Roman"/>
          <w:sz w:val="24"/>
        </w:rPr>
        <w:t>s</w:t>
      </w:r>
      <w:r w:rsidRPr="530311D3">
        <w:rPr>
          <w:rFonts w:ascii="Times New Roman" w:eastAsiaTheme="majorEastAsia" w:hAnsi="Times New Roman" w:cs="Times New Roman"/>
          <w:sz w:val="24"/>
        </w:rPr>
        <w:t xml:space="preserve"> seaduses sätestatud põhimõtete ja nõuete rikkumine;</w:t>
      </w:r>
    </w:p>
    <w:p w14:paraId="42518554" w14:textId="77777777" w:rsidR="00222F27" w:rsidRPr="00CB5049"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6) on põhjendatud alus kahtlustada, et kosmosetegevus võib suurendada rahapesu või terrorismi rahastamise riski või sellega võib kaasneda oht Eesti julgeolekule, </w:t>
      </w:r>
      <w:r w:rsidRPr="530311D3">
        <w:rPr>
          <w:rFonts w:ascii="Times New Roman" w:eastAsia="Calibri Light" w:hAnsi="Times New Roman" w:cs="Times New Roman"/>
          <w:color w:val="202020"/>
          <w:sz w:val="24"/>
        </w:rPr>
        <w:t>riigikaitseobjektile</w:t>
      </w:r>
      <w:r w:rsidRPr="530311D3">
        <w:rPr>
          <w:rFonts w:ascii="Times New Roman" w:eastAsiaTheme="majorEastAsia" w:hAnsi="Times New Roman" w:cs="Times New Roman"/>
          <w:sz w:val="24"/>
        </w:rPr>
        <w:t xml:space="preserve"> või avaliku korrale; </w:t>
      </w:r>
    </w:p>
    <w:p w14:paraId="6733449C" w14:textId="10035638" w:rsidR="00074F9A" w:rsidRDefault="00222F27" w:rsidP="530311D3">
      <w:pPr>
        <w:spacing w:after="0" w:line="240" w:lineRule="auto"/>
        <w:jc w:val="both"/>
        <w:rPr>
          <w:rFonts w:ascii="Times New Roman" w:hAnsi="Times New Roman" w:cs="Times New Roman"/>
          <w:color w:val="202020"/>
          <w:sz w:val="24"/>
          <w:shd w:val="clear" w:color="auto" w:fill="FFFFFF"/>
        </w:rPr>
      </w:pPr>
      <w:r w:rsidRPr="530311D3">
        <w:rPr>
          <w:rFonts w:ascii="Times New Roman" w:hAnsi="Times New Roman" w:cs="Times New Roman"/>
          <w:color w:val="202020"/>
          <w:sz w:val="24"/>
          <w:shd w:val="clear" w:color="auto" w:fill="FFFFFF"/>
        </w:rPr>
        <w:t xml:space="preserve">7) </w:t>
      </w:r>
      <w:proofErr w:type="spellStart"/>
      <w:r w:rsidRPr="530311D3">
        <w:rPr>
          <w:rFonts w:ascii="Times New Roman" w:hAnsi="Times New Roman" w:cs="Times New Roman"/>
          <w:color w:val="202020"/>
          <w:sz w:val="24"/>
          <w:shd w:val="clear" w:color="auto" w:fill="FFFFFF"/>
        </w:rPr>
        <w:t>sise</w:t>
      </w:r>
      <w:proofErr w:type="spellEnd"/>
      <w:r w:rsidRPr="530311D3">
        <w:rPr>
          <w:rFonts w:ascii="Times New Roman" w:hAnsi="Times New Roman" w:cs="Times New Roman"/>
          <w:color w:val="202020"/>
          <w:sz w:val="24"/>
          <w:shd w:val="clear" w:color="auto" w:fill="FFFFFF"/>
        </w:rPr>
        <w:t>-eeskirjad ei ole taotleja kosmosetegevuse laadi, ulatust ja keerukus</w:t>
      </w:r>
      <w:r w:rsidRPr="530311D3">
        <w:rPr>
          <w:rFonts w:ascii="Times New Roman" w:hAnsi="Times New Roman" w:cs="Times New Roman"/>
          <w:color w:val="202020"/>
          <w:sz w:val="24"/>
          <w:highlight w:val="lightGray"/>
          <w:shd w:val="clear" w:color="auto" w:fill="FFFFFF"/>
        </w:rPr>
        <w:t>t</w:t>
      </w:r>
      <w:r w:rsidRPr="530311D3">
        <w:rPr>
          <w:rFonts w:ascii="Times New Roman" w:hAnsi="Times New Roman" w:cs="Times New Roman"/>
          <w:color w:val="202020"/>
          <w:sz w:val="24"/>
          <w:shd w:val="clear" w:color="auto" w:fill="FFFFFF"/>
        </w:rPr>
        <w:t xml:space="preserve"> arvestades piisavad, proportsionaalsed</w:t>
      </w:r>
      <w:r w:rsidR="0051560B" w:rsidRPr="530311D3">
        <w:rPr>
          <w:rFonts w:ascii="Times New Roman" w:hAnsi="Times New Roman" w:cs="Times New Roman"/>
          <w:color w:val="202020"/>
          <w:sz w:val="24"/>
          <w:shd w:val="clear" w:color="auto" w:fill="FFFFFF"/>
        </w:rPr>
        <w:t xml:space="preserve"> või</w:t>
      </w:r>
      <w:r w:rsidRPr="530311D3">
        <w:rPr>
          <w:rFonts w:ascii="Times New Roman" w:hAnsi="Times New Roman" w:cs="Times New Roman"/>
          <w:color w:val="202020"/>
          <w:sz w:val="24"/>
          <w:shd w:val="clear" w:color="auto" w:fill="FFFFFF"/>
        </w:rPr>
        <w:t xml:space="preserve"> üheselt mõistetavad või on kehtiva õigusega vastuolus</w:t>
      </w:r>
      <w:r w:rsidR="00074F9A" w:rsidRPr="530311D3">
        <w:rPr>
          <w:rFonts w:ascii="Times New Roman" w:hAnsi="Times New Roman" w:cs="Times New Roman"/>
          <w:color w:val="202020"/>
          <w:sz w:val="24"/>
          <w:shd w:val="clear" w:color="auto" w:fill="FFFFFF"/>
        </w:rPr>
        <w:t>.</w:t>
      </w:r>
    </w:p>
    <w:p w14:paraId="0EFF79FA" w14:textId="441AEB13" w:rsidR="005E1F7C" w:rsidRPr="00074F9A" w:rsidRDefault="005E1F7C" w:rsidP="530311D3">
      <w:pPr>
        <w:spacing w:after="0" w:line="240" w:lineRule="auto"/>
        <w:rPr>
          <w:rFonts w:ascii="Times New Roman" w:hAnsi="Times New Roman" w:cs="Times New Roman"/>
          <w:color w:val="202020"/>
          <w:sz w:val="24"/>
          <w:shd w:val="clear" w:color="auto" w:fill="FFFFFF"/>
        </w:rPr>
      </w:pPr>
    </w:p>
    <w:p w14:paraId="13FA08CB" w14:textId="77777777" w:rsidR="00222F27" w:rsidRPr="003D31C4" w:rsidRDefault="00222F27" w:rsidP="005E1F7C">
      <w:pPr>
        <w:pStyle w:val="Pealkiri2"/>
        <w:shd w:val="clear" w:color="auto" w:fill="FFFFFF"/>
        <w:spacing w:before="0" w:line="240" w:lineRule="auto"/>
        <w:jc w:val="center"/>
        <w:rPr>
          <w:rFonts w:ascii="Times New Roman" w:hAnsi="Times New Roman" w:cs="Times New Roman"/>
          <w:b/>
          <w:bCs/>
          <w:color w:val="000000"/>
          <w:sz w:val="24"/>
          <w:szCs w:val="24"/>
          <w:bdr w:val="none" w:sz="0" w:space="0" w:color="auto" w:frame="1"/>
        </w:rPr>
      </w:pPr>
      <w:r w:rsidRPr="003D31C4">
        <w:rPr>
          <w:rFonts w:ascii="Times New Roman" w:hAnsi="Times New Roman" w:cs="Times New Roman"/>
          <w:b/>
          <w:bCs/>
          <w:color w:val="000000"/>
          <w:sz w:val="24"/>
          <w:szCs w:val="24"/>
          <w:bdr w:val="none" w:sz="0" w:space="0" w:color="auto" w:frame="1"/>
        </w:rPr>
        <w:t xml:space="preserve">3. jagu </w:t>
      </w:r>
    </w:p>
    <w:p w14:paraId="7A300F89" w14:textId="77777777" w:rsidR="00222F27" w:rsidRDefault="00222F27" w:rsidP="00EF39C6">
      <w:pPr>
        <w:spacing w:after="0" w:line="240" w:lineRule="auto"/>
        <w:jc w:val="center"/>
        <w:rPr>
          <w:rFonts w:ascii="Times New Roman" w:eastAsiaTheme="majorEastAsia" w:hAnsi="Times New Roman" w:cs="Times New Roman"/>
          <w:b/>
          <w:bCs/>
          <w:sz w:val="24"/>
        </w:rPr>
      </w:pPr>
      <w:commentRangeStart w:id="113"/>
      <w:r w:rsidRPr="00D756E4">
        <w:rPr>
          <w:rFonts w:ascii="Times New Roman" w:eastAsiaTheme="majorEastAsia" w:hAnsi="Times New Roman" w:cs="Times New Roman"/>
          <w:b/>
          <w:bCs/>
          <w:sz w:val="24"/>
        </w:rPr>
        <w:t>Erandi kohaldamine kosmosetegevusloale</w:t>
      </w:r>
      <w:r w:rsidRPr="003D31C4">
        <w:rPr>
          <w:rFonts w:ascii="Times New Roman" w:eastAsiaTheme="majorEastAsia" w:hAnsi="Times New Roman" w:cs="Times New Roman"/>
          <w:b/>
          <w:bCs/>
          <w:sz w:val="24"/>
        </w:rPr>
        <w:t xml:space="preserve"> </w:t>
      </w:r>
      <w:commentRangeEnd w:id="113"/>
      <w:r w:rsidR="00663E8E">
        <w:rPr>
          <w:rStyle w:val="Kommentaariviide"/>
        </w:rPr>
        <w:commentReference w:id="113"/>
      </w:r>
    </w:p>
    <w:p w14:paraId="306618C6" w14:textId="77777777" w:rsidR="005E1F7C" w:rsidRPr="003D31C4" w:rsidRDefault="005E1F7C" w:rsidP="00EF39C6">
      <w:pPr>
        <w:spacing w:after="0" w:line="240" w:lineRule="auto"/>
        <w:jc w:val="center"/>
        <w:rPr>
          <w:rFonts w:ascii="Times New Roman" w:eastAsiaTheme="majorEastAsia" w:hAnsi="Times New Roman" w:cs="Times New Roman"/>
          <w:b/>
          <w:bCs/>
          <w:sz w:val="24"/>
        </w:rPr>
      </w:pPr>
    </w:p>
    <w:p w14:paraId="20D0F907" w14:textId="16AE8553" w:rsidR="00222F27" w:rsidRDefault="00222F27" w:rsidP="530311D3">
      <w:pPr>
        <w:spacing w:after="0" w:line="240" w:lineRule="auto"/>
        <w:rPr>
          <w:rFonts w:ascii="Times New Roman" w:eastAsiaTheme="majorEastAsia" w:hAnsi="Times New Roman" w:cs="Times New Roman"/>
          <w:b/>
          <w:bCs/>
          <w:sz w:val="24"/>
        </w:rPr>
      </w:pPr>
      <w:commentRangeStart w:id="114"/>
      <w:r w:rsidRPr="530311D3">
        <w:rPr>
          <w:rFonts w:ascii="Times New Roman" w:eastAsiaTheme="majorEastAsia" w:hAnsi="Times New Roman" w:cs="Times New Roman"/>
          <w:b/>
          <w:bCs/>
          <w:sz w:val="24"/>
        </w:rPr>
        <w:t xml:space="preserve">§ </w:t>
      </w:r>
      <w:r w:rsidR="005F5B4A" w:rsidRPr="530311D3">
        <w:rPr>
          <w:rFonts w:ascii="Times New Roman" w:eastAsiaTheme="majorEastAsia" w:hAnsi="Times New Roman" w:cs="Times New Roman"/>
          <w:b/>
          <w:bCs/>
          <w:sz w:val="24"/>
        </w:rPr>
        <w:t>20</w:t>
      </w:r>
      <w:r w:rsidRPr="530311D3">
        <w:rPr>
          <w:rFonts w:ascii="Times New Roman" w:eastAsiaTheme="majorEastAsia" w:hAnsi="Times New Roman" w:cs="Times New Roman"/>
          <w:b/>
          <w:bCs/>
          <w:sz w:val="24"/>
        </w:rPr>
        <w:t xml:space="preserve">. Erand seoses </w:t>
      </w:r>
      <w:r w:rsidR="0051560B" w:rsidRPr="530311D3">
        <w:rPr>
          <w:rFonts w:ascii="Times New Roman" w:eastAsiaTheme="majorEastAsia" w:hAnsi="Times New Roman" w:cs="Times New Roman"/>
          <w:b/>
          <w:bCs/>
          <w:sz w:val="24"/>
        </w:rPr>
        <w:t xml:space="preserve">teadus- ja arendustegevuse eesmärgil tehtava </w:t>
      </w:r>
      <w:r w:rsidRPr="530311D3">
        <w:rPr>
          <w:rFonts w:ascii="Times New Roman" w:eastAsiaTheme="majorEastAsia" w:hAnsi="Times New Roman" w:cs="Times New Roman"/>
          <w:b/>
          <w:bCs/>
          <w:sz w:val="24"/>
        </w:rPr>
        <w:t xml:space="preserve">kosmosetegevusega </w:t>
      </w:r>
      <w:commentRangeEnd w:id="114"/>
      <w:r w:rsidR="00D756E4">
        <w:rPr>
          <w:rStyle w:val="Kommentaariviide"/>
        </w:rPr>
        <w:commentReference w:id="114"/>
      </w:r>
    </w:p>
    <w:p w14:paraId="2E72F451" w14:textId="77777777" w:rsidR="009B5560" w:rsidRPr="003D31C4" w:rsidRDefault="009B5560" w:rsidP="00EF39C6">
      <w:pPr>
        <w:spacing w:after="0" w:line="240" w:lineRule="auto"/>
        <w:rPr>
          <w:rFonts w:ascii="Times New Roman" w:eastAsiaTheme="majorEastAsia" w:hAnsi="Times New Roman" w:cs="Times New Roman"/>
          <w:b/>
          <w:bCs/>
          <w:sz w:val="24"/>
        </w:rPr>
      </w:pPr>
    </w:p>
    <w:p w14:paraId="73A8329E" w14:textId="1E800545" w:rsidR="00922110" w:rsidRPr="00922110" w:rsidRDefault="009A375B"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(1) </w:t>
      </w:r>
      <w:r w:rsidR="00922110" w:rsidRPr="530311D3">
        <w:rPr>
          <w:rFonts w:ascii="Times New Roman" w:eastAsia="Calibri Light" w:hAnsi="Times New Roman" w:cs="Times New Roman"/>
          <w:sz w:val="24"/>
        </w:rPr>
        <w:t xml:space="preserve">Pädev asutus võib erandina vabastada kosmosetegevusloa taotleja tema kirjalikul taotlusel </w:t>
      </w:r>
      <w:commentRangeStart w:id="115"/>
      <w:r w:rsidR="00922110" w:rsidRPr="530311D3">
        <w:rPr>
          <w:rFonts w:ascii="Times New Roman" w:eastAsia="Calibri Light" w:hAnsi="Times New Roman" w:cs="Times New Roman"/>
          <w:sz w:val="24"/>
        </w:rPr>
        <w:t xml:space="preserve">käesolevas seaduses sätestatud nõuete järgimisest osaliselt eeldusel, et </w:t>
      </w:r>
      <w:commentRangeEnd w:id="115"/>
      <w:r w:rsidR="00621764">
        <w:rPr>
          <w:rStyle w:val="Kommentaariviide"/>
        </w:rPr>
        <w:commentReference w:id="115"/>
      </w:r>
      <w:r w:rsidR="00922110" w:rsidRPr="530311D3">
        <w:rPr>
          <w:rFonts w:ascii="Times New Roman" w:eastAsia="Calibri Light" w:hAnsi="Times New Roman" w:cs="Times New Roman"/>
          <w:sz w:val="24"/>
        </w:rPr>
        <w:t xml:space="preserve">taotleja järgib kõiki käesoleva seaduse 2. peatükis sätestatud põhimõtteid (edaspidi </w:t>
      </w:r>
      <w:r w:rsidR="00922110" w:rsidRPr="530311D3">
        <w:rPr>
          <w:rFonts w:ascii="Times New Roman" w:eastAsia="Calibri Light" w:hAnsi="Times New Roman" w:cs="Times New Roman"/>
          <w:i/>
          <w:iCs/>
          <w:sz w:val="24"/>
        </w:rPr>
        <w:t>erand</w:t>
      </w:r>
      <w:r w:rsidR="00922110" w:rsidRPr="530311D3">
        <w:rPr>
          <w:rFonts w:ascii="Times New Roman" w:eastAsia="Calibri Light" w:hAnsi="Times New Roman" w:cs="Times New Roman"/>
          <w:sz w:val="24"/>
        </w:rPr>
        <w:t xml:space="preserve">), kui kosmosetegevust </w:t>
      </w:r>
      <w:r w:rsidR="006258E5" w:rsidRPr="530311D3">
        <w:rPr>
          <w:rFonts w:ascii="Times New Roman" w:eastAsia="Calibri Light" w:hAnsi="Times New Roman" w:cs="Times New Roman"/>
          <w:sz w:val="24"/>
        </w:rPr>
        <w:t>tehakse</w:t>
      </w:r>
      <w:r w:rsidR="00922110" w:rsidRPr="530311D3">
        <w:rPr>
          <w:rFonts w:ascii="Times New Roman" w:eastAsia="Calibri Light" w:hAnsi="Times New Roman" w:cs="Times New Roman"/>
          <w:sz w:val="24"/>
        </w:rPr>
        <w:t xml:space="preserve"> eranditult teadus- ja arendustegevuse </w:t>
      </w:r>
      <w:r w:rsidR="006258E5" w:rsidRPr="530311D3">
        <w:rPr>
          <w:rFonts w:ascii="Times New Roman" w:eastAsia="Calibri Light" w:hAnsi="Times New Roman" w:cs="Times New Roman"/>
          <w:sz w:val="24"/>
        </w:rPr>
        <w:t xml:space="preserve">eesmärgil </w:t>
      </w:r>
      <w:r w:rsidR="00922110" w:rsidRPr="530311D3">
        <w:rPr>
          <w:rFonts w:ascii="Times New Roman" w:eastAsia="Calibri Light" w:hAnsi="Times New Roman" w:cs="Times New Roman"/>
          <w:sz w:val="24"/>
        </w:rPr>
        <w:t>ja on täidetud vähemalt üks järgmistest tingimustest:</w:t>
      </w:r>
    </w:p>
    <w:p w14:paraId="4CD68E17" w14:textId="5033B92A"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1) kosmosetegevust </w:t>
      </w:r>
      <w:r w:rsidR="006258E5" w:rsidRPr="530311D3">
        <w:rPr>
          <w:rFonts w:ascii="Times New Roman" w:eastAsiaTheme="majorEastAsia" w:hAnsi="Times New Roman" w:cs="Times New Roman"/>
          <w:sz w:val="24"/>
        </w:rPr>
        <w:t>tehakse</w:t>
      </w:r>
      <w:r w:rsidR="0087459C"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 xml:space="preserve">Maa </w:t>
      </w:r>
      <w:commentRangeStart w:id="116"/>
      <w:r w:rsidRPr="530311D3">
        <w:rPr>
          <w:rFonts w:ascii="Times New Roman" w:eastAsiaTheme="majorEastAsia" w:hAnsi="Times New Roman" w:cs="Times New Roman"/>
          <w:sz w:val="24"/>
        </w:rPr>
        <w:t xml:space="preserve">orbiidil, mis on madalam </w:t>
      </w:r>
      <w:commentRangeEnd w:id="116"/>
      <w:r w:rsidR="00663E8E">
        <w:rPr>
          <w:rStyle w:val="Kommentaariviide"/>
        </w:rPr>
        <w:commentReference w:id="116"/>
      </w:r>
      <w:r w:rsidRPr="530311D3">
        <w:rPr>
          <w:rFonts w:ascii="Times New Roman" w:eastAsiaTheme="majorEastAsia" w:hAnsi="Times New Roman" w:cs="Times New Roman"/>
          <w:sz w:val="24"/>
        </w:rPr>
        <w:t>mehitatud kosmosejaamast</w:t>
      </w:r>
      <w:r w:rsidR="006258E5" w:rsidRPr="530311D3">
        <w:rPr>
          <w:rFonts w:ascii="Times New Roman" w:eastAsiaTheme="majorEastAsia" w:hAnsi="Times New Roman" w:cs="Times New Roman"/>
          <w:sz w:val="24"/>
        </w:rPr>
        <w:t>,</w:t>
      </w:r>
      <w:r w:rsidRPr="530311D3">
        <w:rPr>
          <w:rFonts w:ascii="Times New Roman" w:eastAsiaTheme="majorEastAsia" w:hAnsi="Times New Roman" w:cs="Times New Roman"/>
          <w:sz w:val="24"/>
        </w:rPr>
        <w:t xml:space="preserve"> ja</w:t>
      </w:r>
      <w:r w:rsidR="006258E5" w:rsidRPr="530311D3">
        <w:rPr>
          <w:rFonts w:ascii="Times New Roman" w:eastAsiaTheme="majorEastAsia" w:hAnsi="Times New Roman" w:cs="Times New Roman"/>
          <w:sz w:val="24"/>
        </w:rPr>
        <w:t xml:space="preserve"> kosmosetegevuse</w:t>
      </w:r>
      <w:r w:rsidRPr="530311D3">
        <w:rPr>
          <w:rFonts w:ascii="Times New Roman" w:eastAsiaTheme="majorEastAsia" w:hAnsi="Times New Roman" w:cs="Times New Roman"/>
          <w:sz w:val="24"/>
        </w:rPr>
        <w:t xml:space="preserve"> kestus on kuni üks aasta alates kosmoseobjekti kasutuselevõtmise kuupäevast, </w:t>
      </w:r>
      <w:r w:rsidR="0051560B" w:rsidRPr="530311D3">
        <w:rPr>
          <w:rFonts w:ascii="Times New Roman" w:eastAsiaTheme="majorEastAsia" w:hAnsi="Times New Roman" w:cs="Times New Roman"/>
          <w:sz w:val="24"/>
        </w:rPr>
        <w:t xml:space="preserve">kusjuures selle </w:t>
      </w:r>
      <w:r w:rsidRPr="530311D3">
        <w:rPr>
          <w:rFonts w:ascii="Times New Roman" w:eastAsiaTheme="majorEastAsia" w:hAnsi="Times New Roman" w:cs="Times New Roman"/>
          <w:sz w:val="24"/>
        </w:rPr>
        <w:t xml:space="preserve">aja jooksul peab kosmosetegevus olema lõpetatud vastavalt käesoleva seaduse nõuetele; </w:t>
      </w:r>
    </w:p>
    <w:p w14:paraId="5E15EF15" w14:textId="13C8892B" w:rsidR="00222F27"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2) kosmosetegevust </w:t>
      </w:r>
      <w:r w:rsidR="00CB1901" w:rsidRPr="530311D3">
        <w:rPr>
          <w:rFonts w:ascii="Times New Roman" w:eastAsiaTheme="majorEastAsia" w:hAnsi="Times New Roman" w:cs="Times New Roman"/>
          <w:sz w:val="24"/>
        </w:rPr>
        <w:t>tehakse</w:t>
      </w:r>
      <w:r w:rsidRPr="530311D3">
        <w:rPr>
          <w:rFonts w:ascii="Times New Roman" w:eastAsiaTheme="majorEastAsia" w:hAnsi="Times New Roman" w:cs="Times New Roman"/>
          <w:sz w:val="24"/>
        </w:rPr>
        <w:t xml:space="preserve"> </w:t>
      </w:r>
      <w:commentRangeStart w:id="117"/>
      <w:r w:rsidRPr="530311D3">
        <w:rPr>
          <w:rFonts w:ascii="Times New Roman" w:eastAsiaTheme="majorEastAsia" w:hAnsi="Times New Roman" w:cs="Times New Roman"/>
          <w:sz w:val="24"/>
        </w:rPr>
        <w:t>taevakehal selliselt</w:t>
      </w:r>
      <w:commentRangeEnd w:id="117"/>
      <w:r w:rsidR="00A62539">
        <w:rPr>
          <w:rStyle w:val="Kommentaariviide"/>
        </w:rPr>
        <w:commentReference w:id="117"/>
      </w:r>
      <w:r w:rsidRPr="530311D3">
        <w:rPr>
          <w:rFonts w:ascii="Times New Roman" w:eastAsiaTheme="majorEastAsia" w:hAnsi="Times New Roman" w:cs="Times New Roman"/>
          <w:sz w:val="24"/>
        </w:rPr>
        <w:t xml:space="preserve">, et kosmoseobjekt võetakse kasutusele ja </w:t>
      </w:r>
      <w:r w:rsidR="0051560B" w:rsidRPr="530311D3">
        <w:rPr>
          <w:rFonts w:ascii="Times New Roman" w:eastAsiaTheme="majorEastAsia" w:hAnsi="Times New Roman" w:cs="Times New Roman"/>
          <w:sz w:val="24"/>
        </w:rPr>
        <w:t xml:space="preserve">seda </w:t>
      </w:r>
      <w:r w:rsidRPr="530311D3">
        <w:rPr>
          <w:rFonts w:ascii="Times New Roman" w:eastAsiaTheme="majorEastAsia" w:hAnsi="Times New Roman" w:cs="Times New Roman"/>
          <w:sz w:val="24"/>
        </w:rPr>
        <w:t xml:space="preserve">kasutatakse taevakeha pinnal. </w:t>
      </w:r>
    </w:p>
    <w:p w14:paraId="3FE0096F" w14:textId="77777777" w:rsidR="00895847" w:rsidRPr="003D31C4" w:rsidRDefault="00895847" w:rsidP="530311D3">
      <w:pPr>
        <w:spacing w:after="0" w:line="240" w:lineRule="auto"/>
        <w:jc w:val="both"/>
        <w:rPr>
          <w:rFonts w:ascii="Times New Roman" w:eastAsiaTheme="majorEastAsia" w:hAnsi="Times New Roman" w:cs="Times New Roman"/>
          <w:sz w:val="24"/>
        </w:rPr>
      </w:pPr>
    </w:p>
    <w:p w14:paraId="0A81D398" w14:textId="1B9FD688" w:rsidR="00222F27" w:rsidRDefault="00222F27"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(2) </w:t>
      </w:r>
      <w:r w:rsidRPr="530311D3">
        <w:rPr>
          <w:rFonts w:ascii="Times New Roman" w:eastAsiaTheme="majorEastAsia" w:hAnsi="Times New Roman" w:cs="Times New Roman"/>
          <w:sz w:val="24"/>
        </w:rPr>
        <w:t xml:space="preserve">Käesolevas seaduses mõistetakse </w:t>
      </w:r>
      <w:r w:rsidRPr="530311D3">
        <w:rPr>
          <w:rFonts w:ascii="Times New Roman" w:eastAsia="Calibri Light" w:hAnsi="Times New Roman" w:cs="Times New Roman"/>
          <w:sz w:val="24"/>
        </w:rPr>
        <w:t>kosmoseobjekti kasutuselevõtmisena kosmoseobjekti kanderaketist või kosmoses muust kandevahendist eraldumist.</w:t>
      </w:r>
      <w:r w:rsidR="00146DC0" w:rsidRPr="530311D3">
        <w:rPr>
          <w:rFonts w:ascii="Times New Roman" w:eastAsia="Calibri Light" w:hAnsi="Times New Roman" w:cs="Times New Roman"/>
          <w:sz w:val="24"/>
        </w:rPr>
        <w:t xml:space="preserve"> </w:t>
      </w:r>
    </w:p>
    <w:p w14:paraId="20DE55C8" w14:textId="77777777" w:rsidR="001722AA" w:rsidRPr="003D31C4" w:rsidRDefault="001722AA" w:rsidP="009B5560">
      <w:pPr>
        <w:spacing w:after="0" w:line="240" w:lineRule="auto"/>
        <w:rPr>
          <w:rFonts w:ascii="Times New Roman" w:eastAsia="Calibri Light" w:hAnsi="Times New Roman" w:cs="Times New Roman"/>
          <w:sz w:val="24"/>
        </w:rPr>
      </w:pPr>
    </w:p>
    <w:p w14:paraId="319F3554" w14:textId="7642FD4B" w:rsidR="00222F27" w:rsidRDefault="00222F27" w:rsidP="009B5560">
      <w:pPr>
        <w:spacing w:after="0" w:line="240" w:lineRule="auto"/>
        <w:rPr>
          <w:rFonts w:ascii="Times New Roman" w:eastAsia="Calibri Light" w:hAnsi="Times New Roman" w:cs="Times New Roman"/>
          <w:b/>
          <w:bCs/>
          <w:sz w:val="24"/>
        </w:rPr>
      </w:pPr>
      <w:r w:rsidRPr="003D31C4">
        <w:rPr>
          <w:rFonts w:ascii="Times New Roman" w:eastAsiaTheme="majorEastAsia" w:hAnsi="Times New Roman" w:cs="Times New Roman"/>
          <w:b/>
          <w:bCs/>
          <w:sz w:val="24"/>
        </w:rPr>
        <w:t xml:space="preserve">§ </w:t>
      </w:r>
      <w:r w:rsidR="005F5B4A">
        <w:rPr>
          <w:rFonts w:ascii="Times New Roman" w:eastAsiaTheme="majorEastAsia" w:hAnsi="Times New Roman" w:cs="Times New Roman"/>
          <w:b/>
          <w:bCs/>
          <w:sz w:val="24"/>
        </w:rPr>
        <w:t xml:space="preserve">21. </w:t>
      </w:r>
      <w:r w:rsidRPr="003D31C4">
        <w:rPr>
          <w:rFonts w:ascii="Times New Roman" w:eastAsia="Calibri Light" w:hAnsi="Times New Roman" w:cs="Times New Roman"/>
          <w:b/>
          <w:bCs/>
          <w:sz w:val="24"/>
        </w:rPr>
        <w:t xml:space="preserve">Vabastused erandi </w:t>
      </w:r>
      <w:del w:id="118" w:author="Kärt Voor" w:date="2024-10-15T13:36:00Z">
        <w:r w:rsidRPr="003D31C4" w:rsidDel="00AA44E8">
          <w:rPr>
            <w:rFonts w:ascii="Times New Roman" w:eastAsia="Calibri Light" w:hAnsi="Times New Roman" w:cs="Times New Roman"/>
            <w:b/>
            <w:bCs/>
            <w:sz w:val="24"/>
          </w:rPr>
          <w:delText>alusel</w:delText>
        </w:r>
      </w:del>
      <w:ins w:id="119" w:author="Kärt Voor" w:date="2024-10-15T13:36:00Z">
        <w:r w:rsidR="00AA44E8">
          <w:rPr>
            <w:rFonts w:ascii="Times New Roman" w:eastAsia="Calibri Light" w:hAnsi="Times New Roman" w:cs="Times New Roman"/>
            <w:b/>
            <w:bCs/>
            <w:sz w:val="24"/>
          </w:rPr>
          <w:t>kohaldamisel</w:t>
        </w:r>
      </w:ins>
    </w:p>
    <w:p w14:paraId="62A1CE7C" w14:textId="77777777" w:rsidR="009B5560" w:rsidRPr="003D31C4" w:rsidRDefault="009B5560" w:rsidP="009B5560">
      <w:pPr>
        <w:spacing w:after="0" w:line="240" w:lineRule="auto"/>
        <w:rPr>
          <w:rFonts w:ascii="Times New Roman" w:eastAsia="Calibri Light" w:hAnsi="Times New Roman" w:cs="Times New Roman"/>
          <w:b/>
          <w:bCs/>
          <w:sz w:val="24"/>
        </w:rPr>
      </w:pPr>
    </w:p>
    <w:p w14:paraId="43CD9974" w14:textId="69BF8A16" w:rsidR="00222F27" w:rsidRPr="003F5BA1" w:rsidRDefault="00222F27"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(1) Pädev asutus võib erandi kohaldamisel vabastada kosmosetegevusloa taotlej</w:t>
      </w:r>
      <w:r w:rsidR="00101605" w:rsidRPr="530311D3">
        <w:rPr>
          <w:rFonts w:ascii="Times New Roman" w:eastAsia="Calibri Light" w:hAnsi="Times New Roman" w:cs="Times New Roman"/>
          <w:sz w:val="24"/>
        </w:rPr>
        <w:t>a</w:t>
      </w:r>
      <w:r w:rsidRPr="530311D3">
        <w:rPr>
          <w:rFonts w:ascii="Times New Roman" w:eastAsia="Calibri Light" w:hAnsi="Times New Roman" w:cs="Times New Roman"/>
          <w:sz w:val="24"/>
        </w:rPr>
        <w:t>:</w:t>
      </w:r>
    </w:p>
    <w:p w14:paraId="1D0ED461" w14:textId="209CD40B" w:rsidR="00B16F4E" w:rsidRPr="003F5BA1" w:rsidRDefault="00222F27"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1) käesoleva seaduse §</w:t>
      </w:r>
      <w:r w:rsidR="00775A79" w:rsidRPr="530311D3">
        <w:rPr>
          <w:rFonts w:ascii="Times New Roman" w:eastAsia="Calibri Light" w:hAnsi="Times New Roman" w:cs="Times New Roman"/>
          <w:sz w:val="24"/>
        </w:rPr>
        <w:t xml:space="preserve"> </w:t>
      </w:r>
      <w:r w:rsidR="004B4E76" w:rsidRPr="530311D3">
        <w:rPr>
          <w:rFonts w:ascii="Times New Roman" w:eastAsia="Calibri Light" w:hAnsi="Times New Roman" w:cs="Times New Roman"/>
          <w:sz w:val="24"/>
        </w:rPr>
        <w:t>3</w:t>
      </w:r>
      <w:r w:rsidR="0080638C" w:rsidRPr="530311D3">
        <w:rPr>
          <w:rFonts w:ascii="Times New Roman" w:eastAsia="Calibri Light" w:hAnsi="Times New Roman" w:cs="Times New Roman"/>
          <w:sz w:val="24"/>
        </w:rPr>
        <w:t>1</w:t>
      </w:r>
      <w:r w:rsidR="004B4E76" w:rsidRPr="530311D3">
        <w:rPr>
          <w:rFonts w:ascii="Times New Roman" w:eastAsia="Calibri Light" w:hAnsi="Times New Roman" w:cs="Times New Roman"/>
          <w:sz w:val="24"/>
        </w:rPr>
        <w:t xml:space="preserve"> lõike 1 punktis 3</w:t>
      </w:r>
      <w:r w:rsidRPr="530311D3">
        <w:rPr>
          <w:rFonts w:ascii="Times New Roman" w:eastAsia="Calibri Light" w:hAnsi="Times New Roman" w:cs="Times New Roman"/>
          <w:sz w:val="24"/>
        </w:rPr>
        <w:t xml:space="preserve"> sätestatud </w:t>
      </w:r>
      <w:r w:rsidR="00F758CC" w:rsidRPr="530311D3">
        <w:rPr>
          <w:rFonts w:ascii="Times New Roman" w:eastAsia="Calibri" w:hAnsi="Times New Roman" w:cs="Times New Roman"/>
          <w:sz w:val="24"/>
        </w:rPr>
        <w:t>dokumen</w:t>
      </w:r>
      <w:ins w:id="120" w:author="Kärt Voor" w:date="2024-10-15T13:39:00Z">
        <w:r w:rsidR="00355CB8">
          <w:rPr>
            <w:rFonts w:ascii="Times New Roman" w:eastAsia="Calibri" w:hAnsi="Times New Roman" w:cs="Times New Roman"/>
            <w:sz w:val="24"/>
          </w:rPr>
          <w:t>tide</w:t>
        </w:r>
      </w:ins>
      <w:del w:id="121" w:author="Kärt Voor" w:date="2024-10-15T13:39:00Z">
        <w:r w:rsidR="00F758CC" w:rsidRPr="530311D3" w:rsidDel="00355CB8">
          <w:rPr>
            <w:rFonts w:ascii="Times New Roman" w:eastAsia="Calibri" w:hAnsi="Times New Roman" w:cs="Times New Roman"/>
            <w:sz w:val="24"/>
          </w:rPr>
          <w:delText>di</w:delText>
        </w:r>
      </w:del>
      <w:r w:rsidR="00F758CC" w:rsidRPr="530311D3">
        <w:rPr>
          <w:rFonts w:ascii="Times New Roman" w:eastAsia="Calibri" w:hAnsi="Times New Roman" w:cs="Times New Roman"/>
          <w:sz w:val="24"/>
        </w:rPr>
        <w:t xml:space="preserve"> </w:t>
      </w:r>
      <w:r w:rsidR="002529B0" w:rsidRPr="530311D3">
        <w:rPr>
          <w:rFonts w:ascii="Times New Roman" w:eastAsia="Calibri" w:hAnsi="Times New Roman" w:cs="Times New Roman"/>
          <w:sz w:val="24"/>
        </w:rPr>
        <w:t>esitamise</w:t>
      </w:r>
      <w:r w:rsidR="00974DCD" w:rsidRPr="530311D3">
        <w:rPr>
          <w:rFonts w:ascii="Times New Roman" w:eastAsia="Calibri" w:hAnsi="Times New Roman" w:cs="Times New Roman"/>
          <w:sz w:val="24"/>
        </w:rPr>
        <w:t xml:space="preserve"> </w:t>
      </w:r>
      <w:r w:rsidR="00974DCD" w:rsidRPr="530311D3">
        <w:rPr>
          <w:rFonts w:ascii="Times New Roman" w:eastAsiaTheme="majorEastAsia" w:hAnsi="Times New Roman" w:cs="Times New Roman"/>
          <w:sz w:val="24"/>
        </w:rPr>
        <w:t>kohustusest</w:t>
      </w:r>
      <w:r w:rsidR="00775A79" w:rsidRPr="530311D3">
        <w:rPr>
          <w:rFonts w:ascii="Times New Roman" w:eastAsia="Calibri" w:hAnsi="Times New Roman" w:cs="Times New Roman"/>
          <w:sz w:val="24"/>
        </w:rPr>
        <w:t>;</w:t>
      </w:r>
    </w:p>
    <w:p w14:paraId="1E6C0934" w14:textId="77FF3235" w:rsidR="00222F27" w:rsidRPr="003F5BA1" w:rsidRDefault="00222F27"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2) käesolevas seaduses sätestatud </w:t>
      </w:r>
      <w:del w:id="122" w:author="Kärt Voor" w:date="2024-10-15T13:34:00Z">
        <w:r w:rsidRPr="530311D3" w:rsidDel="00840A42">
          <w:rPr>
            <w:rFonts w:ascii="Times New Roman" w:eastAsia="Calibri Light" w:hAnsi="Times New Roman" w:cs="Times New Roman"/>
            <w:sz w:val="24"/>
          </w:rPr>
          <w:delText xml:space="preserve">kindlustamise </w:delText>
        </w:r>
      </w:del>
      <w:ins w:id="123" w:author="Kärt Voor" w:date="2024-10-15T13:34:00Z">
        <w:r w:rsidR="00840A42">
          <w:rPr>
            <w:rFonts w:ascii="Times New Roman" w:eastAsia="Calibri Light" w:hAnsi="Times New Roman" w:cs="Times New Roman"/>
            <w:sz w:val="24"/>
          </w:rPr>
          <w:t xml:space="preserve">vastutuskindlustuslepingu sõlmimise </w:t>
        </w:r>
      </w:ins>
      <w:r w:rsidRPr="530311D3">
        <w:rPr>
          <w:rFonts w:ascii="Times New Roman" w:eastAsia="Calibri Light" w:hAnsi="Times New Roman" w:cs="Times New Roman"/>
          <w:sz w:val="24"/>
        </w:rPr>
        <w:t>kohustuse täitmisest või kehtestada kindlustuslepingule eritingimusi eelkõige kindlustusjuhtumi või hüvitise summa kohta;</w:t>
      </w:r>
    </w:p>
    <w:p w14:paraId="31A9D9B2" w14:textId="4A6636F9" w:rsidR="00222F27"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Calibri Light" w:hAnsi="Times New Roman" w:cs="Times New Roman"/>
          <w:sz w:val="24"/>
        </w:rPr>
        <w:t>3) käesoleva seaduse § 1</w:t>
      </w:r>
      <w:r w:rsidR="00C5218C" w:rsidRPr="530311D3">
        <w:rPr>
          <w:rFonts w:ascii="Times New Roman" w:eastAsia="Calibri Light" w:hAnsi="Times New Roman" w:cs="Times New Roman"/>
          <w:sz w:val="24"/>
        </w:rPr>
        <w:t>5</w:t>
      </w:r>
      <w:r w:rsidRPr="530311D3">
        <w:rPr>
          <w:rFonts w:ascii="Times New Roman" w:eastAsia="Calibri Light" w:hAnsi="Times New Roman" w:cs="Times New Roman"/>
          <w:sz w:val="24"/>
        </w:rPr>
        <w:t xml:space="preserve"> lõikes </w:t>
      </w:r>
      <w:r w:rsidR="00C5218C" w:rsidRPr="530311D3">
        <w:rPr>
          <w:rFonts w:ascii="Times New Roman" w:eastAsia="Calibri Light" w:hAnsi="Times New Roman" w:cs="Times New Roman"/>
          <w:sz w:val="24"/>
        </w:rPr>
        <w:t>1</w:t>
      </w:r>
      <w:r w:rsidR="00A86D70" w:rsidRPr="530311D3">
        <w:rPr>
          <w:rFonts w:ascii="Times New Roman" w:eastAsia="Calibri Light" w:hAnsi="Times New Roman" w:cs="Times New Roman"/>
          <w:sz w:val="24"/>
        </w:rPr>
        <w:t xml:space="preserve"> </w:t>
      </w:r>
      <w:r w:rsidR="00560E80" w:rsidRPr="530311D3">
        <w:rPr>
          <w:rFonts w:ascii="Times New Roman" w:eastAsia="Calibri Light" w:hAnsi="Times New Roman" w:cs="Times New Roman"/>
          <w:sz w:val="24"/>
        </w:rPr>
        <w:t>või §-s 1</w:t>
      </w:r>
      <w:r w:rsidR="00C5218C" w:rsidRPr="530311D3">
        <w:rPr>
          <w:rFonts w:ascii="Times New Roman" w:eastAsia="Calibri Light" w:hAnsi="Times New Roman" w:cs="Times New Roman"/>
          <w:sz w:val="24"/>
        </w:rPr>
        <w:t>6</w:t>
      </w:r>
      <w:r w:rsidR="00560E80" w:rsidRPr="530311D3">
        <w:rPr>
          <w:rFonts w:ascii="Times New Roman" w:eastAsia="Calibri Light" w:hAnsi="Times New Roman" w:cs="Times New Roman"/>
          <w:sz w:val="24"/>
        </w:rPr>
        <w:t xml:space="preserve"> </w:t>
      </w:r>
      <w:r w:rsidRPr="530311D3">
        <w:rPr>
          <w:rFonts w:ascii="Times New Roman" w:eastAsia="Calibri Light" w:hAnsi="Times New Roman" w:cs="Times New Roman"/>
          <w:sz w:val="24"/>
        </w:rPr>
        <w:t xml:space="preserve">sätestatud </w:t>
      </w:r>
      <w:r w:rsidRPr="530311D3">
        <w:rPr>
          <w:rFonts w:ascii="Times New Roman" w:eastAsiaTheme="majorEastAsia" w:hAnsi="Times New Roman" w:cs="Times New Roman"/>
          <w:sz w:val="24"/>
        </w:rPr>
        <w:t>teabe ja dokumentide esitamise kohustusest või määrata nimetatud teabe ja dokumentide esitami</w:t>
      </w:r>
      <w:r w:rsidR="007B7D42" w:rsidRPr="530311D3">
        <w:rPr>
          <w:rFonts w:ascii="Times New Roman" w:eastAsiaTheme="majorEastAsia" w:hAnsi="Times New Roman" w:cs="Times New Roman"/>
          <w:sz w:val="24"/>
        </w:rPr>
        <w:t>se</w:t>
      </w:r>
      <w:r w:rsidRPr="530311D3">
        <w:rPr>
          <w:rFonts w:ascii="Times New Roman" w:eastAsiaTheme="majorEastAsia" w:hAnsi="Times New Roman" w:cs="Times New Roman"/>
          <w:sz w:val="24"/>
        </w:rPr>
        <w:t xml:space="preserve"> väiksemas mahus. </w:t>
      </w:r>
    </w:p>
    <w:p w14:paraId="6D565BD4" w14:textId="77777777" w:rsidR="004F320F" w:rsidRPr="003D31C4" w:rsidRDefault="004F320F" w:rsidP="530311D3">
      <w:pPr>
        <w:spacing w:after="0" w:line="240" w:lineRule="auto"/>
        <w:jc w:val="both"/>
        <w:rPr>
          <w:rFonts w:ascii="Times New Roman" w:eastAsiaTheme="majorEastAsia" w:hAnsi="Times New Roman" w:cs="Times New Roman"/>
          <w:sz w:val="24"/>
        </w:rPr>
      </w:pPr>
    </w:p>
    <w:p w14:paraId="5C115848" w14:textId="441787A7"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(2) Pädev asutus võib vabastada taotleja käesoleva seaduse </w:t>
      </w:r>
      <w:r w:rsidRPr="530311D3">
        <w:rPr>
          <w:rFonts w:ascii="Times New Roman" w:eastAsia="Calibri Light" w:hAnsi="Times New Roman" w:cs="Times New Roman"/>
          <w:sz w:val="24"/>
        </w:rPr>
        <w:t>§ 1</w:t>
      </w:r>
      <w:r w:rsidR="00C5218C" w:rsidRPr="530311D3">
        <w:rPr>
          <w:rFonts w:ascii="Times New Roman" w:eastAsia="Calibri Light" w:hAnsi="Times New Roman" w:cs="Times New Roman"/>
          <w:sz w:val="24"/>
        </w:rPr>
        <w:t>5</w:t>
      </w:r>
      <w:r w:rsidRPr="530311D3">
        <w:rPr>
          <w:rFonts w:ascii="Times New Roman" w:eastAsia="Calibri Light" w:hAnsi="Times New Roman" w:cs="Times New Roman"/>
          <w:sz w:val="24"/>
        </w:rPr>
        <w:t xml:space="preserve"> lõikes </w:t>
      </w:r>
      <w:r w:rsidR="00C5218C" w:rsidRPr="530311D3">
        <w:rPr>
          <w:rFonts w:ascii="Times New Roman" w:eastAsia="Calibri Light" w:hAnsi="Times New Roman" w:cs="Times New Roman"/>
          <w:sz w:val="24"/>
        </w:rPr>
        <w:t>1</w:t>
      </w:r>
      <w:r w:rsidR="009F7CA1" w:rsidRPr="530311D3">
        <w:rPr>
          <w:rFonts w:ascii="Times New Roman" w:eastAsia="Calibri Light" w:hAnsi="Times New Roman" w:cs="Times New Roman"/>
          <w:sz w:val="24"/>
        </w:rPr>
        <w:t xml:space="preserve"> või §</w:t>
      </w:r>
      <w:r w:rsidR="00F04677" w:rsidRPr="530311D3">
        <w:rPr>
          <w:rFonts w:ascii="Times New Roman" w:eastAsia="Calibri Light" w:hAnsi="Times New Roman" w:cs="Times New Roman"/>
          <w:sz w:val="24"/>
        </w:rPr>
        <w:t>-s 16</w:t>
      </w:r>
      <w:r w:rsidRPr="530311D3">
        <w:rPr>
          <w:rFonts w:ascii="Times New Roman" w:eastAsia="Calibri Light" w:hAnsi="Times New Roman" w:cs="Times New Roman"/>
          <w:sz w:val="24"/>
        </w:rPr>
        <w:t xml:space="preserve"> </w:t>
      </w:r>
      <w:r w:rsidRPr="530311D3">
        <w:rPr>
          <w:rFonts w:ascii="Times New Roman" w:eastAsiaTheme="majorEastAsia" w:hAnsi="Times New Roman" w:cs="Times New Roman"/>
          <w:sz w:val="24"/>
        </w:rPr>
        <w:t xml:space="preserve">sätestatud teabe ja dokumentide esitamisest või määrata nimetatud </w:t>
      </w:r>
      <w:commentRangeStart w:id="124"/>
      <w:r w:rsidRPr="530311D3">
        <w:rPr>
          <w:rFonts w:ascii="Times New Roman" w:eastAsiaTheme="majorEastAsia" w:hAnsi="Times New Roman" w:cs="Times New Roman"/>
          <w:sz w:val="24"/>
        </w:rPr>
        <w:t xml:space="preserve">teabe ja dokumentide </w:t>
      </w:r>
      <w:commentRangeEnd w:id="124"/>
      <w:r w:rsidR="001A3630">
        <w:rPr>
          <w:rStyle w:val="Kommentaariviide"/>
        </w:rPr>
        <w:commentReference w:id="124"/>
      </w:r>
      <w:r w:rsidR="00CB1901" w:rsidRPr="530311D3">
        <w:rPr>
          <w:rFonts w:ascii="Times New Roman" w:eastAsiaTheme="majorEastAsia" w:hAnsi="Times New Roman" w:cs="Times New Roman"/>
          <w:sz w:val="24"/>
        </w:rPr>
        <w:t xml:space="preserve">esitamise </w:t>
      </w:r>
      <w:r w:rsidRPr="530311D3">
        <w:rPr>
          <w:rFonts w:ascii="Times New Roman" w:eastAsiaTheme="majorEastAsia" w:hAnsi="Times New Roman" w:cs="Times New Roman"/>
          <w:sz w:val="24"/>
        </w:rPr>
        <w:t xml:space="preserve">väiksemas mahus, kui: </w:t>
      </w:r>
    </w:p>
    <w:p w14:paraId="20749B19" w14:textId="77777777"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1) teabe esitamine on ebamõistlikult koormav, arvestades kosmosetegevusele omaste riskide laadi, ulatust ja keerukust;</w:t>
      </w:r>
    </w:p>
    <w:p w14:paraId="346ED8DD" w14:textId="1E90A663" w:rsidR="00222F27"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2) teave ei ole järelevalve seisukohast oluline ja taotleja on suuteline </w:t>
      </w:r>
      <w:r w:rsidR="00007988" w:rsidRPr="530311D3">
        <w:rPr>
          <w:rFonts w:ascii="Times New Roman" w:eastAsiaTheme="majorEastAsia" w:hAnsi="Times New Roman" w:cs="Times New Roman"/>
          <w:sz w:val="24"/>
        </w:rPr>
        <w:t xml:space="preserve">selle </w:t>
      </w:r>
      <w:r w:rsidRPr="530311D3">
        <w:rPr>
          <w:rFonts w:ascii="Times New Roman" w:eastAsiaTheme="majorEastAsia" w:hAnsi="Times New Roman" w:cs="Times New Roman"/>
          <w:sz w:val="24"/>
        </w:rPr>
        <w:t>esitama pädeva asutuse nõudmisel.</w:t>
      </w:r>
    </w:p>
    <w:p w14:paraId="1F964CAA" w14:textId="77777777" w:rsidR="0016532F" w:rsidRPr="003D31C4" w:rsidRDefault="0016532F" w:rsidP="530311D3">
      <w:pPr>
        <w:spacing w:after="0" w:line="240" w:lineRule="auto"/>
        <w:jc w:val="both"/>
        <w:rPr>
          <w:rFonts w:ascii="Times New Roman" w:eastAsiaTheme="majorEastAsia" w:hAnsi="Times New Roman" w:cs="Times New Roman"/>
          <w:sz w:val="24"/>
        </w:rPr>
      </w:pPr>
    </w:p>
    <w:p w14:paraId="7E58344A" w14:textId="78E9A9FB" w:rsidR="0022037C"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(3) </w:t>
      </w:r>
      <w:commentRangeStart w:id="125"/>
      <w:r w:rsidRPr="530311D3">
        <w:rPr>
          <w:rFonts w:ascii="Times New Roman" w:eastAsiaTheme="majorEastAsia" w:hAnsi="Times New Roman" w:cs="Times New Roman"/>
          <w:sz w:val="24"/>
        </w:rPr>
        <w:t xml:space="preserve">Erandiga kosmosetegevusloa saanud </w:t>
      </w:r>
      <w:r w:rsidR="00007988" w:rsidRPr="530311D3">
        <w:rPr>
          <w:rFonts w:ascii="Times New Roman" w:eastAsiaTheme="majorEastAsia" w:hAnsi="Times New Roman" w:cs="Times New Roman"/>
          <w:sz w:val="24"/>
        </w:rPr>
        <w:t xml:space="preserve">käitajale </w:t>
      </w:r>
      <w:r w:rsidRPr="530311D3">
        <w:rPr>
          <w:rFonts w:ascii="Times New Roman" w:eastAsiaTheme="majorEastAsia" w:hAnsi="Times New Roman" w:cs="Times New Roman"/>
          <w:sz w:val="24"/>
        </w:rPr>
        <w:t>ja selle</w:t>
      </w:r>
      <w:r w:rsidR="00007988" w:rsidRPr="530311D3">
        <w:rPr>
          <w:rFonts w:ascii="Times New Roman" w:eastAsiaTheme="majorEastAsia" w:hAnsi="Times New Roman" w:cs="Times New Roman"/>
          <w:sz w:val="24"/>
        </w:rPr>
        <w:t xml:space="preserve"> loa</w:t>
      </w:r>
      <w:r w:rsidRPr="530311D3">
        <w:rPr>
          <w:rFonts w:ascii="Times New Roman" w:eastAsiaTheme="majorEastAsia" w:hAnsi="Times New Roman" w:cs="Times New Roman"/>
          <w:sz w:val="24"/>
        </w:rPr>
        <w:t>ga</w:t>
      </w:r>
      <w:commentRangeEnd w:id="125"/>
      <w:r w:rsidR="00663E8E">
        <w:rPr>
          <w:rStyle w:val="Kommentaariviide"/>
        </w:rPr>
        <w:commentReference w:id="125"/>
      </w:r>
      <w:r w:rsidRPr="530311D3">
        <w:rPr>
          <w:rFonts w:ascii="Times New Roman" w:eastAsiaTheme="majorEastAsia" w:hAnsi="Times New Roman" w:cs="Times New Roman"/>
          <w:sz w:val="24"/>
        </w:rPr>
        <w:t xml:space="preserve"> lubatud kosmosetegevusele kehtivad käesolevas seaduses või selle alusel </w:t>
      </w:r>
      <w:r w:rsidRPr="530311D3">
        <w:rPr>
          <w:rFonts w:ascii="Times New Roman" w:hAnsi="Times New Roman" w:cs="Times New Roman"/>
          <w:sz w:val="24"/>
        </w:rPr>
        <w:t xml:space="preserve">kehtestatud </w:t>
      </w:r>
      <w:r w:rsidRPr="530311D3">
        <w:rPr>
          <w:rFonts w:ascii="Times New Roman" w:eastAsiaTheme="majorEastAsia" w:hAnsi="Times New Roman" w:cs="Times New Roman"/>
          <w:sz w:val="24"/>
        </w:rPr>
        <w:t xml:space="preserve">õigusaktidega sätestatud </w:t>
      </w:r>
      <w:commentRangeStart w:id="126"/>
      <w:r w:rsidRPr="530311D3">
        <w:rPr>
          <w:rFonts w:ascii="Times New Roman" w:eastAsiaTheme="majorEastAsia" w:hAnsi="Times New Roman" w:cs="Times New Roman"/>
          <w:sz w:val="24"/>
        </w:rPr>
        <w:t>nõuded osas, milles</w:t>
      </w:r>
      <w:commentRangeEnd w:id="126"/>
      <w:r w:rsidR="00663E8E">
        <w:rPr>
          <w:rStyle w:val="Kommentaariviide"/>
        </w:rPr>
        <w:commentReference w:id="126"/>
      </w:r>
      <w:r w:rsidRPr="530311D3">
        <w:rPr>
          <w:rFonts w:ascii="Times New Roman" w:eastAsiaTheme="majorEastAsia" w:hAnsi="Times New Roman" w:cs="Times New Roman"/>
          <w:sz w:val="24"/>
        </w:rPr>
        <w:t xml:space="preserve"> </w:t>
      </w:r>
      <w:r w:rsidR="009106FA" w:rsidRPr="530311D3">
        <w:rPr>
          <w:rFonts w:ascii="Times New Roman" w:eastAsiaTheme="majorEastAsia" w:hAnsi="Times New Roman" w:cs="Times New Roman"/>
          <w:sz w:val="24"/>
        </w:rPr>
        <w:t xml:space="preserve">pädev asutus </w:t>
      </w:r>
      <w:r w:rsidRPr="530311D3">
        <w:rPr>
          <w:rFonts w:ascii="Times New Roman" w:eastAsiaTheme="majorEastAsia" w:hAnsi="Times New Roman" w:cs="Times New Roman"/>
          <w:sz w:val="24"/>
        </w:rPr>
        <w:t xml:space="preserve">ei ole käesoleva paragrahvi </w:t>
      </w:r>
      <w:r w:rsidR="00F06C6F" w:rsidRPr="530311D3">
        <w:rPr>
          <w:rFonts w:ascii="Times New Roman" w:eastAsiaTheme="majorEastAsia" w:hAnsi="Times New Roman" w:cs="Times New Roman"/>
          <w:sz w:val="24"/>
        </w:rPr>
        <w:t xml:space="preserve">lõigetes </w:t>
      </w:r>
      <w:r w:rsidRPr="530311D3">
        <w:rPr>
          <w:rFonts w:ascii="Times New Roman" w:eastAsiaTheme="majorEastAsia" w:hAnsi="Times New Roman" w:cs="Times New Roman"/>
          <w:sz w:val="24"/>
        </w:rPr>
        <w:t>1</w:t>
      </w:r>
      <w:r w:rsidR="00014FAD" w:rsidRPr="530311D3">
        <w:rPr>
          <w:rFonts w:ascii="Times New Roman" w:eastAsiaTheme="majorEastAsia" w:hAnsi="Times New Roman" w:cs="Times New Roman"/>
          <w:sz w:val="24"/>
        </w:rPr>
        <w:t xml:space="preserve"> </w:t>
      </w:r>
      <w:r w:rsidR="00F06C6F" w:rsidRPr="530311D3">
        <w:rPr>
          <w:rFonts w:ascii="Times New Roman" w:eastAsiaTheme="majorEastAsia" w:hAnsi="Times New Roman" w:cs="Times New Roman"/>
          <w:sz w:val="24"/>
        </w:rPr>
        <w:t xml:space="preserve">ja 2 </w:t>
      </w:r>
      <w:r w:rsidRPr="530311D3">
        <w:rPr>
          <w:rFonts w:ascii="Times New Roman" w:eastAsiaTheme="majorEastAsia" w:hAnsi="Times New Roman" w:cs="Times New Roman"/>
          <w:sz w:val="24"/>
        </w:rPr>
        <w:t>sätestatud vabastus</w:t>
      </w:r>
      <w:r w:rsidR="009106FA" w:rsidRPr="530311D3">
        <w:rPr>
          <w:rFonts w:ascii="Times New Roman" w:eastAsiaTheme="majorEastAsia" w:hAnsi="Times New Roman" w:cs="Times New Roman"/>
          <w:sz w:val="24"/>
        </w:rPr>
        <w:t>t</w:t>
      </w:r>
      <w:r w:rsidRPr="530311D3">
        <w:rPr>
          <w:rFonts w:ascii="Times New Roman" w:eastAsiaTheme="majorEastAsia" w:hAnsi="Times New Roman" w:cs="Times New Roman"/>
          <w:sz w:val="24"/>
        </w:rPr>
        <w:t xml:space="preserve"> </w:t>
      </w:r>
      <w:r w:rsidR="009106FA" w:rsidRPr="530311D3">
        <w:rPr>
          <w:rFonts w:ascii="Times New Roman" w:eastAsiaTheme="majorEastAsia" w:hAnsi="Times New Roman" w:cs="Times New Roman"/>
          <w:sz w:val="24"/>
        </w:rPr>
        <w:t>andn</w:t>
      </w:r>
      <w:r w:rsidRPr="530311D3">
        <w:rPr>
          <w:rFonts w:ascii="Times New Roman" w:eastAsiaTheme="majorEastAsia" w:hAnsi="Times New Roman" w:cs="Times New Roman"/>
          <w:sz w:val="24"/>
        </w:rPr>
        <w:t>ud.</w:t>
      </w:r>
      <w:r w:rsidR="00146DC0" w:rsidRPr="530311D3">
        <w:rPr>
          <w:rFonts w:ascii="Times New Roman" w:eastAsiaTheme="majorEastAsia" w:hAnsi="Times New Roman" w:cs="Times New Roman"/>
          <w:sz w:val="24"/>
        </w:rPr>
        <w:t xml:space="preserve"> </w:t>
      </w:r>
    </w:p>
    <w:p w14:paraId="2E16CF05" w14:textId="77777777" w:rsidR="001722AA" w:rsidRPr="003D31C4" w:rsidRDefault="001722AA" w:rsidP="009B5560">
      <w:pPr>
        <w:spacing w:after="0" w:line="240" w:lineRule="auto"/>
        <w:rPr>
          <w:rFonts w:ascii="Times New Roman" w:eastAsiaTheme="majorEastAsia" w:hAnsi="Times New Roman" w:cs="Times New Roman"/>
          <w:sz w:val="24"/>
        </w:rPr>
      </w:pPr>
    </w:p>
    <w:p w14:paraId="71ECBD25" w14:textId="42CBAE70" w:rsidR="00222F27" w:rsidRPr="00306063" w:rsidRDefault="00222F27" w:rsidP="00306063">
      <w:pPr>
        <w:rPr>
          <w:rFonts w:ascii="Times New Roman" w:eastAsiaTheme="majorEastAsia" w:hAnsi="Times New Roman" w:cs="Times New Roman"/>
          <w:b/>
          <w:bCs/>
          <w:sz w:val="24"/>
        </w:rPr>
      </w:pPr>
      <w:r w:rsidRPr="00C1416F">
        <w:rPr>
          <w:rFonts w:ascii="Times New Roman" w:eastAsiaTheme="majorEastAsia" w:hAnsi="Times New Roman" w:cs="Times New Roman"/>
          <w:b/>
          <w:bCs/>
          <w:sz w:val="24"/>
        </w:rPr>
        <w:t xml:space="preserve">§ </w:t>
      </w:r>
      <w:r w:rsidR="005F5B4A" w:rsidRPr="00C1416F">
        <w:rPr>
          <w:rFonts w:ascii="Times New Roman" w:eastAsiaTheme="majorEastAsia" w:hAnsi="Times New Roman" w:cs="Times New Roman"/>
          <w:b/>
          <w:bCs/>
          <w:sz w:val="24"/>
        </w:rPr>
        <w:t>22</w:t>
      </w:r>
      <w:r w:rsidRPr="00C1416F">
        <w:rPr>
          <w:rFonts w:ascii="Times New Roman" w:eastAsiaTheme="majorEastAsia" w:hAnsi="Times New Roman" w:cs="Times New Roman"/>
          <w:b/>
          <w:bCs/>
          <w:sz w:val="24"/>
        </w:rPr>
        <w:t xml:space="preserve">. </w:t>
      </w:r>
      <w:r w:rsidRPr="00C1416F">
        <w:rPr>
          <w:rFonts w:ascii="Times New Roman" w:hAnsi="Times New Roman" w:cs="Times New Roman"/>
          <w:b/>
          <w:bCs/>
          <w:color w:val="000000"/>
          <w:sz w:val="24"/>
          <w:bdr w:val="none" w:sz="0" w:space="0" w:color="auto" w:frame="1"/>
        </w:rPr>
        <w:t>Erandi kohaldamise taotlemine</w:t>
      </w:r>
    </w:p>
    <w:p w14:paraId="07FC3B8F" w14:textId="77777777" w:rsidR="009B5560" w:rsidRPr="003D31C4" w:rsidRDefault="009B5560" w:rsidP="009B5560">
      <w:pPr>
        <w:spacing w:after="0" w:line="240" w:lineRule="auto"/>
        <w:rPr>
          <w:rFonts w:ascii="Times New Roman" w:eastAsiaTheme="majorEastAsia" w:hAnsi="Times New Roman" w:cs="Times New Roman"/>
          <w:sz w:val="24"/>
        </w:rPr>
      </w:pPr>
    </w:p>
    <w:p w14:paraId="22212A75" w14:textId="3F4F1948" w:rsidR="00222F27" w:rsidRPr="003D31C4" w:rsidRDefault="00222F27" w:rsidP="530311D3">
      <w:pPr>
        <w:spacing w:after="0" w:line="240" w:lineRule="auto"/>
        <w:jc w:val="both"/>
        <w:rPr>
          <w:rFonts w:ascii="Times New Roman" w:eastAsia="Calibri Light" w:hAnsi="Times New Roman" w:cs="Times New Roman"/>
          <w:color w:val="FF0000"/>
          <w:sz w:val="24"/>
        </w:rPr>
      </w:pPr>
      <w:r w:rsidRPr="530311D3">
        <w:rPr>
          <w:rFonts w:ascii="Times New Roman" w:eastAsia="Calibri Light" w:hAnsi="Times New Roman" w:cs="Times New Roman"/>
          <w:sz w:val="24"/>
        </w:rPr>
        <w:t xml:space="preserve">(1) Erandi kohaldamiseks </w:t>
      </w:r>
      <w:r w:rsidR="00FD23EB" w:rsidRPr="530311D3">
        <w:rPr>
          <w:rFonts w:ascii="Times New Roman" w:eastAsia="Calibri Light" w:hAnsi="Times New Roman" w:cs="Times New Roman"/>
          <w:sz w:val="24"/>
        </w:rPr>
        <w:t xml:space="preserve">esitab </w:t>
      </w:r>
      <w:r w:rsidRPr="530311D3">
        <w:rPr>
          <w:rFonts w:ascii="Times New Roman" w:eastAsia="Calibri Light" w:hAnsi="Times New Roman" w:cs="Times New Roman"/>
          <w:sz w:val="24"/>
        </w:rPr>
        <w:t>taotleja pädevale asutusele käesoleva seaduse § 14 lõikes 1 nimetatud kosmosetegevusloa taotluse</w:t>
      </w:r>
      <w:r w:rsidR="008046B1" w:rsidRPr="530311D3">
        <w:rPr>
          <w:rFonts w:ascii="Times New Roman" w:eastAsia="Calibri Light" w:hAnsi="Times New Roman" w:cs="Times New Roman"/>
          <w:sz w:val="24"/>
        </w:rPr>
        <w:t>, millele lisatakse:</w:t>
      </w:r>
      <w:r w:rsidR="00146DC0" w:rsidRPr="530311D3">
        <w:rPr>
          <w:rFonts w:ascii="Times New Roman" w:eastAsia="Calibri Light" w:hAnsi="Times New Roman" w:cs="Times New Roman"/>
          <w:sz w:val="24"/>
        </w:rPr>
        <w:t xml:space="preserve"> </w:t>
      </w:r>
    </w:p>
    <w:p w14:paraId="6D668146" w14:textId="0CEFFF08" w:rsidR="00222F27" w:rsidRPr="003D31C4" w:rsidRDefault="00222F27"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1) teadus- ja arendustegevuse eesmärkidele vasta</w:t>
      </w:r>
      <w:r w:rsidR="00AA4730" w:rsidRPr="530311D3">
        <w:rPr>
          <w:rFonts w:ascii="Times New Roman" w:eastAsia="Calibri Light" w:hAnsi="Times New Roman" w:cs="Times New Roman"/>
          <w:sz w:val="24"/>
        </w:rPr>
        <w:t>v</w:t>
      </w:r>
      <w:r w:rsidR="00007988" w:rsidRPr="530311D3">
        <w:rPr>
          <w:rFonts w:ascii="Times New Roman" w:eastAsia="Calibri Light" w:hAnsi="Times New Roman" w:cs="Times New Roman"/>
          <w:sz w:val="24"/>
        </w:rPr>
        <w:t>a</w:t>
      </w:r>
      <w:r w:rsidRPr="530311D3">
        <w:rPr>
          <w:rFonts w:ascii="Times New Roman" w:eastAsia="Calibri Light" w:hAnsi="Times New Roman" w:cs="Times New Roman"/>
          <w:sz w:val="24"/>
        </w:rPr>
        <w:t xml:space="preserve"> kavandatava kosmosetegevuse kirjeldus;</w:t>
      </w:r>
    </w:p>
    <w:p w14:paraId="107A522B" w14:textId="77777777" w:rsidR="00222F27" w:rsidRPr="003D31C4" w:rsidRDefault="00222F27"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2) </w:t>
      </w:r>
      <w:r w:rsidRPr="530311D3">
        <w:rPr>
          <w:rFonts w:ascii="Times New Roman" w:eastAsiaTheme="majorEastAsia" w:hAnsi="Times New Roman" w:cs="Times New Roman"/>
          <w:color w:val="202020"/>
          <w:sz w:val="24"/>
        </w:rPr>
        <w:t>kosmoseobjekti ohutust tõendavad dokumendid ja kosmoseobjektiga seotud muu dokumentatsioon, mis võimaldab hinnata kosmoseobjekti vastavust käesoleva seaduse nõuetele</w:t>
      </w:r>
      <w:r w:rsidRPr="530311D3">
        <w:rPr>
          <w:rFonts w:ascii="Times New Roman" w:eastAsia="Calibri Light" w:hAnsi="Times New Roman" w:cs="Times New Roman"/>
          <w:sz w:val="24"/>
        </w:rPr>
        <w:t>;</w:t>
      </w:r>
    </w:p>
    <w:p w14:paraId="369E522B" w14:textId="1AC1B701" w:rsidR="00222F27" w:rsidRPr="003D31C4" w:rsidRDefault="00222F27"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3) selgitus selle kohta, millist käesoleva seaduse </w:t>
      </w:r>
      <w:commentRangeStart w:id="127"/>
      <w:r w:rsidRPr="530311D3">
        <w:rPr>
          <w:rFonts w:ascii="Times New Roman" w:eastAsia="Calibri Light" w:hAnsi="Times New Roman" w:cs="Times New Roman"/>
          <w:sz w:val="24"/>
        </w:rPr>
        <w:t xml:space="preserve">§ </w:t>
      </w:r>
      <w:r w:rsidR="00F90EB0" w:rsidRPr="530311D3">
        <w:rPr>
          <w:rFonts w:ascii="Times New Roman" w:eastAsia="Calibri Light" w:hAnsi="Times New Roman" w:cs="Times New Roman"/>
          <w:sz w:val="24"/>
        </w:rPr>
        <w:t>20</w:t>
      </w:r>
      <w:r w:rsidRPr="530311D3">
        <w:rPr>
          <w:rFonts w:ascii="Times New Roman" w:eastAsia="Calibri Light" w:hAnsi="Times New Roman" w:cs="Times New Roman"/>
          <w:sz w:val="24"/>
        </w:rPr>
        <w:t xml:space="preserve"> lõikes 1 sätestatud erandit </w:t>
      </w:r>
      <w:commentRangeEnd w:id="127"/>
      <w:r w:rsidR="00C1416F">
        <w:rPr>
          <w:rStyle w:val="Kommentaariviide"/>
        </w:rPr>
        <w:commentReference w:id="127"/>
      </w:r>
      <w:r w:rsidRPr="530311D3">
        <w:rPr>
          <w:rFonts w:ascii="Times New Roman" w:eastAsia="Calibri Light" w:hAnsi="Times New Roman" w:cs="Times New Roman"/>
          <w:sz w:val="24"/>
        </w:rPr>
        <w:t>taotletakse</w:t>
      </w:r>
      <w:r w:rsidR="008D0D0C" w:rsidRPr="530311D3">
        <w:rPr>
          <w:rFonts w:ascii="Times New Roman" w:eastAsia="Calibri Light" w:hAnsi="Times New Roman" w:cs="Times New Roman"/>
          <w:sz w:val="24"/>
        </w:rPr>
        <w:t>;</w:t>
      </w:r>
    </w:p>
    <w:p w14:paraId="3D890AAA" w14:textId="320D1DAA" w:rsidR="00222F27" w:rsidRDefault="008D0D0C"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4</w:t>
      </w:r>
      <w:r w:rsidR="00222F27" w:rsidRPr="530311D3">
        <w:rPr>
          <w:rFonts w:ascii="Times New Roman" w:eastAsia="Calibri Light" w:hAnsi="Times New Roman" w:cs="Times New Roman"/>
          <w:sz w:val="24"/>
        </w:rPr>
        <w:t xml:space="preserve">) </w:t>
      </w:r>
      <w:r w:rsidR="00E64669" w:rsidRPr="530311D3">
        <w:rPr>
          <w:rFonts w:ascii="Times New Roman" w:eastAsia="Calibri Light" w:hAnsi="Times New Roman" w:cs="Times New Roman"/>
          <w:sz w:val="24"/>
        </w:rPr>
        <w:t xml:space="preserve">käesoleva </w:t>
      </w:r>
      <w:commentRangeStart w:id="128"/>
      <w:r w:rsidR="00E64669" w:rsidRPr="530311D3">
        <w:rPr>
          <w:rFonts w:ascii="Times New Roman" w:eastAsia="Calibri Light" w:hAnsi="Times New Roman" w:cs="Times New Roman"/>
          <w:sz w:val="24"/>
        </w:rPr>
        <w:t xml:space="preserve">seaduse §-s </w:t>
      </w:r>
      <w:r w:rsidR="00D31259" w:rsidRPr="530311D3">
        <w:rPr>
          <w:rFonts w:ascii="Times New Roman" w:eastAsia="Calibri Light" w:hAnsi="Times New Roman" w:cs="Times New Roman"/>
          <w:sz w:val="24"/>
        </w:rPr>
        <w:t>4</w:t>
      </w:r>
      <w:r w:rsidR="003A30EF" w:rsidRPr="530311D3">
        <w:rPr>
          <w:rFonts w:ascii="Times New Roman" w:eastAsia="Calibri Light" w:hAnsi="Times New Roman" w:cs="Times New Roman"/>
          <w:sz w:val="24"/>
        </w:rPr>
        <w:t>3</w:t>
      </w:r>
      <w:r w:rsidR="00E64669" w:rsidRPr="530311D3">
        <w:rPr>
          <w:rFonts w:ascii="Times New Roman" w:eastAsia="Calibri Light" w:hAnsi="Times New Roman" w:cs="Times New Roman"/>
          <w:sz w:val="24"/>
        </w:rPr>
        <w:t xml:space="preserve"> sätestatud nõuetele vastav </w:t>
      </w:r>
      <w:r w:rsidR="00222F27" w:rsidRPr="530311D3">
        <w:rPr>
          <w:rFonts w:ascii="Times New Roman" w:eastAsia="Calibri Light" w:hAnsi="Times New Roman" w:cs="Times New Roman"/>
          <w:sz w:val="24"/>
        </w:rPr>
        <w:t>kosmosetegevuse lõpetamise kava</w:t>
      </w:r>
      <w:commentRangeEnd w:id="128"/>
      <w:r w:rsidR="00C1416F">
        <w:rPr>
          <w:rStyle w:val="Kommentaariviide"/>
        </w:rPr>
        <w:commentReference w:id="128"/>
      </w:r>
      <w:r w:rsidR="00222F27" w:rsidRPr="530311D3">
        <w:rPr>
          <w:rFonts w:ascii="Times New Roman" w:eastAsia="Calibri Light" w:hAnsi="Times New Roman" w:cs="Times New Roman"/>
          <w:sz w:val="24"/>
        </w:rPr>
        <w:t>.</w:t>
      </w:r>
    </w:p>
    <w:p w14:paraId="13B3D8F9" w14:textId="77777777" w:rsidR="009B5560" w:rsidRPr="00E64669" w:rsidRDefault="009B5560" w:rsidP="530311D3">
      <w:pPr>
        <w:spacing w:after="0" w:line="240" w:lineRule="auto"/>
        <w:jc w:val="both"/>
        <w:rPr>
          <w:rFonts w:ascii="Times New Roman" w:eastAsia="Calibri Light" w:hAnsi="Times New Roman" w:cs="Times New Roman"/>
          <w:sz w:val="24"/>
        </w:rPr>
      </w:pPr>
    </w:p>
    <w:p w14:paraId="4D6AFB4A" w14:textId="42F0B1B4" w:rsidR="00222F27" w:rsidRDefault="00222F27"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(2) Erandi taotlemisel käesoleva seaduse § </w:t>
      </w:r>
      <w:r w:rsidR="00A32B18" w:rsidRPr="530311D3">
        <w:rPr>
          <w:rFonts w:ascii="Times New Roman" w:eastAsia="Calibri Light" w:hAnsi="Times New Roman" w:cs="Times New Roman"/>
          <w:sz w:val="24"/>
        </w:rPr>
        <w:t>20</w:t>
      </w:r>
      <w:r w:rsidRPr="530311D3">
        <w:rPr>
          <w:rFonts w:ascii="Times New Roman" w:eastAsia="Calibri Light" w:hAnsi="Times New Roman" w:cs="Times New Roman"/>
          <w:sz w:val="24"/>
        </w:rPr>
        <w:t xml:space="preserve"> lõike 1 punktis 1 </w:t>
      </w:r>
      <w:commentRangeStart w:id="129"/>
      <w:r w:rsidRPr="530311D3">
        <w:rPr>
          <w:rFonts w:ascii="Times New Roman" w:eastAsia="Calibri Light" w:hAnsi="Times New Roman" w:cs="Times New Roman"/>
          <w:sz w:val="24"/>
        </w:rPr>
        <w:t xml:space="preserve">nimetatud alusel </w:t>
      </w:r>
      <w:commentRangeEnd w:id="129"/>
      <w:r w:rsidR="00C1416F">
        <w:rPr>
          <w:rStyle w:val="Kommentaariviide"/>
        </w:rPr>
        <w:commentReference w:id="129"/>
      </w:r>
      <w:r w:rsidRPr="530311D3">
        <w:rPr>
          <w:rFonts w:ascii="Times New Roman" w:eastAsia="Calibri Light" w:hAnsi="Times New Roman" w:cs="Times New Roman"/>
          <w:sz w:val="24"/>
        </w:rPr>
        <w:t xml:space="preserve">peab pädevale asutusele esitatav kosmosetegevuse lõpetamise kava </w:t>
      </w:r>
      <w:r w:rsidR="00E117BC" w:rsidRPr="530311D3">
        <w:rPr>
          <w:rFonts w:ascii="Times New Roman" w:eastAsia="Calibri Light" w:hAnsi="Times New Roman" w:cs="Times New Roman"/>
          <w:sz w:val="24"/>
        </w:rPr>
        <w:t>lisaks § 4</w:t>
      </w:r>
      <w:r w:rsidR="007C1326" w:rsidRPr="530311D3">
        <w:rPr>
          <w:rFonts w:ascii="Times New Roman" w:eastAsia="Calibri Light" w:hAnsi="Times New Roman" w:cs="Times New Roman"/>
          <w:sz w:val="24"/>
        </w:rPr>
        <w:t>3</w:t>
      </w:r>
      <w:r w:rsidR="00E117BC" w:rsidRPr="530311D3">
        <w:rPr>
          <w:rFonts w:ascii="Times New Roman" w:eastAsia="Calibri Light" w:hAnsi="Times New Roman" w:cs="Times New Roman"/>
          <w:sz w:val="24"/>
        </w:rPr>
        <w:t xml:space="preserve"> lõikes 3 sätestatule </w:t>
      </w:r>
      <w:r w:rsidRPr="530311D3">
        <w:rPr>
          <w:rFonts w:ascii="Times New Roman" w:eastAsia="Calibri Light" w:hAnsi="Times New Roman" w:cs="Times New Roman"/>
          <w:sz w:val="24"/>
        </w:rPr>
        <w:t>selgitama</w:t>
      </w:r>
      <w:r w:rsidR="00B82DEE" w:rsidRPr="530311D3">
        <w:rPr>
          <w:rFonts w:ascii="Times New Roman" w:eastAsia="Calibri Light" w:hAnsi="Times New Roman" w:cs="Times New Roman"/>
          <w:sz w:val="24"/>
        </w:rPr>
        <w:t>,</w:t>
      </w:r>
      <w:r w:rsidRPr="530311D3">
        <w:rPr>
          <w:rFonts w:ascii="Times New Roman" w:eastAsia="Calibri Light" w:hAnsi="Times New Roman" w:cs="Times New Roman"/>
          <w:sz w:val="24"/>
        </w:rPr>
        <w:t xml:space="preserve"> kuidas tagatakse kosmosetegevuse lõpetami</w:t>
      </w:r>
      <w:r w:rsidR="00B82DEE" w:rsidRPr="530311D3">
        <w:rPr>
          <w:rFonts w:ascii="Times New Roman" w:eastAsia="Calibri Light" w:hAnsi="Times New Roman" w:cs="Times New Roman"/>
          <w:sz w:val="24"/>
        </w:rPr>
        <w:t>ne</w:t>
      </w:r>
      <w:r w:rsidRPr="530311D3">
        <w:rPr>
          <w:rFonts w:ascii="Times New Roman" w:eastAsia="Calibri Light" w:hAnsi="Times New Roman" w:cs="Times New Roman"/>
          <w:sz w:val="24"/>
        </w:rPr>
        <w:t xml:space="preserve"> § </w:t>
      </w:r>
      <w:r w:rsidR="003C3A45" w:rsidRPr="530311D3">
        <w:rPr>
          <w:rFonts w:ascii="Times New Roman" w:eastAsia="Calibri Light" w:hAnsi="Times New Roman" w:cs="Times New Roman"/>
          <w:sz w:val="24"/>
        </w:rPr>
        <w:t>20</w:t>
      </w:r>
      <w:r w:rsidRPr="530311D3">
        <w:rPr>
          <w:rFonts w:ascii="Times New Roman" w:eastAsia="Calibri Light" w:hAnsi="Times New Roman" w:cs="Times New Roman"/>
          <w:sz w:val="24"/>
        </w:rPr>
        <w:t xml:space="preserve"> lõike 1 punktis 1 nimetatud tähtaja jooksul.</w:t>
      </w:r>
      <w:r w:rsidR="00146DC0" w:rsidRPr="530311D3">
        <w:rPr>
          <w:rFonts w:ascii="Times New Roman" w:eastAsia="Calibri Light" w:hAnsi="Times New Roman" w:cs="Times New Roman"/>
          <w:sz w:val="24"/>
        </w:rPr>
        <w:t xml:space="preserve"> </w:t>
      </w:r>
      <w:r w:rsidRPr="530311D3">
        <w:rPr>
          <w:rFonts w:ascii="Times New Roman" w:eastAsia="Calibri Light" w:hAnsi="Times New Roman" w:cs="Times New Roman"/>
          <w:sz w:val="24"/>
        </w:rPr>
        <w:t xml:space="preserve"> </w:t>
      </w:r>
    </w:p>
    <w:p w14:paraId="4CE63BCE" w14:textId="77777777" w:rsidR="00965DE1" w:rsidRPr="003D31C4" w:rsidRDefault="00965DE1" w:rsidP="530311D3">
      <w:pPr>
        <w:spacing w:after="0" w:line="240" w:lineRule="auto"/>
        <w:jc w:val="both"/>
        <w:rPr>
          <w:rFonts w:ascii="Times New Roman" w:eastAsia="Calibri Light" w:hAnsi="Times New Roman" w:cs="Times New Roman"/>
          <w:sz w:val="24"/>
        </w:rPr>
      </w:pPr>
    </w:p>
    <w:p w14:paraId="0E340E45" w14:textId="6C929C29" w:rsidR="0092035B" w:rsidRDefault="00222F27"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w:t>
      </w:r>
      <w:r w:rsidR="00DA4E52" w:rsidRPr="530311D3">
        <w:rPr>
          <w:rFonts w:ascii="Times New Roman" w:eastAsia="Calibri Light" w:hAnsi="Times New Roman" w:cs="Times New Roman"/>
          <w:sz w:val="24"/>
        </w:rPr>
        <w:t>3</w:t>
      </w:r>
      <w:r w:rsidRPr="530311D3">
        <w:rPr>
          <w:rFonts w:ascii="Times New Roman" w:eastAsia="Calibri Light" w:hAnsi="Times New Roman" w:cs="Times New Roman"/>
          <w:sz w:val="24"/>
        </w:rPr>
        <w:t xml:space="preserve">) </w:t>
      </w:r>
      <w:r w:rsidRPr="530311D3">
        <w:rPr>
          <w:rFonts w:ascii="Times New Roman" w:eastAsiaTheme="majorEastAsia" w:hAnsi="Times New Roman" w:cs="Times New Roman"/>
          <w:sz w:val="24"/>
        </w:rPr>
        <w:t xml:space="preserve">Kui käesolevas paragrahvis nimetatud teabe ja dokumentide põhjal ei ole pädeva asutuse hinnangul võimalik veenduda, et taotluses </w:t>
      </w:r>
      <w:r w:rsidR="00007988" w:rsidRPr="530311D3">
        <w:rPr>
          <w:rFonts w:ascii="Times New Roman" w:eastAsiaTheme="majorEastAsia" w:hAnsi="Times New Roman" w:cs="Times New Roman"/>
          <w:sz w:val="24"/>
        </w:rPr>
        <w:t xml:space="preserve">märgitud </w:t>
      </w:r>
      <w:r w:rsidRPr="530311D3">
        <w:rPr>
          <w:rFonts w:ascii="Times New Roman" w:eastAsiaTheme="majorEastAsia" w:hAnsi="Times New Roman" w:cs="Times New Roman"/>
          <w:sz w:val="24"/>
        </w:rPr>
        <w:t xml:space="preserve">kosmosetegevus vastab erandi tingimustele või et erandiga kosmosetegevusloa taotleja vastab käesoleva seadusega </w:t>
      </w:r>
      <w:commentRangeStart w:id="130"/>
      <w:del w:id="131" w:author="Kärt Voor" w:date="2024-10-17T13:39:00Z">
        <w:r w:rsidRPr="530311D3" w:rsidDel="009C5B60">
          <w:rPr>
            <w:rFonts w:ascii="Times New Roman" w:eastAsiaTheme="majorEastAsia" w:hAnsi="Times New Roman" w:cs="Times New Roman"/>
            <w:sz w:val="24"/>
          </w:rPr>
          <w:delText xml:space="preserve">või selle alusel </w:delText>
        </w:r>
        <w:r w:rsidRPr="530311D3" w:rsidDel="009C5B60">
          <w:rPr>
            <w:rFonts w:ascii="Times New Roman" w:hAnsi="Times New Roman" w:cs="Times New Roman"/>
            <w:sz w:val="24"/>
          </w:rPr>
          <w:delText xml:space="preserve">kehtestatud </w:delText>
        </w:r>
        <w:r w:rsidRPr="530311D3" w:rsidDel="009C5B60">
          <w:rPr>
            <w:rFonts w:ascii="Times New Roman" w:eastAsiaTheme="majorEastAsia" w:hAnsi="Times New Roman" w:cs="Times New Roman"/>
            <w:sz w:val="24"/>
          </w:rPr>
          <w:delText xml:space="preserve">õigusaktidega </w:delText>
        </w:r>
      </w:del>
      <w:commentRangeEnd w:id="130"/>
      <w:r w:rsidR="009C5B60">
        <w:rPr>
          <w:rStyle w:val="Kommentaariviide"/>
        </w:rPr>
        <w:commentReference w:id="130"/>
      </w:r>
      <w:r w:rsidR="00007988" w:rsidRPr="530311D3">
        <w:rPr>
          <w:rFonts w:ascii="Times New Roman" w:eastAsiaTheme="majorEastAsia" w:hAnsi="Times New Roman" w:cs="Times New Roman"/>
          <w:sz w:val="24"/>
        </w:rPr>
        <w:t xml:space="preserve">käitaja </w:t>
      </w:r>
      <w:r w:rsidRPr="530311D3">
        <w:rPr>
          <w:rFonts w:ascii="Times New Roman" w:eastAsiaTheme="majorEastAsia" w:hAnsi="Times New Roman" w:cs="Times New Roman"/>
          <w:sz w:val="24"/>
        </w:rPr>
        <w:t xml:space="preserve">suhtes kehtestatud nõuetele, või kui on vaja kontrollida muid taotlejaga, planeeritava kosmosetegevusega või kosmoseobjektiga seotud asjaolusid või isikuid, võib pädev asutus nõuda kosmosetegevusloa andmise otsustamisel </w:t>
      </w:r>
      <w:ins w:id="132" w:author="Kärt Voor" w:date="2024-10-17T13:45:00Z">
        <w:r w:rsidR="00576684">
          <w:rPr>
            <w:rFonts w:ascii="Times New Roman" w:eastAsiaTheme="majorEastAsia" w:hAnsi="Times New Roman" w:cs="Times New Roman"/>
            <w:sz w:val="24"/>
          </w:rPr>
          <w:t xml:space="preserve">käesoleva seaduse § 15 lõikes 1 ja §-s 16 </w:t>
        </w:r>
      </w:ins>
      <w:ins w:id="133" w:author="Kärt Voor" w:date="2024-10-17T13:47:00Z">
        <w:r w:rsidR="00346221">
          <w:rPr>
            <w:rFonts w:ascii="Times New Roman" w:eastAsiaTheme="majorEastAsia" w:hAnsi="Times New Roman" w:cs="Times New Roman"/>
            <w:sz w:val="24"/>
          </w:rPr>
          <w:t>nimetatud</w:t>
        </w:r>
      </w:ins>
      <w:ins w:id="134" w:author="Kärt Voor" w:date="2024-10-17T13:45:00Z">
        <w:r w:rsidR="00576684">
          <w:rPr>
            <w:rFonts w:ascii="Times New Roman" w:eastAsiaTheme="majorEastAsia" w:hAnsi="Times New Roman" w:cs="Times New Roman"/>
            <w:sz w:val="24"/>
          </w:rPr>
          <w:t xml:space="preserve"> teavet ja do</w:t>
        </w:r>
      </w:ins>
      <w:ins w:id="135" w:author="Kärt Voor" w:date="2024-10-17T13:46:00Z">
        <w:r w:rsidR="00576684">
          <w:rPr>
            <w:rFonts w:ascii="Times New Roman" w:eastAsiaTheme="majorEastAsia" w:hAnsi="Times New Roman" w:cs="Times New Roman"/>
            <w:sz w:val="24"/>
          </w:rPr>
          <w:t xml:space="preserve">kumente. </w:t>
        </w:r>
      </w:ins>
      <w:del w:id="136" w:author="Kärt Voor" w:date="2024-10-17T13:46:00Z">
        <w:r w:rsidRPr="530311D3" w:rsidDel="00576684">
          <w:rPr>
            <w:rFonts w:ascii="Times New Roman" w:eastAsiaTheme="majorEastAsia" w:hAnsi="Times New Roman" w:cs="Times New Roman"/>
            <w:sz w:val="24"/>
          </w:rPr>
          <w:delText xml:space="preserve">teavet ja dokumente käesoleva seaduse </w:delText>
        </w:r>
        <w:r w:rsidR="002458BC" w:rsidRPr="530311D3" w:rsidDel="00576684">
          <w:rPr>
            <w:rFonts w:ascii="Times New Roman" w:eastAsia="Calibri Light" w:hAnsi="Times New Roman" w:cs="Times New Roman"/>
            <w:sz w:val="24"/>
          </w:rPr>
          <w:delText>§</w:delText>
        </w:r>
        <w:r w:rsidR="00565BE4" w:rsidRPr="530311D3" w:rsidDel="00576684">
          <w:rPr>
            <w:rFonts w:ascii="Times New Roman" w:eastAsia="Calibri Light" w:hAnsi="Times New Roman" w:cs="Times New Roman"/>
            <w:sz w:val="24"/>
          </w:rPr>
          <w:delText xml:space="preserve"> </w:delText>
        </w:r>
        <w:r w:rsidR="002458BC" w:rsidRPr="530311D3" w:rsidDel="00576684">
          <w:rPr>
            <w:rFonts w:ascii="Times New Roman" w:eastAsia="Calibri Light" w:hAnsi="Times New Roman" w:cs="Times New Roman"/>
            <w:sz w:val="24"/>
          </w:rPr>
          <w:delText>1</w:delText>
        </w:r>
        <w:r w:rsidR="00D951B9" w:rsidRPr="530311D3" w:rsidDel="00576684">
          <w:rPr>
            <w:rFonts w:ascii="Times New Roman" w:eastAsia="Calibri Light" w:hAnsi="Times New Roman" w:cs="Times New Roman"/>
            <w:sz w:val="24"/>
          </w:rPr>
          <w:delText>5</w:delText>
        </w:r>
        <w:r w:rsidR="002458BC" w:rsidRPr="530311D3" w:rsidDel="00576684">
          <w:rPr>
            <w:rFonts w:ascii="Times New Roman" w:eastAsia="Calibri Light" w:hAnsi="Times New Roman" w:cs="Times New Roman"/>
            <w:sz w:val="24"/>
          </w:rPr>
          <w:delText xml:space="preserve"> </w:delText>
        </w:r>
        <w:r w:rsidR="00AF3645" w:rsidRPr="530311D3" w:rsidDel="00576684">
          <w:rPr>
            <w:rFonts w:ascii="Times New Roman" w:eastAsia="Calibri Light" w:hAnsi="Times New Roman" w:cs="Times New Roman"/>
            <w:sz w:val="24"/>
          </w:rPr>
          <w:delText>lõike</w:delText>
        </w:r>
        <w:r w:rsidR="002458BC" w:rsidRPr="530311D3" w:rsidDel="00576684">
          <w:rPr>
            <w:rFonts w:ascii="Times New Roman" w:eastAsia="Calibri Light" w:hAnsi="Times New Roman" w:cs="Times New Roman"/>
            <w:sz w:val="24"/>
          </w:rPr>
          <w:delText xml:space="preserve"> </w:delText>
        </w:r>
        <w:r w:rsidR="00D951B9" w:rsidRPr="530311D3" w:rsidDel="00576684">
          <w:rPr>
            <w:rFonts w:ascii="Times New Roman" w:eastAsia="Calibri Light" w:hAnsi="Times New Roman" w:cs="Times New Roman"/>
            <w:sz w:val="24"/>
          </w:rPr>
          <w:delText>1</w:delText>
        </w:r>
        <w:r w:rsidR="00742CA6" w:rsidRPr="530311D3" w:rsidDel="00576684">
          <w:rPr>
            <w:rFonts w:ascii="Times New Roman" w:eastAsia="Calibri Light" w:hAnsi="Times New Roman" w:cs="Times New Roman"/>
            <w:sz w:val="24"/>
          </w:rPr>
          <w:delText xml:space="preserve"> ja </w:delText>
        </w:r>
        <w:r w:rsidR="002458BC" w:rsidRPr="530311D3" w:rsidDel="00576684">
          <w:rPr>
            <w:rFonts w:ascii="Times New Roman" w:eastAsia="Calibri Light" w:hAnsi="Times New Roman" w:cs="Times New Roman"/>
            <w:sz w:val="24"/>
          </w:rPr>
          <w:delText>§ 1</w:delText>
        </w:r>
        <w:r w:rsidR="00D951B9" w:rsidRPr="530311D3" w:rsidDel="00576684">
          <w:rPr>
            <w:rFonts w:ascii="Times New Roman" w:eastAsia="Calibri Light" w:hAnsi="Times New Roman" w:cs="Times New Roman"/>
            <w:sz w:val="24"/>
          </w:rPr>
          <w:delText>6</w:delText>
        </w:r>
        <w:r w:rsidR="009106FA" w:rsidRPr="530311D3" w:rsidDel="00576684">
          <w:rPr>
            <w:rFonts w:ascii="Times New Roman" w:eastAsia="Calibri Light" w:hAnsi="Times New Roman" w:cs="Times New Roman"/>
            <w:sz w:val="24"/>
          </w:rPr>
          <w:delText xml:space="preserve"> kohaselt</w:delText>
        </w:r>
        <w:r w:rsidR="00742CA6" w:rsidRPr="530311D3" w:rsidDel="00576684">
          <w:rPr>
            <w:rFonts w:ascii="Times New Roman" w:eastAsia="Calibri Light" w:hAnsi="Times New Roman" w:cs="Times New Roman"/>
            <w:sz w:val="24"/>
          </w:rPr>
          <w:delText xml:space="preserve">. </w:delText>
        </w:r>
      </w:del>
    </w:p>
    <w:p w14:paraId="7BDC8D6C" w14:textId="77777777" w:rsidR="001722AA" w:rsidRPr="00F717F2" w:rsidRDefault="001722AA" w:rsidP="002F1119">
      <w:pPr>
        <w:spacing w:after="0" w:line="240" w:lineRule="auto"/>
        <w:rPr>
          <w:rFonts w:ascii="Times New Roman" w:eastAsia="Calibri Light" w:hAnsi="Times New Roman" w:cs="Times New Roman"/>
          <w:sz w:val="24"/>
        </w:rPr>
      </w:pPr>
    </w:p>
    <w:p w14:paraId="7CE65EFF" w14:textId="73072610" w:rsidR="00222F27" w:rsidRPr="00007988" w:rsidRDefault="00222F27" w:rsidP="530311D3">
      <w:pPr>
        <w:spacing w:after="0" w:line="240" w:lineRule="auto"/>
        <w:rPr>
          <w:rFonts w:ascii="Times New Roman" w:hAnsi="Times New Roman" w:cs="Times New Roman"/>
          <w:b/>
          <w:bCs/>
          <w:sz w:val="24"/>
        </w:rPr>
      </w:pPr>
      <w:r w:rsidRPr="530311D3">
        <w:rPr>
          <w:rFonts w:ascii="Times New Roman" w:hAnsi="Times New Roman" w:cs="Times New Roman"/>
          <w:b/>
          <w:bCs/>
          <w:sz w:val="24"/>
        </w:rPr>
        <w:t>§ 2</w:t>
      </w:r>
      <w:r w:rsidR="005F5B4A" w:rsidRPr="530311D3">
        <w:rPr>
          <w:rFonts w:ascii="Times New Roman" w:hAnsi="Times New Roman" w:cs="Times New Roman"/>
          <w:b/>
          <w:bCs/>
          <w:sz w:val="24"/>
        </w:rPr>
        <w:t>3</w:t>
      </w:r>
      <w:r w:rsidRPr="530311D3">
        <w:rPr>
          <w:rFonts w:ascii="Times New Roman" w:hAnsi="Times New Roman" w:cs="Times New Roman"/>
          <w:b/>
          <w:bCs/>
          <w:sz w:val="24"/>
        </w:rPr>
        <w:t xml:space="preserve">. </w:t>
      </w:r>
      <w:r w:rsidRPr="530311D3">
        <w:rPr>
          <w:rFonts w:ascii="Times New Roman" w:eastAsia="Calibri Light" w:hAnsi="Times New Roman" w:cs="Times New Roman"/>
          <w:b/>
          <w:bCs/>
          <w:sz w:val="24"/>
        </w:rPr>
        <w:t>O</w:t>
      </w:r>
      <w:r w:rsidRPr="530311D3">
        <w:rPr>
          <w:rFonts w:ascii="Times New Roman" w:hAnsi="Times New Roman" w:cs="Times New Roman"/>
          <w:b/>
          <w:bCs/>
          <w:sz w:val="24"/>
        </w:rPr>
        <w:t>tsuse tegemine erandi</w:t>
      </w:r>
      <w:r w:rsidR="000F1CBF" w:rsidRPr="530311D3">
        <w:rPr>
          <w:rFonts w:ascii="Times New Roman" w:hAnsi="Times New Roman" w:cs="Times New Roman"/>
          <w:b/>
          <w:bCs/>
          <w:sz w:val="24"/>
        </w:rPr>
        <w:t xml:space="preserve"> </w:t>
      </w:r>
      <w:r w:rsidRPr="530311D3">
        <w:rPr>
          <w:rFonts w:ascii="Times New Roman" w:hAnsi="Times New Roman" w:cs="Times New Roman"/>
          <w:b/>
          <w:bCs/>
          <w:sz w:val="24"/>
        </w:rPr>
        <w:t>kohaldamise kohta</w:t>
      </w:r>
    </w:p>
    <w:p w14:paraId="4EC893EB" w14:textId="77777777" w:rsidR="009B5560" w:rsidRPr="003D31C4" w:rsidRDefault="009B5560" w:rsidP="002F1119">
      <w:pPr>
        <w:spacing w:after="0" w:line="240" w:lineRule="auto"/>
        <w:rPr>
          <w:rFonts w:ascii="Times New Roman" w:hAnsi="Times New Roman" w:cs="Times New Roman"/>
          <w:b/>
          <w:bCs/>
        </w:rPr>
      </w:pPr>
    </w:p>
    <w:p w14:paraId="5B178C9D" w14:textId="03CE850A" w:rsidR="00222F27"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(1) Erandi kohaldamiseks esitatud </w:t>
      </w:r>
      <w:r w:rsidRPr="530311D3">
        <w:rPr>
          <w:rFonts w:ascii="Times New Roman" w:eastAsia="Calibri Light" w:hAnsi="Times New Roman" w:cs="Times New Roman"/>
          <w:sz w:val="24"/>
        </w:rPr>
        <w:t>kosmosetegevusloa taotluse</w:t>
      </w:r>
      <w:r w:rsidRPr="530311D3">
        <w:rPr>
          <w:rFonts w:ascii="Times New Roman" w:eastAsiaTheme="majorEastAsia" w:hAnsi="Times New Roman" w:cs="Times New Roman"/>
          <w:sz w:val="24"/>
        </w:rPr>
        <w:t xml:space="preserve"> vaatab pädev asutus läbi kosmosetegevusloa andmiseks sätestatud korras, arvestades käesolevas paragrahvis sätestatud erisusi.</w:t>
      </w:r>
    </w:p>
    <w:p w14:paraId="28F763E1" w14:textId="77777777" w:rsidR="009B5560" w:rsidRPr="003D31C4" w:rsidRDefault="009B5560" w:rsidP="530311D3">
      <w:pPr>
        <w:spacing w:after="0" w:line="240" w:lineRule="auto"/>
        <w:jc w:val="both"/>
        <w:rPr>
          <w:rFonts w:ascii="Times New Roman" w:eastAsia="Calibri Light" w:hAnsi="Times New Roman" w:cs="Times New Roman"/>
          <w:sz w:val="24"/>
        </w:rPr>
      </w:pPr>
    </w:p>
    <w:p w14:paraId="317A3FCC" w14:textId="012F089D" w:rsidR="00222F27" w:rsidRDefault="00222F27" w:rsidP="530311D3">
      <w:pPr>
        <w:spacing w:after="0" w:line="240" w:lineRule="auto"/>
        <w:jc w:val="both"/>
        <w:rPr>
          <w:rFonts w:ascii="Times New Roman" w:hAnsi="Times New Roman" w:cs="Times New Roman"/>
          <w:color w:val="202020"/>
          <w:sz w:val="24"/>
          <w:shd w:val="clear" w:color="auto" w:fill="FFFFFF"/>
        </w:rPr>
      </w:pPr>
      <w:r w:rsidRPr="530311D3">
        <w:rPr>
          <w:rFonts w:ascii="Times New Roman" w:eastAsiaTheme="majorEastAsia" w:hAnsi="Times New Roman" w:cs="Times New Roman"/>
          <w:sz w:val="24"/>
        </w:rPr>
        <w:t xml:space="preserve">(2) Pädev asutus </w:t>
      </w:r>
      <w:commentRangeStart w:id="137"/>
      <w:r w:rsidRPr="530311D3">
        <w:rPr>
          <w:rFonts w:ascii="Times New Roman" w:eastAsiaTheme="majorEastAsia" w:hAnsi="Times New Roman" w:cs="Times New Roman"/>
          <w:sz w:val="24"/>
        </w:rPr>
        <w:t>lahendab</w:t>
      </w:r>
      <w:commentRangeEnd w:id="137"/>
      <w:r w:rsidR="00663E8E">
        <w:rPr>
          <w:rStyle w:val="Kommentaariviide"/>
        </w:rPr>
        <w:commentReference w:id="137"/>
      </w:r>
      <w:r w:rsidRPr="530311D3">
        <w:rPr>
          <w:rFonts w:ascii="Times New Roman" w:eastAsiaTheme="majorEastAsia" w:hAnsi="Times New Roman" w:cs="Times New Roman"/>
          <w:sz w:val="24"/>
        </w:rPr>
        <w:t xml:space="preserve"> erandiga kosmosetegevusloa andmise või andmisest keeldumise </w:t>
      </w:r>
      <w:r w:rsidRPr="530311D3">
        <w:rPr>
          <w:rFonts w:ascii="Times New Roman" w:hAnsi="Times New Roman" w:cs="Times New Roman"/>
          <w:sz w:val="24"/>
        </w:rPr>
        <w:t xml:space="preserve">30 </w:t>
      </w:r>
      <w:r w:rsidRPr="530311D3">
        <w:rPr>
          <w:rFonts w:ascii="Times New Roman" w:eastAsiaTheme="majorEastAsia" w:hAnsi="Times New Roman" w:cs="Times New Roman"/>
          <w:sz w:val="24"/>
        </w:rPr>
        <w:t xml:space="preserve">tööpäeva jooksul kõigi käesoleva seaduse </w:t>
      </w:r>
      <w:r w:rsidRPr="530311D3">
        <w:rPr>
          <w:rFonts w:ascii="Times New Roman" w:eastAsia="Calibri Light" w:hAnsi="Times New Roman" w:cs="Times New Roman"/>
          <w:sz w:val="24"/>
        </w:rPr>
        <w:t xml:space="preserve">§-s </w:t>
      </w:r>
      <w:r w:rsidR="002E1807" w:rsidRPr="530311D3">
        <w:rPr>
          <w:rFonts w:ascii="Times New Roman" w:eastAsia="Calibri Light" w:hAnsi="Times New Roman" w:cs="Times New Roman"/>
          <w:sz w:val="24"/>
        </w:rPr>
        <w:t>22</w:t>
      </w:r>
      <w:r w:rsidR="002763E2" w:rsidRPr="530311D3">
        <w:rPr>
          <w:rFonts w:ascii="Times New Roman" w:eastAsia="Calibri Light" w:hAnsi="Times New Roman" w:cs="Times New Roman"/>
          <w:sz w:val="24"/>
        </w:rPr>
        <w:t xml:space="preserve"> </w:t>
      </w:r>
      <w:r w:rsidRPr="530311D3">
        <w:rPr>
          <w:rFonts w:ascii="Times New Roman" w:eastAsia="Calibri Light" w:hAnsi="Times New Roman" w:cs="Times New Roman"/>
          <w:sz w:val="24"/>
        </w:rPr>
        <w:t xml:space="preserve">sätestatud </w:t>
      </w:r>
      <w:del w:id="138" w:author="Kärt Voor" w:date="2024-10-17T13:47:00Z">
        <w:r w:rsidRPr="530311D3" w:rsidDel="003060C4">
          <w:rPr>
            <w:rFonts w:ascii="Times New Roman" w:eastAsia="Calibri Light" w:hAnsi="Times New Roman" w:cs="Times New Roman"/>
            <w:sz w:val="24"/>
          </w:rPr>
          <w:delText xml:space="preserve">ja </w:delText>
        </w:r>
      </w:del>
      <w:ins w:id="139" w:author="Kärt Voor" w:date="2024-10-17T13:47:00Z">
        <w:r w:rsidR="003060C4">
          <w:rPr>
            <w:rFonts w:ascii="Times New Roman" w:eastAsia="Calibri Light" w:hAnsi="Times New Roman" w:cs="Times New Roman"/>
            <w:sz w:val="24"/>
          </w:rPr>
          <w:t>ning</w:t>
        </w:r>
        <w:r w:rsidR="003060C4" w:rsidRPr="530311D3">
          <w:rPr>
            <w:rFonts w:ascii="Times New Roman" w:eastAsia="Calibri Light" w:hAnsi="Times New Roman" w:cs="Times New Roman"/>
            <w:sz w:val="24"/>
          </w:rPr>
          <w:t xml:space="preserve"> </w:t>
        </w:r>
      </w:ins>
      <w:r w:rsidRPr="530311D3">
        <w:rPr>
          <w:rFonts w:ascii="Times New Roman" w:eastAsiaTheme="majorEastAsia" w:hAnsi="Times New Roman" w:cs="Times New Roman"/>
          <w:sz w:val="24"/>
        </w:rPr>
        <w:t>pädeva asutuse määratud teabe ja dokumentide esitamisest arvates, või kui nimetatud dokumentides esineb puudusi, siis puuduste kõrvaldamisest arvates.</w:t>
      </w:r>
      <w:r w:rsidR="001E6D2F" w:rsidRPr="530311D3">
        <w:rPr>
          <w:rFonts w:ascii="Times New Roman" w:eastAsiaTheme="majorEastAsia" w:hAnsi="Times New Roman" w:cs="Times New Roman"/>
          <w:sz w:val="24"/>
        </w:rPr>
        <w:t xml:space="preserve"> </w:t>
      </w:r>
      <w:commentRangeStart w:id="140"/>
      <w:r w:rsidR="001E6D2F" w:rsidRPr="530311D3">
        <w:rPr>
          <w:rFonts w:ascii="Times New Roman" w:hAnsi="Times New Roman" w:cs="Times New Roman"/>
          <w:color w:val="202020"/>
          <w:sz w:val="24"/>
          <w:shd w:val="clear" w:color="auto" w:fill="FFFFFF"/>
        </w:rPr>
        <w:t xml:space="preserve">Pädev asutus võib tähtaega mõistliku aja </w:t>
      </w:r>
      <w:r w:rsidR="001E6D2F" w:rsidRPr="530311D3">
        <w:rPr>
          <w:rFonts w:ascii="Times New Roman" w:eastAsiaTheme="majorEastAsia" w:hAnsi="Times New Roman" w:cs="Times New Roman"/>
          <w:sz w:val="24"/>
        </w:rPr>
        <w:t>võrra</w:t>
      </w:r>
      <w:r w:rsidR="001E6D2F" w:rsidRPr="530311D3">
        <w:rPr>
          <w:rFonts w:ascii="Times New Roman" w:hAnsi="Times New Roman" w:cs="Times New Roman"/>
          <w:color w:val="202020"/>
          <w:sz w:val="24"/>
          <w:shd w:val="clear" w:color="auto" w:fill="FFFFFF"/>
        </w:rPr>
        <w:t xml:space="preserve"> pikendada, kui see on vajalik juhtumi keerukuse tõttu</w:t>
      </w:r>
      <w:commentRangeEnd w:id="140"/>
      <w:r w:rsidR="003060C4">
        <w:rPr>
          <w:rStyle w:val="Kommentaariviide"/>
        </w:rPr>
        <w:commentReference w:id="140"/>
      </w:r>
      <w:r w:rsidR="001E6D2F" w:rsidRPr="530311D3">
        <w:rPr>
          <w:rFonts w:ascii="Times New Roman" w:hAnsi="Times New Roman" w:cs="Times New Roman"/>
          <w:color w:val="202020"/>
          <w:sz w:val="24"/>
          <w:shd w:val="clear" w:color="auto" w:fill="FFFFFF"/>
        </w:rPr>
        <w:t>.</w:t>
      </w:r>
      <w:r w:rsidRPr="530311D3">
        <w:rPr>
          <w:rFonts w:ascii="Times New Roman" w:eastAsiaTheme="majorEastAsia" w:hAnsi="Times New Roman" w:cs="Times New Roman"/>
          <w:sz w:val="24"/>
        </w:rPr>
        <w:t xml:space="preserve"> </w:t>
      </w:r>
      <w:r w:rsidRPr="530311D3">
        <w:rPr>
          <w:rFonts w:ascii="Times New Roman" w:hAnsi="Times New Roman" w:cs="Times New Roman"/>
          <w:color w:val="202020"/>
          <w:sz w:val="24"/>
          <w:shd w:val="clear" w:color="auto" w:fill="FFFFFF"/>
        </w:rPr>
        <w:t xml:space="preserve">Kui taotlust ei vaadata läbi tähtaja jooksul, ei loeta kosmosetegevusluba tähtaja möödumisel taotlejale vaikimisi antuks. </w:t>
      </w:r>
    </w:p>
    <w:p w14:paraId="3077B3B7" w14:textId="77777777" w:rsidR="009B5560" w:rsidRPr="003D31C4" w:rsidRDefault="009B5560" w:rsidP="530311D3">
      <w:pPr>
        <w:spacing w:after="0" w:line="240" w:lineRule="auto"/>
        <w:jc w:val="both"/>
        <w:rPr>
          <w:rFonts w:ascii="Times New Roman" w:hAnsi="Times New Roman" w:cs="Times New Roman"/>
          <w:color w:val="202020"/>
          <w:sz w:val="24"/>
          <w:shd w:val="clear" w:color="auto" w:fill="FFFFFF"/>
        </w:rPr>
      </w:pPr>
    </w:p>
    <w:p w14:paraId="143854DA" w14:textId="0F79AD75" w:rsidR="00AB2D33" w:rsidRPr="003D31C4" w:rsidRDefault="00222F27" w:rsidP="530311D3">
      <w:pPr>
        <w:spacing w:after="0" w:line="240" w:lineRule="auto"/>
        <w:jc w:val="both"/>
        <w:rPr>
          <w:rFonts w:ascii="Times New Roman" w:hAnsi="Times New Roman" w:cs="Times New Roman"/>
          <w:color w:val="202020"/>
          <w:sz w:val="24"/>
          <w:shd w:val="clear" w:color="auto" w:fill="FFFFFF"/>
        </w:rPr>
      </w:pPr>
      <w:r w:rsidRPr="530311D3">
        <w:rPr>
          <w:rFonts w:ascii="Times New Roman" w:hAnsi="Times New Roman" w:cs="Times New Roman"/>
          <w:color w:val="202020"/>
          <w:sz w:val="24"/>
          <w:shd w:val="clear" w:color="auto" w:fill="FFFFFF"/>
        </w:rPr>
        <w:t>(3) Erandi kohaldamise</w:t>
      </w:r>
      <w:r w:rsidR="00FC026C" w:rsidRPr="530311D3">
        <w:rPr>
          <w:rFonts w:ascii="Times New Roman" w:hAnsi="Times New Roman" w:cs="Times New Roman"/>
          <w:color w:val="202020"/>
          <w:sz w:val="24"/>
          <w:shd w:val="clear" w:color="auto" w:fill="FFFFFF"/>
        </w:rPr>
        <w:t xml:space="preserve"> korra</w:t>
      </w:r>
      <w:r w:rsidRPr="530311D3">
        <w:rPr>
          <w:rFonts w:ascii="Times New Roman" w:hAnsi="Times New Roman" w:cs="Times New Roman"/>
          <w:color w:val="202020"/>
          <w:sz w:val="24"/>
          <w:shd w:val="clear" w:color="auto" w:fill="FFFFFF"/>
        </w:rPr>
        <w:t>l annab pädev asutus erandiga lubatud kosmosetegevuseks</w:t>
      </w:r>
      <w:r w:rsidR="00FC026C" w:rsidRPr="530311D3">
        <w:rPr>
          <w:rFonts w:ascii="Times New Roman" w:hAnsi="Times New Roman" w:cs="Times New Roman"/>
          <w:color w:val="202020"/>
          <w:sz w:val="24"/>
          <w:shd w:val="clear" w:color="auto" w:fill="FFFFFF"/>
        </w:rPr>
        <w:t xml:space="preserve"> </w:t>
      </w:r>
      <w:commentRangeStart w:id="141"/>
      <w:r w:rsidR="00FC026C" w:rsidRPr="530311D3">
        <w:rPr>
          <w:rFonts w:ascii="Times New Roman" w:hAnsi="Times New Roman" w:cs="Times New Roman"/>
          <w:color w:val="202020"/>
          <w:sz w:val="24"/>
          <w:shd w:val="clear" w:color="auto" w:fill="FFFFFF"/>
        </w:rPr>
        <w:t>kosmosetegevusloa</w:t>
      </w:r>
      <w:r w:rsidRPr="530311D3">
        <w:rPr>
          <w:rFonts w:ascii="Times New Roman" w:hAnsi="Times New Roman" w:cs="Times New Roman"/>
          <w:color w:val="202020"/>
          <w:sz w:val="24"/>
          <w:shd w:val="clear" w:color="auto" w:fill="FFFFFF"/>
        </w:rPr>
        <w:t xml:space="preserve">, milles sätestatakse </w:t>
      </w:r>
      <w:commentRangeEnd w:id="141"/>
      <w:r w:rsidR="00663E8E">
        <w:rPr>
          <w:rStyle w:val="Kommentaariviide"/>
        </w:rPr>
        <w:commentReference w:id="141"/>
      </w:r>
      <w:r w:rsidRPr="530311D3">
        <w:rPr>
          <w:rFonts w:ascii="Times New Roman" w:hAnsi="Times New Roman" w:cs="Times New Roman"/>
          <w:color w:val="202020"/>
          <w:sz w:val="24"/>
          <w:shd w:val="clear" w:color="auto" w:fill="FFFFFF"/>
        </w:rPr>
        <w:t>käesoleva seaduse § 1</w:t>
      </w:r>
      <w:r w:rsidR="00995C5E" w:rsidRPr="530311D3">
        <w:rPr>
          <w:rFonts w:ascii="Times New Roman" w:hAnsi="Times New Roman" w:cs="Times New Roman"/>
          <w:color w:val="202020"/>
          <w:sz w:val="24"/>
          <w:shd w:val="clear" w:color="auto" w:fill="FFFFFF"/>
        </w:rPr>
        <w:t>7</w:t>
      </w:r>
      <w:r w:rsidRPr="530311D3">
        <w:rPr>
          <w:rFonts w:ascii="Times New Roman" w:hAnsi="Times New Roman" w:cs="Times New Roman"/>
          <w:color w:val="202020"/>
          <w:sz w:val="24"/>
          <w:shd w:val="clear" w:color="auto" w:fill="FFFFFF"/>
        </w:rPr>
        <w:t xml:space="preserve"> lõikes 2 nimetatud andmed.</w:t>
      </w:r>
    </w:p>
    <w:p w14:paraId="0599DA7D" w14:textId="77777777" w:rsidR="00222F27" w:rsidRDefault="00222F27" w:rsidP="00617874">
      <w:pPr>
        <w:pStyle w:val="Pealkiri2"/>
        <w:shd w:val="clear" w:color="auto" w:fill="FFFFFF"/>
        <w:spacing w:before="0" w:line="240" w:lineRule="auto"/>
        <w:rPr>
          <w:rFonts w:ascii="Times New Roman" w:hAnsi="Times New Roman" w:cs="Times New Roman"/>
          <w:b/>
          <w:bCs/>
          <w:color w:val="000000"/>
          <w:sz w:val="24"/>
          <w:szCs w:val="24"/>
          <w:bdr w:val="none" w:sz="0" w:space="0" w:color="auto" w:frame="1"/>
        </w:rPr>
      </w:pPr>
    </w:p>
    <w:p w14:paraId="7A5FA3E1" w14:textId="77777777" w:rsidR="00222F27" w:rsidRPr="003D31C4" w:rsidRDefault="00222F27" w:rsidP="00E60C03">
      <w:pPr>
        <w:pStyle w:val="Pealkiri2"/>
        <w:spacing w:before="0" w:line="240" w:lineRule="auto"/>
        <w:jc w:val="center"/>
        <w:rPr>
          <w:rFonts w:ascii="Times New Roman" w:hAnsi="Times New Roman" w:cs="Times New Roman"/>
          <w:b/>
          <w:bCs/>
          <w:color w:val="auto"/>
          <w:sz w:val="24"/>
          <w:szCs w:val="24"/>
          <w:bdr w:val="none" w:sz="0" w:space="0" w:color="auto" w:frame="1"/>
        </w:rPr>
      </w:pPr>
      <w:r w:rsidRPr="003D31C4">
        <w:rPr>
          <w:rFonts w:ascii="Times New Roman" w:hAnsi="Times New Roman" w:cs="Times New Roman"/>
          <w:b/>
          <w:bCs/>
          <w:color w:val="000000"/>
          <w:sz w:val="24"/>
          <w:szCs w:val="24"/>
          <w:bdr w:val="none" w:sz="0" w:space="0" w:color="auto" w:frame="1"/>
        </w:rPr>
        <w:t>4</w:t>
      </w:r>
      <w:r w:rsidRPr="003D31C4">
        <w:rPr>
          <w:rFonts w:ascii="Times New Roman" w:hAnsi="Times New Roman" w:cs="Times New Roman"/>
          <w:b/>
          <w:bCs/>
          <w:color w:val="auto"/>
          <w:sz w:val="24"/>
          <w:szCs w:val="24"/>
          <w:bdr w:val="none" w:sz="0" w:space="0" w:color="auto" w:frame="1"/>
        </w:rPr>
        <w:t>. jagu</w:t>
      </w:r>
    </w:p>
    <w:p w14:paraId="421EF0F7" w14:textId="62A8631E" w:rsidR="00222F27" w:rsidRPr="003D31C4" w:rsidRDefault="00222F27" w:rsidP="00617874">
      <w:pPr>
        <w:pStyle w:val="Pealkiri2"/>
        <w:shd w:val="clear" w:color="auto" w:fill="FFFFFF"/>
        <w:spacing w:before="0" w:line="240" w:lineRule="auto"/>
        <w:jc w:val="center"/>
        <w:rPr>
          <w:rFonts w:ascii="Times New Roman" w:hAnsi="Times New Roman" w:cs="Times New Roman"/>
          <w:b/>
          <w:bCs/>
          <w:color w:val="auto"/>
          <w:sz w:val="24"/>
          <w:szCs w:val="24"/>
          <w:bdr w:val="none" w:sz="0" w:space="0" w:color="auto" w:frame="1"/>
        </w:rPr>
      </w:pPr>
      <w:r w:rsidRPr="003D31C4">
        <w:rPr>
          <w:rFonts w:ascii="Times New Roman" w:hAnsi="Times New Roman" w:cs="Times New Roman"/>
          <w:b/>
          <w:bCs/>
          <w:color w:val="auto"/>
          <w:sz w:val="24"/>
          <w:szCs w:val="24"/>
        </w:rPr>
        <w:t>Kosmosetegevusloa kehtivuse lõppemine, kehtetuks tunnistamine</w:t>
      </w:r>
      <w:del w:id="142" w:author="Merike Koppel JM" w:date="2024-10-16T09:28:00Z">
        <w:r w:rsidRPr="003D31C4" w:rsidDel="00F90E40">
          <w:rPr>
            <w:rFonts w:ascii="Times New Roman" w:hAnsi="Times New Roman" w:cs="Times New Roman"/>
            <w:b/>
            <w:bCs/>
            <w:color w:val="auto"/>
            <w:sz w:val="24"/>
            <w:szCs w:val="24"/>
          </w:rPr>
          <w:delText>,</w:delText>
        </w:r>
      </w:del>
      <w:ins w:id="143" w:author="Merike Koppel JM" w:date="2024-10-16T09:28:00Z">
        <w:r w:rsidR="00F90E40">
          <w:rPr>
            <w:rFonts w:ascii="Times New Roman" w:hAnsi="Times New Roman" w:cs="Times New Roman"/>
            <w:b/>
            <w:bCs/>
            <w:color w:val="auto"/>
            <w:sz w:val="24"/>
            <w:szCs w:val="24"/>
          </w:rPr>
          <w:t xml:space="preserve"> ja</w:t>
        </w:r>
      </w:ins>
      <w:r w:rsidRPr="003D31C4">
        <w:rPr>
          <w:rFonts w:ascii="Times New Roman" w:hAnsi="Times New Roman" w:cs="Times New Roman"/>
          <w:b/>
          <w:bCs/>
          <w:color w:val="auto"/>
          <w:sz w:val="24"/>
          <w:szCs w:val="24"/>
        </w:rPr>
        <w:t xml:space="preserve"> </w:t>
      </w:r>
      <w:commentRangeStart w:id="144"/>
      <w:r w:rsidRPr="003D31C4">
        <w:rPr>
          <w:rFonts w:ascii="Times New Roman" w:hAnsi="Times New Roman" w:cs="Times New Roman"/>
          <w:b/>
          <w:bCs/>
          <w:color w:val="auto"/>
          <w:sz w:val="24"/>
          <w:szCs w:val="24"/>
        </w:rPr>
        <w:t>kehtivuse peatamine</w:t>
      </w:r>
      <w:r w:rsidR="00486B03">
        <w:rPr>
          <w:rFonts w:ascii="Times New Roman" w:hAnsi="Times New Roman" w:cs="Times New Roman"/>
          <w:b/>
          <w:bCs/>
          <w:color w:val="auto"/>
          <w:sz w:val="24"/>
          <w:szCs w:val="24"/>
        </w:rPr>
        <w:t xml:space="preserve"> </w:t>
      </w:r>
      <w:del w:id="145" w:author="Merike Koppel JM" w:date="2024-10-16T09:28:00Z">
        <w:r w:rsidRPr="003D31C4" w:rsidDel="00F90E40">
          <w:rPr>
            <w:rFonts w:ascii="Times New Roman" w:hAnsi="Times New Roman" w:cs="Times New Roman"/>
            <w:b/>
            <w:bCs/>
            <w:color w:val="auto"/>
            <w:sz w:val="24"/>
            <w:szCs w:val="24"/>
          </w:rPr>
          <w:delText>ja</w:delText>
        </w:r>
      </w:del>
      <w:ins w:id="146" w:author="Merike Koppel JM" w:date="2024-10-16T09:28:00Z">
        <w:r w:rsidR="00F90E40">
          <w:rPr>
            <w:rFonts w:ascii="Times New Roman" w:hAnsi="Times New Roman" w:cs="Times New Roman"/>
            <w:b/>
            <w:bCs/>
            <w:color w:val="auto"/>
            <w:sz w:val="24"/>
            <w:szCs w:val="24"/>
          </w:rPr>
          <w:t>ning</w:t>
        </w:r>
      </w:ins>
      <w:r w:rsidRPr="003D31C4">
        <w:rPr>
          <w:rFonts w:ascii="Times New Roman" w:hAnsi="Times New Roman" w:cs="Times New Roman"/>
          <w:b/>
          <w:bCs/>
          <w:color w:val="auto"/>
          <w:sz w:val="24"/>
          <w:szCs w:val="24"/>
        </w:rPr>
        <w:t xml:space="preserve"> </w:t>
      </w:r>
      <w:ins w:id="147" w:author="Merike Koppel JM" w:date="2024-10-16T09:27:00Z">
        <w:r w:rsidR="00F90E40">
          <w:rPr>
            <w:rFonts w:ascii="Times New Roman" w:hAnsi="Times New Roman" w:cs="Times New Roman"/>
            <w:b/>
            <w:bCs/>
            <w:color w:val="auto"/>
            <w:sz w:val="24"/>
            <w:szCs w:val="24"/>
          </w:rPr>
          <w:t>kosmosetegevusloa</w:t>
        </w:r>
      </w:ins>
      <w:ins w:id="148" w:author="Merike Koppel JM" w:date="2024-10-16T09:28:00Z">
        <w:r w:rsidR="00F90E40">
          <w:rPr>
            <w:rFonts w:ascii="Times New Roman" w:hAnsi="Times New Roman" w:cs="Times New Roman"/>
            <w:b/>
            <w:bCs/>
            <w:color w:val="auto"/>
            <w:sz w:val="24"/>
            <w:szCs w:val="24"/>
          </w:rPr>
          <w:t xml:space="preserve"> </w:t>
        </w:r>
      </w:ins>
      <w:r w:rsidRPr="003D31C4">
        <w:rPr>
          <w:rFonts w:ascii="Times New Roman" w:hAnsi="Times New Roman" w:cs="Times New Roman"/>
          <w:b/>
          <w:bCs/>
          <w:color w:val="auto"/>
          <w:sz w:val="24"/>
          <w:szCs w:val="24"/>
        </w:rPr>
        <w:t>muutmine</w:t>
      </w:r>
      <w:commentRangeEnd w:id="144"/>
      <w:r w:rsidR="00F90E40">
        <w:rPr>
          <w:rStyle w:val="Kommentaariviide"/>
          <w:rFonts w:ascii="Calibri Light" w:eastAsiaTheme="minorHAnsi" w:hAnsi="Calibri Light" w:cstheme="minorBidi"/>
          <w:color w:val="auto"/>
        </w:rPr>
        <w:commentReference w:id="144"/>
      </w:r>
    </w:p>
    <w:p w14:paraId="380F01E2" w14:textId="77777777" w:rsidR="00222F27" w:rsidRPr="003D31C4" w:rsidRDefault="00222F27" w:rsidP="00965DE1">
      <w:pPr>
        <w:spacing w:after="0" w:line="240" w:lineRule="auto"/>
        <w:rPr>
          <w:rFonts w:ascii="Times New Roman" w:hAnsi="Times New Roman" w:cs="Times New Roman"/>
          <w:sz w:val="24"/>
        </w:rPr>
      </w:pPr>
    </w:p>
    <w:p w14:paraId="32C7FFE3" w14:textId="197A7BF8" w:rsidR="00222F27" w:rsidRDefault="00222F27" w:rsidP="530311D3">
      <w:pPr>
        <w:spacing w:after="0" w:line="240" w:lineRule="auto"/>
        <w:rPr>
          <w:rFonts w:ascii="Times New Roman" w:eastAsiaTheme="majorEastAsia" w:hAnsi="Times New Roman" w:cs="Times New Roman"/>
          <w:b/>
          <w:bCs/>
          <w:sz w:val="24"/>
        </w:rPr>
      </w:pPr>
      <w:r w:rsidRPr="530311D3">
        <w:rPr>
          <w:rFonts w:ascii="Times New Roman" w:eastAsiaTheme="majorEastAsia" w:hAnsi="Times New Roman" w:cs="Times New Roman"/>
          <w:b/>
          <w:bCs/>
          <w:sz w:val="24"/>
        </w:rPr>
        <w:t>§ 2</w:t>
      </w:r>
      <w:r w:rsidR="005F5B4A" w:rsidRPr="530311D3">
        <w:rPr>
          <w:rFonts w:ascii="Times New Roman" w:eastAsiaTheme="majorEastAsia" w:hAnsi="Times New Roman" w:cs="Times New Roman"/>
          <w:b/>
          <w:bCs/>
          <w:sz w:val="24"/>
        </w:rPr>
        <w:t>4</w:t>
      </w:r>
      <w:r w:rsidRPr="530311D3">
        <w:rPr>
          <w:rFonts w:ascii="Times New Roman" w:eastAsiaTheme="majorEastAsia" w:hAnsi="Times New Roman" w:cs="Times New Roman"/>
          <w:b/>
          <w:bCs/>
          <w:sz w:val="24"/>
        </w:rPr>
        <w:t xml:space="preserve">. </w:t>
      </w:r>
      <w:r w:rsidR="00B92D31" w:rsidRPr="530311D3">
        <w:rPr>
          <w:rFonts w:ascii="Times New Roman" w:eastAsiaTheme="majorEastAsia" w:hAnsi="Times New Roman" w:cs="Times New Roman"/>
          <w:b/>
          <w:bCs/>
          <w:sz w:val="24"/>
        </w:rPr>
        <w:t>Kosmosetegevus</w:t>
      </w:r>
      <w:r w:rsidRPr="530311D3">
        <w:rPr>
          <w:rFonts w:ascii="Times New Roman" w:eastAsiaTheme="majorEastAsia" w:hAnsi="Times New Roman" w:cs="Times New Roman"/>
          <w:b/>
          <w:bCs/>
          <w:sz w:val="24"/>
        </w:rPr>
        <w:t xml:space="preserve">loa kehtivuse lõppemise alused </w:t>
      </w:r>
    </w:p>
    <w:p w14:paraId="6878863E" w14:textId="77777777" w:rsidR="009B5560" w:rsidRPr="003D31C4" w:rsidRDefault="009B5560" w:rsidP="00965DE1">
      <w:pPr>
        <w:spacing w:after="0" w:line="240" w:lineRule="auto"/>
        <w:rPr>
          <w:rFonts w:ascii="Times New Roman" w:eastAsiaTheme="majorEastAsia" w:hAnsi="Times New Roman" w:cs="Times New Roman"/>
          <w:b/>
          <w:bCs/>
          <w:sz w:val="24"/>
        </w:rPr>
      </w:pPr>
    </w:p>
    <w:p w14:paraId="3DB07790" w14:textId="439EE05E"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Kosmosetegevusloa kehtivus lõpeb:</w:t>
      </w:r>
    </w:p>
    <w:p w14:paraId="35E7AFD2" w14:textId="233C6BA8"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1) füüsilisest isikust </w:t>
      </w:r>
      <w:r w:rsidR="00146DC0" w:rsidRPr="530311D3">
        <w:rPr>
          <w:rFonts w:ascii="Times New Roman" w:eastAsiaTheme="majorEastAsia" w:hAnsi="Times New Roman" w:cs="Times New Roman"/>
          <w:sz w:val="24"/>
        </w:rPr>
        <w:t xml:space="preserve">käitaja </w:t>
      </w:r>
      <w:r w:rsidRPr="530311D3">
        <w:rPr>
          <w:rFonts w:ascii="Times New Roman" w:eastAsiaTheme="majorEastAsia" w:hAnsi="Times New Roman" w:cs="Times New Roman"/>
          <w:sz w:val="24"/>
        </w:rPr>
        <w:t>surma korral;</w:t>
      </w:r>
    </w:p>
    <w:p w14:paraId="1450E355" w14:textId="469888C2" w:rsidR="00222F27" w:rsidRPr="003D31C4" w:rsidRDefault="00222F27" w:rsidP="530311D3">
      <w:pPr>
        <w:tabs>
          <w:tab w:val="left" w:pos="7335"/>
        </w:tabs>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lastRenderedPageBreak/>
        <w:t xml:space="preserve">2) juriidilisest isikust </w:t>
      </w:r>
      <w:commentRangeStart w:id="149"/>
      <w:r w:rsidR="00146DC0" w:rsidRPr="530311D3">
        <w:rPr>
          <w:rFonts w:ascii="Times New Roman" w:eastAsiaTheme="majorEastAsia" w:hAnsi="Times New Roman" w:cs="Times New Roman"/>
          <w:sz w:val="24"/>
        </w:rPr>
        <w:t xml:space="preserve">käitaja </w:t>
      </w:r>
      <w:ins w:id="150" w:author="Merike Koppel JM" w:date="2024-10-16T08:57:00Z">
        <w:r w:rsidR="00663E8E">
          <w:rPr>
            <w:rFonts w:ascii="Times New Roman" w:eastAsiaTheme="majorEastAsia" w:hAnsi="Times New Roman" w:cs="Times New Roman"/>
            <w:sz w:val="24"/>
          </w:rPr>
          <w:t xml:space="preserve">tegevuse </w:t>
        </w:r>
      </w:ins>
      <w:r w:rsidRPr="530311D3">
        <w:rPr>
          <w:rFonts w:ascii="Times New Roman" w:eastAsiaTheme="majorEastAsia" w:hAnsi="Times New Roman" w:cs="Times New Roman"/>
          <w:sz w:val="24"/>
        </w:rPr>
        <w:t xml:space="preserve">lõppemise </w:t>
      </w:r>
      <w:commentRangeEnd w:id="149"/>
      <w:r w:rsidR="00663E8E">
        <w:rPr>
          <w:rStyle w:val="Kommentaariviide"/>
        </w:rPr>
        <w:commentReference w:id="149"/>
      </w:r>
      <w:r w:rsidRPr="530311D3">
        <w:rPr>
          <w:rFonts w:ascii="Times New Roman" w:eastAsiaTheme="majorEastAsia" w:hAnsi="Times New Roman" w:cs="Times New Roman"/>
          <w:sz w:val="24"/>
        </w:rPr>
        <w:t>või lõpetamisega;</w:t>
      </w:r>
    </w:p>
    <w:p w14:paraId="7E2DF7C3" w14:textId="009A8EDB"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3) erandiga kosmosetegevusloa </w:t>
      </w:r>
      <w:ins w:id="151" w:author="Kärt Voor" w:date="2024-10-17T14:00:00Z">
        <w:r w:rsidR="00A33B25">
          <w:rPr>
            <w:rFonts w:ascii="Times New Roman" w:eastAsiaTheme="majorEastAsia" w:hAnsi="Times New Roman" w:cs="Times New Roman"/>
            <w:sz w:val="24"/>
          </w:rPr>
          <w:t xml:space="preserve">puhul </w:t>
        </w:r>
      </w:ins>
      <w:del w:id="152" w:author="Kärt Voor" w:date="2024-10-17T14:01:00Z">
        <w:r w:rsidRPr="530311D3" w:rsidDel="00A33B25">
          <w:rPr>
            <w:rFonts w:ascii="Times New Roman" w:eastAsiaTheme="majorEastAsia" w:hAnsi="Times New Roman" w:cs="Times New Roman"/>
            <w:sz w:val="24"/>
          </w:rPr>
          <w:delText xml:space="preserve">kehtivusaja </w:delText>
        </w:r>
      </w:del>
      <w:del w:id="153" w:author="Kärt Voor" w:date="2024-10-17T13:59:00Z">
        <w:r w:rsidRPr="530311D3" w:rsidDel="00A33B25">
          <w:rPr>
            <w:rFonts w:ascii="Times New Roman" w:eastAsiaTheme="majorEastAsia" w:hAnsi="Times New Roman" w:cs="Times New Roman"/>
            <w:sz w:val="24"/>
          </w:rPr>
          <w:delText>möödumisega</w:delText>
        </w:r>
        <w:r w:rsidR="00FC026C" w:rsidRPr="530311D3" w:rsidDel="00A33B25">
          <w:rPr>
            <w:rFonts w:ascii="Times New Roman" w:eastAsiaTheme="majorEastAsia" w:hAnsi="Times New Roman" w:cs="Times New Roman"/>
            <w:sz w:val="24"/>
          </w:rPr>
          <w:delText xml:space="preserve"> </w:delText>
        </w:r>
      </w:del>
      <w:r w:rsidR="00FC026C" w:rsidRPr="530311D3">
        <w:rPr>
          <w:rFonts w:ascii="Times New Roman" w:eastAsiaTheme="majorEastAsia" w:hAnsi="Times New Roman" w:cs="Times New Roman"/>
          <w:sz w:val="24"/>
        </w:rPr>
        <w:t>käesoleva seaduse § 20 lõike 1 punkti</w:t>
      </w:r>
      <w:ins w:id="154" w:author="Kärt Voor" w:date="2024-10-17T14:00:00Z">
        <w:r w:rsidR="00A33B25">
          <w:rPr>
            <w:rFonts w:ascii="Times New Roman" w:eastAsiaTheme="majorEastAsia" w:hAnsi="Times New Roman" w:cs="Times New Roman"/>
            <w:sz w:val="24"/>
          </w:rPr>
          <w:t>s</w:t>
        </w:r>
      </w:ins>
      <w:r w:rsidR="00FC026C" w:rsidRPr="530311D3">
        <w:rPr>
          <w:rFonts w:ascii="Times New Roman" w:eastAsiaTheme="majorEastAsia" w:hAnsi="Times New Roman" w:cs="Times New Roman"/>
          <w:sz w:val="24"/>
        </w:rPr>
        <w:t xml:space="preserve"> 1 </w:t>
      </w:r>
      <w:del w:id="155" w:author="Kärt Voor" w:date="2024-10-17T14:00:00Z">
        <w:r w:rsidR="00FC026C" w:rsidRPr="530311D3" w:rsidDel="00A33B25">
          <w:rPr>
            <w:rFonts w:ascii="Times New Roman" w:eastAsiaTheme="majorEastAsia" w:hAnsi="Times New Roman" w:cs="Times New Roman"/>
            <w:sz w:val="24"/>
          </w:rPr>
          <w:delText>alusel</w:delText>
        </w:r>
      </w:del>
      <w:ins w:id="156" w:author="Kärt Voor" w:date="2024-10-17T14:00:00Z">
        <w:r w:rsidR="00A33B25">
          <w:rPr>
            <w:rFonts w:ascii="Times New Roman" w:eastAsiaTheme="majorEastAsia" w:hAnsi="Times New Roman" w:cs="Times New Roman"/>
            <w:sz w:val="24"/>
          </w:rPr>
          <w:t>nimet</w:t>
        </w:r>
      </w:ins>
      <w:ins w:id="157" w:author="Kärt Voor" w:date="2024-10-17T14:01:00Z">
        <w:r w:rsidR="00A33B25">
          <w:rPr>
            <w:rFonts w:ascii="Times New Roman" w:eastAsiaTheme="majorEastAsia" w:hAnsi="Times New Roman" w:cs="Times New Roman"/>
            <w:sz w:val="24"/>
          </w:rPr>
          <w:t>atud tähtaja möödumisel</w:t>
        </w:r>
      </w:ins>
      <w:r w:rsidRPr="530311D3">
        <w:rPr>
          <w:rFonts w:ascii="Times New Roman" w:eastAsiaTheme="majorEastAsia" w:hAnsi="Times New Roman" w:cs="Times New Roman"/>
          <w:sz w:val="24"/>
        </w:rPr>
        <w:t>;</w:t>
      </w:r>
    </w:p>
    <w:p w14:paraId="4486E368" w14:textId="77777777" w:rsidR="00222F27"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4) kosmosetegevusloa kehtetuks tunnistamisega.</w:t>
      </w:r>
    </w:p>
    <w:p w14:paraId="730C3448" w14:textId="77777777" w:rsidR="00060DD3" w:rsidRPr="003D31C4" w:rsidRDefault="00060DD3" w:rsidP="530311D3">
      <w:pPr>
        <w:spacing w:after="0" w:line="240" w:lineRule="auto"/>
        <w:jc w:val="both"/>
        <w:rPr>
          <w:rFonts w:ascii="Times New Roman" w:eastAsiaTheme="majorEastAsia" w:hAnsi="Times New Roman" w:cs="Times New Roman"/>
          <w:sz w:val="24"/>
        </w:rPr>
      </w:pPr>
    </w:p>
    <w:p w14:paraId="05CEF875" w14:textId="0E0096C4" w:rsidR="00222F27" w:rsidRDefault="00222F27" w:rsidP="530311D3">
      <w:pPr>
        <w:spacing w:after="0" w:line="240" w:lineRule="auto"/>
        <w:rPr>
          <w:rFonts w:ascii="Times New Roman" w:eastAsiaTheme="majorEastAsia" w:hAnsi="Times New Roman" w:cs="Times New Roman"/>
          <w:b/>
          <w:bCs/>
          <w:sz w:val="24"/>
        </w:rPr>
      </w:pPr>
      <w:r w:rsidRPr="530311D3">
        <w:rPr>
          <w:rFonts w:ascii="Times New Roman" w:eastAsiaTheme="majorEastAsia" w:hAnsi="Times New Roman" w:cs="Times New Roman"/>
          <w:b/>
          <w:bCs/>
          <w:sz w:val="24"/>
        </w:rPr>
        <w:t>§ 2</w:t>
      </w:r>
      <w:r w:rsidR="005F5B4A" w:rsidRPr="530311D3">
        <w:rPr>
          <w:rFonts w:ascii="Times New Roman" w:eastAsiaTheme="majorEastAsia" w:hAnsi="Times New Roman" w:cs="Times New Roman"/>
          <w:b/>
          <w:bCs/>
          <w:sz w:val="24"/>
        </w:rPr>
        <w:t>5</w:t>
      </w:r>
      <w:r w:rsidRPr="530311D3">
        <w:rPr>
          <w:rFonts w:ascii="Times New Roman" w:eastAsiaTheme="majorEastAsia" w:hAnsi="Times New Roman" w:cs="Times New Roman"/>
          <w:b/>
          <w:bCs/>
          <w:sz w:val="24"/>
        </w:rPr>
        <w:t xml:space="preserve">. </w:t>
      </w:r>
      <w:r w:rsidR="00B92D31" w:rsidRPr="530311D3">
        <w:rPr>
          <w:rFonts w:ascii="Times New Roman" w:eastAsiaTheme="majorEastAsia" w:hAnsi="Times New Roman" w:cs="Times New Roman"/>
          <w:b/>
          <w:bCs/>
          <w:sz w:val="24"/>
        </w:rPr>
        <w:t>Kosmosetegevus</w:t>
      </w:r>
      <w:r w:rsidRPr="530311D3">
        <w:rPr>
          <w:rFonts w:ascii="Times New Roman" w:eastAsiaTheme="majorEastAsia" w:hAnsi="Times New Roman" w:cs="Times New Roman"/>
          <w:b/>
          <w:bCs/>
          <w:sz w:val="24"/>
        </w:rPr>
        <w:t>loa kehtetuks tunnistamise alused</w:t>
      </w:r>
    </w:p>
    <w:p w14:paraId="617FBC3A" w14:textId="77777777" w:rsidR="009B5560" w:rsidRPr="003D31C4" w:rsidRDefault="009B5560" w:rsidP="00965DE1">
      <w:pPr>
        <w:spacing w:after="0" w:line="240" w:lineRule="auto"/>
        <w:rPr>
          <w:rFonts w:ascii="Times New Roman" w:eastAsiaTheme="majorEastAsia" w:hAnsi="Times New Roman" w:cs="Times New Roman"/>
          <w:b/>
          <w:bCs/>
          <w:sz w:val="24"/>
        </w:rPr>
      </w:pPr>
    </w:p>
    <w:p w14:paraId="701E54A7" w14:textId="41124D37" w:rsidR="00222F27" w:rsidRPr="003D31C4" w:rsidRDefault="00222F27"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(1) Pädev asutus võib kosmosetegevusl</w:t>
      </w:r>
      <w:r w:rsidR="00C96BD0" w:rsidRPr="530311D3">
        <w:rPr>
          <w:rFonts w:ascii="Times New Roman" w:hAnsi="Times New Roman" w:cs="Times New Roman"/>
          <w:sz w:val="24"/>
        </w:rPr>
        <w:t>o</w:t>
      </w:r>
      <w:r w:rsidRPr="530311D3">
        <w:rPr>
          <w:rFonts w:ascii="Times New Roman" w:hAnsi="Times New Roman" w:cs="Times New Roman"/>
          <w:sz w:val="24"/>
        </w:rPr>
        <w:t xml:space="preserve">a kas täielikult </w:t>
      </w:r>
      <w:commentRangeStart w:id="158"/>
      <w:r w:rsidRPr="530311D3">
        <w:rPr>
          <w:rFonts w:ascii="Times New Roman" w:hAnsi="Times New Roman" w:cs="Times New Roman"/>
          <w:sz w:val="24"/>
        </w:rPr>
        <w:t xml:space="preserve">või osaliselt </w:t>
      </w:r>
      <w:commentRangeEnd w:id="158"/>
      <w:r w:rsidR="00AA5AED">
        <w:rPr>
          <w:rStyle w:val="Kommentaariviide"/>
        </w:rPr>
        <w:commentReference w:id="158"/>
      </w:r>
      <w:r w:rsidRPr="530311D3">
        <w:rPr>
          <w:rFonts w:ascii="Times New Roman" w:hAnsi="Times New Roman" w:cs="Times New Roman"/>
          <w:sz w:val="24"/>
        </w:rPr>
        <w:t xml:space="preserve">kehtetuks tunnistada, kui esineb vähemalt üks järgmistest asjaoludest: </w:t>
      </w:r>
    </w:p>
    <w:p w14:paraId="56A274B1" w14:textId="258D67A6" w:rsidR="00222F27" w:rsidRPr="003D31C4" w:rsidRDefault="00222F27" w:rsidP="530311D3">
      <w:pPr>
        <w:spacing w:after="0" w:line="240" w:lineRule="auto"/>
        <w:jc w:val="both"/>
        <w:rPr>
          <w:rFonts w:ascii="Times New Roman" w:eastAsiaTheme="majorEastAsia" w:hAnsi="Times New Roman" w:cs="Times New Roman"/>
          <w:sz w:val="24"/>
        </w:rPr>
      </w:pPr>
      <w:commentRangeStart w:id="159"/>
      <w:r w:rsidRPr="530311D3">
        <w:rPr>
          <w:rFonts w:ascii="Times New Roman" w:eastAsiaTheme="majorEastAsia" w:hAnsi="Times New Roman" w:cs="Times New Roman"/>
          <w:sz w:val="24"/>
        </w:rPr>
        <w:t xml:space="preserve">1) kosmosetegevusluba saadi eksitavate andmete või </w:t>
      </w:r>
      <w:r w:rsidR="00FC026C" w:rsidRPr="530311D3">
        <w:rPr>
          <w:rFonts w:ascii="Times New Roman" w:eastAsiaTheme="majorEastAsia" w:hAnsi="Times New Roman" w:cs="Times New Roman"/>
          <w:sz w:val="24"/>
        </w:rPr>
        <w:t xml:space="preserve">dokumentide või </w:t>
      </w:r>
      <w:r w:rsidRPr="530311D3">
        <w:rPr>
          <w:rFonts w:ascii="Times New Roman" w:eastAsiaTheme="majorEastAsia" w:hAnsi="Times New Roman" w:cs="Times New Roman"/>
          <w:sz w:val="24"/>
        </w:rPr>
        <w:t xml:space="preserve">valeandmete või </w:t>
      </w:r>
      <w:r w:rsidR="00FC026C" w:rsidRPr="530311D3">
        <w:rPr>
          <w:rFonts w:ascii="Times New Roman" w:eastAsiaTheme="majorEastAsia" w:hAnsi="Times New Roman" w:cs="Times New Roman"/>
          <w:sz w:val="24"/>
        </w:rPr>
        <w:t>-</w:t>
      </w:r>
      <w:r w:rsidRPr="530311D3">
        <w:rPr>
          <w:rFonts w:ascii="Times New Roman" w:eastAsiaTheme="majorEastAsia" w:hAnsi="Times New Roman" w:cs="Times New Roman"/>
          <w:sz w:val="24"/>
        </w:rPr>
        <w:t>dokumentide esitamise tõttu või muul ebaseaduslikul viisil;</w:t>
      </w:r>
      <w:commentRangeEnd w:id="159"/>
      <w:r w:rsidR="00784E52">
        <w:rPr>
          <w:rStyle w:val="Kommentaariviide"/>
        </w:rPr>
        <w:commentReference w:id="159"/>
      </w:r>
    </w:p>
    <w:p w14:paraId="3163850A" w14:textId="6F93A208"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2) </w:t>
      </w:r>
      <w:r w:rsidR="00007988" w:rsidRPr="530311D3">
        <w:rPr>
          <w:rFonts w:ascii="Times New Roman" w:eastAsiaTheme="majorEastAsia" w:hAnsi="Times New Roman" w:cs="Times New Roman"/>
          <w:sz w:val="24"/>
        </w:rPr>
        <w:t xml:space="preserve">käitaja </w:t>
      </w:r>
      <w:r w:rsidRPr="530311D3">
        <w:rPr>
          <w:rFonts w:ascii="Times New Roman" w:eastAsiaTheme="majorEastAsia" w:hAnsi="Times New Roman" w:cs="Times New Roman"/>
          <w:sz w:val="24"/>
        </w:rPr>
        <w:t>ei vasta kosmosetegevusloa saamise tingimustele;</w:t>
      </w:r>
    </w:p>
    <w:p w14:paraId="51F3A933" w14:textId="764616AC"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3) k</w:t>
      </w:r>
      <w:r w:rsidRPr="530311D3">
        <w:rPr>
          <w:rFonts w:ascii="Times New Roman" w:eastAsia="Calibri" w:hAnsi="Times New Roman" w:cs="Times New Roman"/>
          <w:sz w:val="24"/>
        </w:rPr>
        <w:t xml:space="preserve">osmosetegevus ei vasta enam kosmosetegevusloa aluseks olnud dokumentides kirjeldatule või </w:t>
      </w:r>
      <w:r w:rsidRPr="530311D3">
        <w:rPr>
          <w:rFonts w:ascii="Times New Roman" w:eastAsiaTheme="majorEastAsia" w:hAnsi="Times New Roman" w:cs="Times New Roman"/>
          <w:sz w:val="24"/>
        </w:rPr>
        <w:t>tingi</w:t>
      </w:r>
      <w:commentRangeStart w:id="160"/>
      <w:r w:rsidRPr="530311D3">
        <w:rPr>
          <w:rFonts w:ascii="Times New Roman" w:eastAsiaTheme="majorEastAsia" w:hAnsi="Times New Roman" w:cs="Times New Roman"/>
          <w:sz w:val="24"/>
        </w:rPr>
        <w:t>mus</w:t>
      </w:r>
      <w:del w:id="161" w:author="Merike Koppel JM" w:date="2024-10-16T08:57:00Z">
        <w:r w:rsidRPr="530311D3" w:rsidDel="00663E8E">
          <w:rPr>
            <w:rFonts w:ascii="Times New Roman" w:eastAsiaTheme="majorEastAsia" w:hAnsi="Times New Roman" w:cs="Times New Roman"/>
            <w:sz w:val="24"/>
          </w:rPr>
          <w:delText>e</w:delText>
        </w:r>
      </w:del>
      <w:r w:rsidRPr="530311D3">
        <w:rPr>
          <w:rFonts w:ascii="Times New Roman" w:eastAsiaTheme="majorEastAsia" w:hAnsi="Times New Roman" w:cs="Times New Roman"/>
          <w:sz w:val="24"/>
        </w:rPr>
        <w:t>tel</w:t>
      </w:r>
      <w:commentRangeEnd w:id="160"/>
      <w:r w:rsidR="00663E8E">
        <w:rPr>
          <w:rStyle w:val="Kommentaariviide"/>
        </w:rPr>
        <w:commentReference w:id="160"/>
      </w:r>
      <w:r w:rsidRPr="530311D3">
        <w:rPr>
          <w:rFonts w:ascii="Times New Roman" w:eastAsiaTheme="majorEastAsia" w:hAnsi="Times New Roman" w:cs="Times New Roman"/>
          <w:sz w:val="24"/>
        </w:rPr>
        <w:t>e, mis olid aluseks kosmosetegevusloa andmise otsustamisel</w:t>
      </w:r>
      <w:r w:rsidRPr="530311D3">
        <w:rPr>
          <w:rFonts w:ascii="Times New Roman" w:eastAsia="Calibri" w:hAnsi="Times New Roman" w:cs="Times New Roman"/>
          <w:sz w:val="24"/>
        </w:rPr>
        <w:t>;</w:t>
      </w:r>
    </w:p>
    <w:p w14:paraId="0BAED7D5" w14:textId="713C3FC7"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4) </w:t>
      </w:r>
      <w:r w:rsidR="00007988" w:rsidRPr="530311D3">
        <w:rPr>
          <w:rFonts w:ascii="Times New Roman" w:eastAsiaTheme="majorEastAsia" w:hAnsi="Times New Roman" w:cs="Times New Roman"/>
          <w:sz w:val="24"/>
        </w:rPr>
        <w:t xml:space="preserve">käitaja </w:t>
      </w:r>
      <w:r w:rsidRPr="530311D3">
        <w:rPr>
          <w:rFonts w:ascii="Times New Roman" w:eastAsiaTheme="majorEastAsia" w:hAnsi="Times New Roman" w:cs="Times New Roman"/>
          <w:sz w:val="24"/>
        </w:rPr>
        <w:t>ei ole</w:t>
      </w:r>
      <w:r w:rsidR="00CA714B"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ettenähtud tähtaja jooksul kõrvaldanud asjaolusid, mis olid kosmosetegevusloa kehtivuse peatamise aluseks;</w:t>
      </w:r>
    </w:p>
    <w:p w14:paraId="4D9AB2BC" w14:textId="1C87A83A"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5) </w:t>
      </w:r>
      <w:r w:rsidR="00007988" w:rsidRPr="530311D3">
        <w:rPr>
          <w:rFonts w:ascii="Times New Roman" w:eastAsiaTheme="majorEastAsia" w:hAnsi="Times New Roman" w:cs="Times New Roman"/>
          <w:sz w:val="24"/>
        </w:rPr>
        <w:t xml:space="preserve">käitaja </w:t>
      </w:r>
      <w:r w:rsidRPr="530311D3">
        <w:rPr>
          <w:rFonts w:ascii="Times New Roman" w:eastAsiaTheme="majorEastAsia" w:hAnsi="Times New Roman" w:cs="Times New Roman"/>
          <w:sz w:val="24"/>
        </w:rPr>
        <w:t>ei ole ettenähtud tähtpäevaks või ulatuses täitnud pädeva asutuse ettekirjutust;</w:t>
      </w:r>
    </w:p>
    <w:p w14:paraId="42C7C484" w14:textId="599DF1C4"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6) ilmne</w:t>
      </w:r>
      <w:r w:rsidR="00007988" w:rsidRPr="530311D3">
        <w:rPr>
          <w:rFonts w:ascii="Times New Roman" w:eastAsiaTheme="majorEastAsia" w:hAnsi="Times New Roman" w:cs="Times New Roman"/>
          <w:sz w:val="24"/>
        </w:rPr>
        <w:t>b</w:t>
      </w:r>
      <w:r w:rsidRPr="530311D3">
        <w:rPr>
          <w:rFonts w:ascii="Times New Roman" w:eastAsiaTheme="majorEastAsia" w:hAnsi="Times New Roman" w:cs="Times New Roman"/>
          <w:sz w:val="24"/>
        </w:rPr>
        <w:t xml:space="preserve"> asjaolu, et kosmosetegevus võib suurendada rahapesu või terrorismi rahastamise riski või sellega võib kaasneda oht Eesti julgeolekule või avaliku korrale;</w:t>
      </w:r>
    </w:p>
    <w:p w14:paraId="04CADD37" w14:textId="61CA1ED1"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7) </w:t>
      </w:r>
      <w:r w:rsidR="00007988" w:rsidRPr="530311D3">
        <w:rPr>
          <w:rFonts w:ascii="Times New Roman" w:eastAsiaTheme="majorEastAsia" w:hAnsi="Times New Roman" w:cs="Times New Roman"/>
          <w:sz w:val="24"/>
        </w:rPr>
        <w:t xml:space="preserve">käitaja </w:t>
      </w:r>
      <w:r w:rsidRPr="530311D3">
        <w:rPr>
          <w:rFonts w:ascii="Times New Roman" w:eastAsiaTheme="majorEastAsia" w:hAnsi="Times New Roman" w:cs="Times New Roman"/>
          <w:sz w:val="24"/>
        </w:rPr>
        <w:t xml:space="preserve">ei alusta </w:t>
      </w:r>
      <w:r w:rsidR="00643D44" w:rsidRPr="530311D3">
        <w:rPr>
          <w:rFonts w:ascii="Times New Roman" w:eastAsiaTheme="majorEastAsia" w:hAnsi="Times New Roman" w:cs="Times New Roman"/>
          <w:sz w:val="24"/>
        </w:rPr>
        <w:t xml:space="preserve">kosmosetegevusloa kohast </w:t>
      </w:r>
      <w:r w:rsidRPr="530311D3">
        <w:rPr>
          <w:rFonts w:ascii="Times New Roman" w:eastAsiaTheme="majorEastAsia" w:hAnsi="Times New Roman" w:cs="Times New Roman"/>
          <w:sz w:val="24"/>
        </w:rPr>
        <w:t xml:space="preserve">kosmosetegevust </w:t>
      </w:r>
      <w:r w:rsidR="00F9708C" w:rsidRPr="530311D3">
        <w:rPr>
          <w:rFonts w:ascii="Times New Roman" w:eastAsiaTheme="majorEastAsia" w:hAnsi="Times New Roman" w:cs="Times New Roman"/>
          <w:sz w:val="24"/>
        </w:rPr>
        <w:t>36</w:t>
      </w:r>
      <w:r w:rsidRPr="530311D3">
        <w:rPr>
          <w:rFonts w:ascii="Times New Roman" w:eastAsiaTheme="majorEastAsia" w:hAnsi="Times New Roman" w:cs="Times New Roman"/>
          <w:sz w:val="24"/>
        </w:rPr>
        <w:t xml:space="preserve"> kuu jooksul alates </w:t>
      </w:r>
      <w:r w:rsidR="00643D44" w:rsidRPr="530311D3">
        <w:rPr>
          <w:rFonts w:ascii="Times New Roman" w:eastAsiaTheme="majorEastAsia" w:hAnsi="Times New Roman" w:cs="Times New Roman"/>
          <w:sz w:val="24"/>
        </w:rPr>
        <w:t xml:space="preserve">loa </w:t>
      </w:r>
      <w:r w:rsidRPr="530311D3">
        <w:rPr>
          <w:rFonts w:ascii="Times New Roman" w:eastAsiaTheme="majorEastAsia" w:hAnsi="Times New Roman" w:cs="Times New Roman"/>
          <w:sz w:val="24"/>
        </w:rPr>
        <w:t>andmisest;</w:t>
      </w:r>
    </w:p>
    <w:p w14:paraId="5D6503AD" w14:textId="1DD64545" w:rsidR="004D70CE" w:rsidRDefault="00B704AF"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8</w:t>
      </w:r>
      <w:r w:rsidR="00222F27" w:rsidRPr="530311D3">
        <w:rPr>
          <w:rFonts w:ascii="Times New Roman" w:eastAsiaTheme="majorEastAsia" w:hAnsi="Times New Roman" w:cs="Times New Roman"/>
          <w:sz w:val="24"/>
        </w:rPr>
        <w:t xml:space="preserve">) </w:t>
      </w:r>
      <w:r w:rsidR="00E1609F" w:rsidRPr="530311D3">
        <w:rPr>
          <w:rFonts w:ascii="Times New Roman" w:eastAsiaTheme="majorEastAsia" w:hAnsi="Times New Roman" w:cs="Times New Roman"/>
          <w:sz w:val="24"/>
        </w:rPr>
        <w:t>k</w:t>
      </w:r>
      <w:r w:rsidR="004D70CE" w:rsidRPr="530311D3">
        <w:rPr>
          <w:rFonts w:ascii="Times New Roman" w:eastAsiaTheme="majorEastAsia" w:hAnsi="Times New Roman" w:cs="Times New Roman"/>
          <w:sz w:val="24"/>
        </w:rPr>
        <w:t>osmosetegevust ei lõpetatud kosmosetegevusloa andmise aluseks olevas või käesoleva seaduse § 4</w:t>
      </w:r>
      <w:r w:rsidR="009E4F4E" w:rsidRPr="530311D3">
        <w:rPr>
          <w:rFonts w:ascii="Times New Roman" w:eastAsiaTheme="majorEastAsia" w:hAnsi="Times New Roman" w:cs="Times New Roman"/>
          <w:sz w:val="24"/>
        </w:rPr>
        <w:t>3</w:t>
      </w:r>
      <w:r w:rsidR="00E1609F" w:rsidRPr="530311D3">
        <w:rPr>
          <w:rFonts w:ascii="Times New Roman" w:eastAsiaTheme="majorEastAsia" w:hAnsi="Times New Roman" w:cs="Times New Roman"/>
          <w:sz w:val="24"/>
        </w:rPr>
        <w:t xml:space="preserve"> </w:t>
      </w:r>
      <w:ins w:id="162" w:author="Kärt Voor" w:date="2024-10-17T14:12:00Z">
        <w:r w:rsidR="005230C8">
          <w:rPr>
            <w:rFonts w:ascii="Times New Roman" w:eastAsiaTheme="majorEastAsia" w:hAnsi="Times New Roman" w:cs="Times New Roman"/>
            <w:sz w:val="24"/>
          </w:rPr>
          <w:t xml:space="preserve">lõike 1 </w:t>
        </w:r>
      </w:ins>
      <w:r w:rsidR="004D70CE" w:rsidRPr="530311D3">
        <w:rPr>
          <w:rFonts w:ascii="Times New Roman" w:eastAsiaTheme="majorEastAsia" w:hAnsi="Times New Roman" w:cs="Times New Roman"/>
          <w:sz w:val="24"/>
        </w:rPr>
        <w:t>kohaselt pädeva asutusega kooskõlastatud kosmosetegevuse lõpetamise kavas kosmosetegevuse lõpetamiseks ettenähtud tähtaja</w:t>
      </w:r>
      <w:r w:rsidR="00764C73" w:rsidRPr="530311D3">
        <w:rPr>
          <w:rFonts w:ascii="Times New Roman" w:eastAsiaTheme="majorEastAsia" w:hAnsi="Times New Roman" w:cs="Times New Roman"/>
          <w:sz w:val="24"/>
        </w:rPr>
        <w:t>l</w:t>
      </w:r>
      <w:r w:rsidR="004D70CE" w:rsidRPr="530311D3">
        <w:rPr>
          <w:rFonts w:ascii="Times New Roman" w:eastAsiaTheme="majorEastAsia" w:hAnsi="Times New Roman" w:cs="Times New Roman"/>
          <w:sz w:val="24"/>
        </w:rPr>
        <w:t>.</w:t>
      </w:r>
    </w:p>
    <w:p w14:paraId="2178115F" w14:textId="77777777" w:rsidR="000D1B09" w:rsidRPr="003D31C4" w:rsidRDefault="000D1B09" w:rsidP="530311D3">
      <w:pPr>
        <w:spacing w:after="0" w:line="240" w:lineRule="auto"/>
        <w:jc w:val="both"/>
        <w:rPr>
          <w:rFonts w:ascii="Times New Roman" w:eastAsiaTheme="majorEastAsia" w:hAnsi="Times New Roman" w:cs="Times New Roman"/>
          <w:sz w:val="24"/>
        </w:rPr>
      </w:pPr>
    </w:p>
    <w:p w14:paraId="5B472942" w14:textId="39376F01" w:rsidR="000D1B09" w:rsidRDefault="00222F27" w:rsidP="530311D3">
      <w:pPr>
        <w:spacing w:after="0" w:line="240" w:lineRule="auto"/>
        <w:jc w:val="both"/>
        <w:rPr>
          <w:rFonts w:ascii="Times New Roman" w:hAnsi="Times New Roman" w:cs="Times New Roman"/>
          <w:sz w:val="24"/>
        </w:rPr>
      </w:pPr>
      <w:r w:rsidRPr="530311D3">
        <w:rPr>
          <w:rFonts w:ascii="Times New Roman" w:eastAsiaTheme="majorEastAsia" w:hAnsi="Times New Roman" w:cs="Times New Roman"/>
          <w:sz w:val="24"/>
        </w:rPr>
        <w:t xml:space="preserve">(2) </w:t>
      </w:r>
      <w:r w:rsidRPr="530311D3">
        <w:rPr>
          <w:rFonts w:ascii="Times New Roman" w:hAnsi="Times New Roman" w:cs="Times New Roman"/>
          <w:sz w:val="24"/>
        </w:rPr>
        <w:t>Pädev asutus tunnistab kosmosetegevusloa kehtetuks tegevusl</w:t>
      </w:r>
      <w:r w:rsidR="00FC026C" w:rsidRPr="530311D3">
        <w:rPr>
          <w:rFonts w:ascii="Times New Roman" w:hAnsi="Times New Roman" w:cs="Times New Roman"/>
          <w:sz w:val="24"/>
        </w:rPr>
        <w:t>oaga</w:t>
      </w:r>
      <w:r w:rsidRPr="530311D3">
        <w:rPr>
          <w:rFonts w:ascii="Times New Roman" w:hAnsi="Times New Roman" w:cs="Times New Roman"/>
          <w:sz w:val="24"/>
        </w:rPr>
        <w:t xml:space="preserve"> </w:t>
      </w:r>
      <w:r w:rsidR="00764C73" w:rsidRPr="530311D3">
        <w:rPr>
          <w:rFonts w:ascii="Times New Roman" w:hAnsi="Times New Roman" w:cs="Times New Roman"/>
          <w:sz w:val="24"/>
        </w:rPr>
        <w:t xml:space="preserve">käitaja </w:t>
      </w:r>
      <w:r w:rsidRPr="530311D3">
        <w:rPr>
          <w:rFonts w:ascii="Times New Roman" w:hAnsi="Times New Roman" w:cs="Times New Roman"/>
          <w:sz w:val="24"/>
        </w:rPr>
        <w:t xml:space="preserve">kirjalikul taotlusel tingimusel, et kosmosetegevus on lõpetatud kõikide </w:t>
      </w:r>
      <w:r w:rsidR="00D81BC0" w:rsidRPr="530311D3">
        <w:rPr>
          <w:rFonts w:ascii="Times New Roman" w:hAnsi="Times New Roman" w:cs="Times New Roman"/>
          <w:sz w:val="24"/>
        </w:rPr>
        <w:t xml:space="preserve">kosmosetegevusloaga seotud </w:t>
      </w:r>
      <w:r w:rsidRPr="530311D3">
        <w:rPr>
          <w:rFonts w:ascii="Times New Roman" w:hAnsi="Times New Roman" w:cs="Times New Roman"/>
          <w:sz w:val="24"/>
        </w:rPr>
        <w:t>kosmoseobjektide suhtes.</w:t>
      </w:r>
    </w:p>
    <w:p w14:paraId="62419F8D" w14:textId="5A292A00" w:rsidR="00060DD3" w:rsidRPr="009F367E" w:rsidRDefault="00060DD3" w:rsidP="530311D3">
      <w:pPr>
        <w:spacing w:after="0" w:line="240" w:lineRule="auto"/>
        <w:rPr>
          <w:rFonts w:ascii="Times New Roman" w:hAnsi="Times New Roman" w:cs="Times New Roman"/>
          <w:sz w:val="24"/>
        </w:rPr>
      </w:pPr>
    </w:p>
    <w:p w14:paraId="5D04D008" w14:textId="15DF85FA" w:rsidR="00222F27" w:rsidRDefault="00222F27" w:rsidP="530311D3">
      <w:pPr>
        <w:spacing w:after="0" w:line="240" w:lineRule="auto"/>
        <w:rPr>
          <w:rFonts w:ascii="Times New Roman" w:eastAsiaTheme="majorEastAsia" w:hAnsi="Times New Roman" w:cs="Times New Roman"/>
          <w:b/>
          <w:bCs/>
          <w:sz w:val="24"/>
        </w:rPr>
      </w:pPr>
      <w:r w:rsidRPr="000333C8">
        <w:rPr>
          <w:rFonts w:ascii="Times New Roman" w:eastAsiaTheme="majorEastAsia" w:hAnsi="Times New Roman" w:cs="Times New Roman"/>
          <w:b/>
          <w:bCs/>
          <w:sz w:val="24"/>
        </w:rPr>
        <w:t>§ 2</w:t>
      </w:r>
      <w:r w:rsidR="005F5B4A" w:rsidRPr="000333C8">
        <w:rPr>
          <w:rFonts w:ascii="Times New Roman" w:eastAsiaTheme="majorEastAsia" w:hAnsi="Times New Roman" w:cs="Times New Roman"/>
          <w:b/>
          <w:bCs/>
          <w:sz w:val="24"/>
        </w:rPr>
        <w:t>6</w:t>
      </w:r>
      <w:r w:rsidRPr="000333C8">
        <w:rPr>
          <w:rFonts w:ascii="Times New Roman" w:eastAsiaTheme="majorEastAsia" w:hAnsi="Times New Roman" w:cs="Times New Roman"/>
          <w:b/>
          <w:bCs/>
          <w:sz w:val="24"/>
        </w:rPr>
        <w:t xml:space="preserve">. </w:t>
      </w:r>
      <w:r w:rsidR="00B92D31" w:rsidRPr="000333C8">
        <w:rPr>
          <w:rFonts w:ascii="Times New Roman" w:eastAsiaTheme="majorEastAsia" w:hAnsi="Times New Roman" w:cs="Times New Roman"/>
          <w:b/>
          <w:bCs/>
          <w:sz w:val="24"/>
        </w:rPr>
        <w:t>Kosmosetegevus</w:t>
      </w:r>
      <w:r w:rsidRPr="000333C8">
        <w:rPr>
          <w:rFonts w:ascii="Times New Roman" w:eastAsiaTheme="majorEastAsia" w:hAnsi="Times New Roman" w:cs="Times New Roman"/>
          <w:b/>
          <w:bCs/>
          <w:sz w:val="24"/>
        </w:rPr>
        <w:t>loa kehtivuse peatamise alused</w:t>
      </w:r>
    </w:p>
    <w:p w14:paraId="5822ADFC" w14:textId="77777777" w:rsidR="009B5560" w:rsidRPr="003D31C4" w:rsidRDefault="009B5560" w:rsidP="00965DE1">
      <w:pPr>
        <w:spacing w:after="0" w:line="240" w:lineRule="auto"/>
        <w:rPr>
          <w:rFonts w:ascii="Times New Roman" w:hAnsi="Times New Roman" w:cs="Times New Roman"/>
          <w:sz w:val="24"/>
        </w:rPr>
      </w:pPr>
    </w:p>
    <w:p w14:paraId="1CADB58D" w14:textId="057117C2"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(1) </w:t>
      </w:r>
      <w:commentRangeStart w:id="163"/>
      <w:r w:rsidRPr="530311D3">
        <w:rPr>
          <w:rFonts w:ascii="Times New Roman" w:eastAsiaTheme="majorEastAsia" w:hAnsi="Times New Roman" w:cs="Times New Roman"/>
          <w:sz w:val="24"/>
        </w:rPr>
        <w:t xml:space="preserve">Pädev asutus võib peatada </w:t>
      </w:r>
      <w:commentRangeEnd w:id="163"/>
      <w:r w:rsidR="000333C8">
        <w:rPr>
          <w:rStyle w:val="Kommentaariviide"/>
        </w:rPr>
        <w:commentReference w:id="163"/>
      </w:r>
      <w:r w:rsidRPr="530311D3">
        <w:rPr>
          <w:rFonts w:ascii="Times New Roman" w:eastAsiaTheme="majorEastAsia" w:hAnsi="Times New Roman" w:cs="Times New Roman"/>
          <w:sz w:val="24"/>
        </w:rPr>
        <w:t>kosmosetegevusloa kehtivuse kuni kuueks kalendrikuuks ja määrata peatamise aluseks olnud asjaolude kõrvaldamiseks</w:t>
      </w:r>
      <w:r w:rsidR="000D7254"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tähtaja</w:t>
      </w:r>
      <w:r w:rsidR="00FC026C" w:rsidRPr="530311D3">
        <w:rPr>
          <w:rFonts w:ascii="Times New Roman" w:eastAsiaTheme="majorEastAsia" w:hAnsi="Times New Roman" w:cs="Times New Roman"/>
          <w:sz w:val="24"/>
        </w:rPr>
        <w:t>,</w:t>
      </w:r>
      <w:r w:rsidRPr="530311D3">
        <w:rPr>
          <w:rFonts w:ascii="Times New Roman" w:eastAsiaTheme="majorEastAsia" w:hAnsi="Times New Roman" w:cs="Times New Roman"/>
          <w:sz w:val="24"/>
        </w:rPr>
        <w:t xml:space="preserve"> kui:</w:t>
      </w:r>
    </w:p>
    <w:p w14:paraId="4F1A9240" w14:textId="77777777"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1) kosmosetegevusloa taotlemisel on esitatud eksitavaid andmeid või valeandmeid;</w:t>
      </w:r>
    </w:p>
    <w:p w14:paraId="49698BA6" w14:textId="6D8FAA70"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2) </w:t>
      </w:r>
      <w:r w:rsidR="00764C73" w:rsidRPr="530311D3">
        <w:rPr>
          <w:rFonts w:ascii="Times New Roman" w:eastAsiaTheme="majorEastAsia" w:hAnsi="Times New Roman" w:cs="Times New Roman"/>
          <w:sz w:val="24"/>
        </w:rPr>
        <w:t xml:space="preserve">käitaja </w:t>
      </w:r>
      <w:r w:rsidRPr="530311D3">
        <w:rPr>
          <w:rFonts w:ascii="Times New Roman" w:eastAsiaTheme="majorEastAsia" w:hAnsi="Times New Roman" w:cs="Times New Roman"/>
          <w:sz w:val="24"/>
        </w:rPr>
        <w:t xml:space="preserve">tegevus ei ole käesoleva seaduse </w:t>
      </w:r>
      <w:del w:id="164" w:author="Kärt Voor" w:date="2024-10-17T14:17:00Z">
        <w:r w:rsidRPr="530311D3" w:rsidDel="000333C8">
          <w:rPr>
            <w:rFonts w:ascii="Times New Roman" w:eastAsiaTheme="majorEastAsia" w:hAnsi="Times New Roman" w:cs="Times New Roman"/>
            <w:sz w:val="24"/>
          </w:rPr>
          <w:delText xml:space="preserve">ja selle alusel </w:delText>
        </w:r>
        <w:r w:rsidRPr="530311D3" w:rsidDel="000333C8">
          <w:rPr>
            <w:rFonts w:ascii="Times New Roman" w:hAnsi="Times New Roman" w:cs="Times New Roman"/>
            <w:sz w:val="24"/>
          </w:rPr>
          <w:delText xml:space="preserve">kehtestatud </w:delText>
        </w:r>
        <w:r w:rsidRPr="530311D3" w:rsidDel="000333C8">
          <w:rPr>
            <w:rFonts w:ascii="Times New Roman" w:eastAsiaTheme="majorEastAsia" w:hAnsi="Times New Roman" w:cs="Times New Roman"/>
            <w:sz w:val="24"/>
          </w:rPr>
          <w:delText xml:space="preserve">õigusaktide </w:delText>
        </w:r>
      </w:del>
      <w:r w:rsidRPr="530311D3">
        <w:rPr>
          <w:rFonts w:ascii="Times New Roman" w:eastAsiaTheme="majorEastAsia" w:hAnsi="Times New Roman" w:cs="Times New Roman"/>
          <w:sz w:val="24"/>
        </w:rPr>
        <w:t>nõuetega kooskõlas;</w:t>
      </w:r>
    </w:p>
    <w:p w14:paraId="711F3672" w14:textId="383A6E58"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3) </w:t>
      </w:r>
      <w:r w:rsidR="00764C73" w:rsidRPr="530311D3">
        <w:rPr>
          <w:rFonts w:ascii="Times New Roman" w:eastAsiaTheme="majorEastAsia" w:hAnsi="Times New Roman" w:cs="Times New Roman"/>
          <w:sz w:val="24"/>
        </w:rPr>
        <w:t xml:space="preserve">käitaja </w:t>
      </w:r>
      <w:commentRangeStart w:id="165"/>
      <w:del w:id="166" w:author="Merike Koppel JM" w:date="2024-10-16T09:17:00Z">
        <w:r w:rsidRPr="530311D3" w:rsidDel="00621764">
          <w:rPr>
            <w:rFonts w:ascii="Times New Roman" w:eastAsiaTheme="majorEastAsia" w:hAnsi="Times New Roman" w:cs="Times New Roman"/>
            <w:sz w:val="24"/>
          </w:rPr>
          <w:delText>rikub</w:delText>
        </w:r>
      </w:del>
      <w:commentRangeEnd w:id="165"/>
      <w:r w:rsidR="00663E8E">
        <w:rPr>
          <w:rStyle w:val="Kommentaariviide"/>
        </w:rPr>
        <w:commentReference w:id="165"/>
      </w:r>
      <w:ins w:id="167" w:author="Merike Koppel JM" w:date="2024-10-16T09:17:00Z">
        <w:r w:rsidR="00621764">
          <w:rPr>
            <w:rFonts w:ascii="Times New Roman" w:eastAsiaTheme="majorEastAsia" w:hAnsi="Times New Roman" w:cs="Times New Roman"/>
            <w:sz w:val="24"/>
          </w:rPr>
          <w:t>ei täida</w:t>
        </w:r>
      </w:ins>
      <w:r w:rsidRPr="530311D3">
        <w:rPr>
          <w:rFonts w:ascii="Times New Roman" w:eastAsiaTheme="majorEastAsia" w:hAnsi="Times New Roman" w:cs="Times New Roman"/>
          <w:sz w:val="24"/>
        </w:rPr>
        <w:t xml:space="preserve"> käesolevas seaduses sätestatud teavitamise </w:t>
      </w:r>
      <w:r w:rsidR="00FC026C" w:rsidRPr="530311D3">
        <w:rPr>
          <w:rFonts w:ascii="Times New Roman" w:eastAsiaTheme="majorEastAsia" w:hAnsi="Times New Roman" w:cs="Times New Roman"/>
          <w:sz w:val="24"/>
        </w:rPr>
        <w:t>kohustust</w:t>
      </w:r>
      <w:r w:rsidRPr="530311D3">
        <w:rPr>
          <w:rFonts w:ascii="Times New Roman" w:eastAsiaTheme="majorEastAsia" w:hAnsi="Times New Roman" w:cs="Times New Roman"/>
          <w:sz w:val="24"/>
        </w:rPr>
        <w:t>;</w:t>
      </w:r>
    </w:p>
    <w:p w14:paraId="557896C5" w14:textId="4FE52911" w:rsidR="00222F27" w:rsidRPr="003D31C4"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4) ilmnevad asjaolud, et kosmosetegevus või kosmoseobjekt võib põhjustada olulise </w:t>
      </w:r>
      <w:r w:rsidR="13A9AB3B" w:rsidRPr="530311D3">
        <w:rPr>
          <w:rFonts w:ascii="Times New Roman" w:eastAsiaTheme="majorEastAsia" w:hAnsi="Times New Roman" w:cs="Times New Roman"/>
          <w:sz w:val="24"/>
        </w:rPr>
        <w:t>kahj</w:t>
      </w:r>
      <w:commentRangeStart w:id="168"/>
      <w:r w:rsidR="13A9AB3B" w:rsidRPr="530311D3">
        <w:rPr>
          <w:rFonts w:ascii="Times New Roman" w:eastAsiaTheme="majorEastAsia" w:hAnsi="Times New Roman" w:cs="Times New Roman"/>
          <w:sz w:val="24"/>
        </w:rPr>
        <w:t>ulik</w:t>
      </w:r>
      <w:ins w:id="169" w:author="Merike Koppel JM" w:date="2024-10-16T08:59:00Z">
        <w:r w:rsidR="00663E8E">
          <w:rPr>
            <w:rFonts w:ascii="Times New Roman" w:eastAsiaTheme="majorEastAsia" w:hAnsi="Times New Roman" w:cs="Times New Roman"/>
            <w:sz w:val="24"/>
          </w:rPr>
          <w:t>u</w:t>
        </w:r>
      </w:ins>
      <w:r w:rsidR="00764C73" w:rsidRPr="530311D3">
        <w:rPr>
          <w:rFonts w:ascii="Times New Roman" w:eastAsiaTheme="majorEastAsia" w:hAnsi="Times New Roman" w:cs="Times New Roman"/>
          <w:sz w:val="24"/>
        </w:rPr>
        <w:t xml:space="preserve"> </w:t>
      </w:r>
      <w:commentRangeEnd w:id="168"/>
      <w:r w:rsidR="00663E8E">
        <w:rPr>
          <w:rStyle w:val="Kommentaariviide"/>
        </w:rPr>
        <w:commentReference w:id="168"/>
      </w:r>
      <w:r w:rsidRPr="530311D3">
        <w:rPr>
          <w:rFonts w:ascii="Times New Roman" w:eastAsiaTheme="majorEastAsia" w:hAnsi="Times New Roman" w:cs="Times New Roman"/>
          <w:sz w:val="24"/>
        </w:rPr>
        <w:t>keskkonnamõju;</w:t>
      </w:r>
    </w:p>
    <w:p w14:paraId="4F37B9C4" w14:textId="4747C987" w:rsidR="00222F27" w:rsidRPr="003D31C4" w:rsidRDefault="00783A0E"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5</w:t>
      </w:r>
      <w:r w:rsidR="00222F27" w:rsidRPr="530311D3">
        <w:rPr>
          <w:rFonts w:ascii="Times New Roman" w:eastAsiaTheme="majorEastAsia" w:hAnsi="Times New Roman" w:cs="Times New Roman"/>
          <w:sz w:val="24"/>
        </w:rPr>
        <w:t xml:space="preserve">) </w:t>
      </w:r>
      <w:r w:rsidR="00764C73" w:rsidRPr="530311D3">
        <w:rPr>
          <w:rFonts w:ascii="Times New Roman" w:eastAsiaTheme="majorEastAsia" w:hAnsi="Times New Roman" w:cs="Times New Roman"/>
          <w:sz w:val="24"/>
        </w:rPr>
        <w:t xml:space="preserve">ilmneb </w:t>
      </w:r>
      <w:r w:rsidR="00222F27" w:rsidRPr="530311D3">
        <w:rPr>
          <w:rFonts w:ascii="Times New Roman" w:eastAsiaTheme="majorEastAsia" w:hAnsi="Times New Roman" w:cs="Times New Roman"/>
          <w:sz w:val="24"/>
        </w:rPr>
        <w:t>asjaolu, et kosmosetegevusega seotud kosmoseobjekt on registreeritud teise riigi registris;</w:t>
      </w:r>
    </w:p>
    <w:p w14:paraId="2F667F93" w14:textId="79F26411" w:rsidR="0016493E" w:rsidRPr="008629CB" w:rsidRDefault="00783A0E"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6</w:t>
      </w:r>
      <w:r w:rsidR="00222F27" w:rsidRPr="530311D3">
        <w:rPr>
          <w:rFonts w:ascii="Times New Roman" w:eastAsiaTheme="majorEastAsia" w:hAnsi="Times New Roman" w:cs="Times New Roman"/>
          <w:sz w:val="24"/>
        </w:rPr>
        <w:t xml:space="preserve">) kosmosetegevuse lõpetamise kava ei vasta </w:t>
      </w:r>
      <w:r w:rsidR="00222F27" w:rsidRPr="530311D3">
        <w:rPr>
          <w:rFonts w:ascii="Times New Roman" w:eastAsia="Calibri" w:hAnsi="Times New Roman" w:cs="Times New Roman"/>
          <w:sz w:val="24"/>
        </w:rPr>
        <w:t xml:space="preserve">kosmoseobjektiga </w:t>
      </w:r>
      <w:r w:rsidR="00FC026C" w:rsidRPr="530311D3">
        <w:rPr>
          <w:rFonts w:ascii="Times New Roman" w:eastAsia="Calibri" w:hAnsi="Times New Roman" w:cs="Times New Roman"/>
          <w:sz w:val="24"/>
        </w:rPr>
        <w:t xml:space="preserve">tehtava </w:t>
      </w:r>
      <w:r w:rsidR="00222F27" w:rsidRPr="530311D3">
        <w:rPr>
          <w:rFonts w:ascii="Times New Roman" w:eastAsia="Calibri" w:hAnsi="Times New Roman" w:cs="Times New Roman"/>
          <w:sz w:val="24"/>
        </w:rPr>
        <w:t xml:space="preserve">kosmosetegevuse laadile, ulatusele </w:t>
      </w:r>
      <w:r w:rsidR="00FC026C" w:rsidRPr="530311D3">
        <w:rPr>
          <w:rFonts w:ascii="Times New Roman" w:eastAsia="Calibri" w:hAnsi="Times New Roman" w:cs="Times New Roman"/>
          <w:sz w:val="24"/>
        </w:rPr>
        <w:t xml:space="preserve">või </w:t>
      </w:r>
      <w:r w:rsidR="00222F27" w:rsidRPr="530311D3">
        <w:rPr>
          <w:rFonts w:ascii="Times New Roman" w:eastAsia="Calibri" w:hAnsi="Times New Roman" w:cs="Times New Roman"/>
          <w:sz w:val="24"/>
        </w:rPr>
        <w:t xml:space="preserve">keerukusele ning </w:t>
      </w:r>
      <w:r w:rsidR="00764C73" w:rsidRPr="530311D3">
        <w:rPr>
          <w:rFonts w:ascii="Times New Roman" w:eastAsia="Calibri" w:hAnsi="Times New Roman" w:cs="Times New Roman"/>
          <w:sz w:val="24"/>
        </w:rPr>
        <w:t xml:space="preserve">käitaja </w:t>
      </w:r>
      <w:r w:rsidR="00222F27" w:rsidRPr="530311D3">
        <w:rPr>
          <w:rFonts w:ascii="Times New Roman" w:eastAsia="Calibri" w:hAnsi="Times New Roman" w:cs="Times New Roman"/>
          <w:sz w:val="24"/>
        </w:rPr>
        <w:t xml:space="preserve">ei ole </w:t>
      </w:r>
      <w:r w:rsidR="00222F27" w:rsidRPr="530311D3">
        <w:rPr>
          <w:rFonts w:ascii="Times New Roman" w:eastAsiaTheme="majorEastAsia" w:hAnsi="Times New Roman" w:cs="Times New Roman"/>
          <w:sz w:val="24"/>
        </w:rPr>
        <w:t xml:space="preserve">kosmosetegevuse lõpetamise kava muutnud käesoleva seaduse §-s </w:t>
      </w:r>
      <w:r w:rsidR="00E9356C" w:rsidRPr="530311D3">
        <w:rPr>
          <w:rFonts w:ascii="Times New Roman" w:eastAsiaTheme="majorEastAsia" w:hAnsi="Times New Roman" w:cs="Times New Roman"/>
          <w:sz w:val="24"/>
        </w:rPr>
        <w:t>4</w:t>
      </w:r>
      <w:r w:rsidR="00402770" w:rsidRPr="530311D3">
        <w:rPr>
          <w:rFonts w:ascii="Times New Roman" w:eastAsiaTheme="majorEastAsia" w:hAnsi="Times New Roman" w:cs="Times New Roman"/>
          <w:sz w:val="24"/>
        </w:rPr>
        <w:t>4</w:t>
      </w:r>
      <w:r w:rsidRPr="530311D3">
        <w:rPr>
          <w:rFonts w:ascii="Times New Roman" w:eastAsiaTheme="majorEastAsia" w:hAnsi="Times New Roman" w:cs="Times New Roman"/>
          <w:sz w:val="24"/>
        </w:rPr>
        <w:t xml:space="preserve"> </w:t>
      </w:r>
      <w:r w:rsidR="00222F27" w:rsidRPr="530311D3">
        <w:rPr>
          <w:rFonts w:ascii="Times New Roman" w:eastAsiaTheme="majorEastAsia" w:hAnsi="Times New Roman" w:cs="Times New Roman"/>
          <w:sz w:val="24"/>
        </w:rPr>
        <w:t>sätestatud korras</w:t>
      </w:r>
      <w:r w:rsidR="0016493E" w:rsidRPr="530311D3">
        <w:rPr>
          <w:rFonts w:ascii="Times New Roman" w:eastAsiaTheme="majorEastAsia" w:hAnsi="Times New Roman" w:cs="Times New Roman"/>
          <w:sz w:val="24"/>
        </w:rPr>
        <w:t>;</w:t>
      </w:r>
    </w:p>
    <w:p w14:paraId="13B7BFF2" w14:textId="22BAAF15" w:rsidR="0016493E" w:rsidRDefault="0016493E"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7) </w:t>
      </w:r>
      <w:r w:rsidR="00764C73" w:rsidRPr="530311D3">
        <w:rPr>
          <w:rFonts w:ascii="Times New Roman" w:eastAsiaTheme="majorEastAsia" w:hAnsi="Times New Roman" w:cs="Times New Roman"/>
          <w:sz w:val="24"/>
        </w:rPr>
        <w:t xml:space="preserve">käitaja </w:t>
      </w:r>
      <w:r w:rsidRPr="530311D3">
        <w:rPr>
          <w:rFonts w:ascii="Times New Roman" w:eastAsiaTheme="majorEastAsia" w:hAnsi="Times New Roman" w:cs="Times New Roman"/>
          <w:sz w:val="24"/>
        </w:rPr>
        <w:t xml:space="preserve">ei ole esitanud pädevale asutusele käesoleva seaduse </w:t>
      </w:r>
      <w:r w:rsidR="00CD3352" w:rsidRPr="530311D3">
        <w:rPr>
          <w:rFonts w:ascii="Times New Roman" w:eastAsiaTheme="majorEastAsia" w:hAnsi="Times New Roman" w:cs="Times New Roman"/>
          <w:sz w:val="24"/>
        </w:rPr>
        <w:t xml:space="preserve">§-s </w:t>
      </w:r>
      <w:r w:rsidR="00342F48" w:rsidRPr="530311D3">
        <w:rPr>
          <w:rFonts w:ascii="Times New Roman" w:eastAsiaTheme="majorEastAsia" w:hAnsi="Times New Roman" w:cs="Times New Roman"/>
          <w:sz w:val="24"/>
        </w:rPr>
        <w:t>4</w:t>
      </w:r>
      <w:r w:rsidR="00402770" w:rsidRPr="530311D3">
        <w:rPr>
          <w:rFonts w:ascii="Times New Roman" w:eastAsiaTheme="majorEastAsia" w:hAnsi="Times New Roman" w:cs="Times New Roman"/>
          <w:sz w:val="24"/>
        </w:rPr>
        <w:t>6</w:t>
      </w:r>
      <w:r w:rsidR="00CD3352"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säte</w:t>
      </w:r>
      <w:r w:rsidR="00DF4F07" w:rsidRPr="530311D3">
        <w:rPr>
          <w:rFonts w:ascii="Times New Roman" w:eastAsiaTheme="majorEastAsia" w:hAnsi="Times New Roman" w:cs="Times New Roman"/>
          <w:sz w:val="24"/>
        </w:rPr>
        <w:t xml:space="preserve">statud nõuetele </w:t>
      </w:r>
      <w:r w:rsidR="00AB6F2F" w:rsidRPr="530311D3">
        <w:rPr>
          <w:rFonts w:ascii="Times New Roman" w:eastAsiaTheme="majorEastAsia" w:hAnsi="Times New Roman" w:cs="Times New Roman"/>
          <w:sz w:val="24"/>
        </w:rPr>
        <w:t>vastavat kosmosetegevuse lõpetamise aruannet</w:t>
      </w:r>
      <w:r w:rsidR="00DF4F07" w:rsidRPr="530311D3">
        <w:rPr>
          <w:rFonts w:ascii="Times New Roman" w:eastAsiaTheme="majorEastAsia" w:hAnsi="Times New Roman" w:cs="Times New Roman"/>
          <w:sz w:val="24"/>
        </w:rPr>
        <w:t>.</w:t>
      </w:r>
    </w:p>
    <w:p w14:paraId="3DC3A534" w14:textId="77777777" w:rsidR="00C07ABC" w:rsidRPr="008629CB" w:rsidRDefault="00C07ABC" w:rsidP="530311D3">
      <w:pPr>
        <w:spacing w:after="0" w:line="240" w:lineRule="auto"/>
        <w:jc w:val="both"/>
        <w:rPr>
          <w:rFonts w:ascii="Times New Roman" w:eastAsiaTheme="majorEastAsia" w:hAnsi="Times New Roman" w:cs="Times New Roman"/>
          <w:sz w:val="24"/>
        </w:rPr>
      </w:pPr>
    </w:p>
    <w:p w14:paraId="347CD5B0" w14:textId="63E98B1B" w:rsidR="0015360D"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(2) Kosmosetegevusloa </w:t>
      </w:r>
      <w:r w:rsidR="00FA126F" w:rsidRPr="530311D3">
        <w:rPr>
          <w:rFonts w:ascii="Times New Roman" w:eastAsiaTheme="majorEastAsia" w:hAnsi="Times New Roman" w:cs="Times New Roman"/>
          <w:sz w:val="24"/>
        </w:rPr>
        <w:t xml:space="preserve">kehtivuse </w:t>
      </w:r>
      <w:r w:rsidRPr="530311D3">
        <w:rPr>
          <w:rFonts w:ascii="Times New Roman" w:eastAsiaTheme="majorEastAsia" w:hAnsi="Times New Roman" w:cs="Times New Roman"/>
          <w:sz w:val="24"/>
        </w:rPr>
        <w:t xml:space="preserve">peatamise ajal ei ole </w:t>
      </w:r>
      <w:r w:rsidR="00076486" w:rsidRPr="530311D3">
        <w:rPr>
          <w:rFonts w:ascii="Times New Roman" w:eastAsiaTheme="majorEastAsia" w:hAnsi="Times New Roman" w:cs="Times New Roman"/>
          <w:sz w:val="24"/>
        </w:rPr>
        <w:t xml:space="preserve">käitajal </w:t>
      </w:r>
      <w:r w:rsidRPr="530311D3">
        <w:rPr>
          <w:rFonts w:ascii="Times New Roman" w:eastAsiaTheme="majorEastAsia" w:hAnsi="Times New Roman" w:cs="Times New Roman"/>
          <w:sz w:val="24"/>
        </w:rPr>
        <w:t>õigust taotleda uute kosmoseobjektide</w:t>
      </w:r>
      <w:r w:rsidR="002B5D44" w:rsidRPr="530311D3">
        <w:rPr>
          <w:rFonts w:ascii="Times New Roman" w:eastAsiaTheme="majorEastAsia" w:hAnsi="Times New Roman" w:cs="Times New Roman"/>
          <w:sz w:val="24"/>
        </w:rPr>
        <w:t xml:space="preserve"> kandmist</w:t>
      </w:r>
      <w:r w:rsidRPr="530311D3">
        <w:rPr>
          <w:rFonts w:ascii="Times New Roman" w:eastAsiaTheme="majorEastAsia" w:hAnsi="Times New Roman" w:cs="Times New Roman"/>
          <w:sz w:val="24"/>
        </w:rPr>
        <w:t xml:space="preserve"> käesoleva seaduse §-s 29 nimetatud registrisse </w:t>
      </w:r>
      <w:r w:rsidR="00764C73" w:rsidRPr="530311D3">
        <w:rPr>
          <w:rFonts w:ascii="Times New Roman" w:eastAsiaTheme="majorEastAsia" w:hAnsi="Times New Roman" w:cs="Times New Roman"/>
          <w:sz w:val="24"/>
        </w:rPr>
        <w:t>eg</w:t>
      </w:r>
      <w:r w:rsidRPr="530311D3">
        <w:rPr>
          <w:rFonts w:ascii="Times New Roman" w:eastAsiaTheme="majorEastAsia" w:hAnsi="Times New Roman" w:cs="Times New Roman"/>
          <w:sz w:val="24"/>
        </w:rPr>
        <w:t xml:space="preserve">a </w:t>
      </w:r>
      <w:r w:rsidR="00764C73" w:rsidRPr="530311D3">
        <w:rPr>
          <w:rFonts w:ascii="Times New Roman" w:eastAsiaTheme="majorEastAsia" w:hAnsi="Times New Roman" w:cs="Times New Roman"/>
          <w:sz w:val="24"/>
        </w:rPr>
        <w:t xml:space="preserve">lennutada </w:t>
      </w:r>
      <w:r w:rsidRPr="530311D3">
        <w:rPr>
          <w:rFonts w:ascii="Times New Roman" w:eastAsiaTheme="majorEastAsia" w:hAnsi="Times New Roman" w:cs="Times New Roman"/>
          <w:sz w:val="24"/>
        </w:rPr>
        <w:t xml:space="preserve">uusi objekte </w:t>
      </w:r>
      <w:r w:rsidR="000865BE" w:rsidRPr="530311D3">
        <w:rPr>
          <w:rFonts w:ascii="Times New Roman" w:eastAsia="Calibri" w:hAnsi="Times New Roman" w:cs="Times New Roman"/>
          <w:sz w:val="24"/>
        </w:rPr>
        <w:t>Maa orbiidile või sellest kaugemale</w:t>
      </w:r>
      <w:r w:rsidRPr="530311D3">
        <w:rPr>
          <w:rFonts w:ascii="Times New Roman" w:eastAsiaTheme="majorEastAsia" w:hAnsi="Times New Roman" w:cs="Times New Roman"/>
          <w:sz w:val="24"/>
        </w:rPr>
        <w:t>.</w:t>
      </w:r>
      <w:r w:rsidR="0015360D"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 xml:space="preserve">Kosmosetegevusloa peatamine ei vabasta </w:t>
      </w:r>
      <w:r w:rsidR="00076486" w:rsidRPr="530311D3">
        <w:rPr>
          <w:rFonts w:ascii="Times New Roman" w:eastAsiaTheme="majorEastAsia" w:hAnsi="Times New Roman" w:cs="Times New Roman"/>
          <w:sz w:val="24"/>
        </w:rPr>
        <w:t xml:space="preserve">käitajat </w:t>
      </w:r>
      <w:r w:rsidRPr="530311D3">
        <w:rPr>
          <w:rFonts w:ascii="Times New Roman" w:eastAsiaTheme="majorEastAsia" w:hAnsi="Times New Roman" w:cs="Times New Roman"/>
          <w:sz w:val="24"/>
        </w:rPr>
        <w:lastRenderedPageBreak/>
        <w:t>käesolevas seaduses sätestatud põhimõtete jä</w:t>
      </w:r>
      <w:commentRangeStart w:id="170"/>
      <w:r w:rsidRPr="530311D3">
        <w:rPr>
          <w:rFonts w:ascii="Times New Roman" w:eastAsiaTheme="majorEastAsia" w:hAnsi="Times New Roman" w:cs="Times New Roman"/>
          <w:sz w:val="24"/>
        </w:rPr>
        <w:t>rg</w:t>
      </w:r>
      <w:ins w:id="171" w:author="Merike Koppel JM" w:date="2024-10-16T09:31:00Z">
        <w:r w:rsidR="00F90E40">
          <w:rPr>
            <w:rFonts w:ascii="Times New Roman" w:eastAsiaTheme="majorEastAsia" w:hAnsi="Times New Roman" w:cs="Times New Roman"/>
            <w:sz w:val="24"/>
          </w:rPr>
          <w:t>i</w:t>
        </w:r>
      </w:ins>
      <w:r w:rsidRPr="530311D3">
        <w:rPr>
          <w:rFonts w:ascii="Times New Roman" w:eastAsiaTheme="majorEastAsia" w:hAnsi="Times New Roman" w:cs="Times New Roman"/>
          <w:sz w:val="24"/>
        </w:rPr>
        <w:t>mis</w:t>
      </w:r>
      <w:commentRangeEnd w:id="170"/>
      <w:r w:rsidR="00F90E40">
        <w:rPr>
          <w:rStyle w:val="Kommentaariviide"/>
        </w:rPr>
        <w:commentReference w:id="170"/>
      </w:r>
      <w:r w:rsidRPr="530311D3">
        <w:rPr>
          <w:rFonts w:ascii="Times New Roman" w:eastAsiaTheme="majorEastAsia" w:hAnsi="Times New Roman" w:cs="Times New Roman"/>
          <w:sz w:val="24"/>
        </w:rPr>
        <w:t>e</w:t>
      </w:r>
      <w:r w:rsidR="00076486" w:rsidRPr="530311D3">
        <w:rPr>
          <w:rFonts w:ascii="Times New Roman" w:eastAsiaTheme="majorEastAsia" w:hAnsi="Times New Roman" w:cs="Times New Roman"/>
          <w:sz w:val="24"/>
        </w:rPr>
        <w:t>st</w:t>
      </w:r>
      <w:r w:rsidRPr="530311D3">
        <w:rPr>
          <w:rFonts w:ascii="Times New Roman" w:eastAsiaTheme="majorEastAsia" w:hAnsi="Times New Roman" w:cs="Times New Roman"/>
          <w:sz w:val="24"/>
        </w:rPr>
        <w:t xml:space="preserve"> ja </w:t>
      </w:r>
      <w:r w:rsidR="00076486" w:rsidRPr="530311D3">
        <w:rPr>
          <w:rFonts w:ascii="Times New Roman" w:eastAsiaTheme="majorEastAsia" w:hAnsi="Times New Roman" w:cs="Times New Roman"/>
          <w:sz w:val="24"/>
        </w:rPr>
        <w:t xml:space="preserve">käitajale </w:t>
      </w:r>
      <w:r w:rsidR="000A5C35" w:rsidRPr="530311D3">
        <w:rPr>
          <w:rFonts w:ascii="Times New Roman" w:eastAsiaTheme="majorEastAsia" w:hAnsi="Times New Roman" w:cs="Times New Roman"/>
          <w:sz w:val="24"/>
        </w:rPr>
        <w:t>ettenähtud</w:t>
      </w:r>
      <w:r w:rsidRPr="530311D3">
        <w:rPr>
          <w:rFonts w:ascii="Times New Roman" w:eastAsiaTheme="majorEastAsia" w:hAnsi="Times New Roman" w:cs="Times New Roman"/>
          <w:sz w:val="24"/>
        </w:rPr>
        <w:t xml:space="preserve"> kohustuste täitmisest. </w:t>
      </w:r>
    </w:p>
    <w:p w14:paraId="376967BD" w14:textId="77777777" w:rsidR="00C07ABC" w:rsidRDefault="00C07ABC" w:rsidP="00060DD3">
      <w:pPr>
        <w:spacing w:after="0" w:line="240" w:lineRule="auto"/>
        <w:rPr>
          <w:rFonts w:ascii="Times New Roman" w:eastAsiaTheme="majorEastAsia" w:hAnsi="Times New Roman" w:cs="Times New Roman"/>
          <w:sz w:val="24"/>
        </w:rPr>
      </w:pPr>
    </w:p>
    <w:p w14:paraId="00DD560A" w14:textId="3D77B58E" w:rsidR="00222F27" w:rsidRDefault="00222F27" w:rsidP="00965DE1">
      <w:pPr>
        <w:spacing w:after="0" w:line="240" w:lineRule="auto"/>
        <w:rPr>
          <w:rFonts w:ascii="Times New Roman" w:eastAsiaTheme="majorEastAsia" w:hAnsi="Times New Roman" w:cs="Times New Roman"/>
          <w:b/>
          <w:bCs/>
          <w:sz w:val="24"/>
        </w:rPr>
      </w:pPr>
      <w:r w:rsidRPr="003D31C4">
        <w:rPr>
          <w:rFonts w:ascii="Times New Roman" w:eastAsiaTheme="majorEastAsia" w:hAnsi="Times New Roman" w:cs="Times New Roman"/>
          <w:b/>
          <w:bCs/>
          <w:sz w:val="24"/>
        </w:rPr>
        <w:t>§ 2</w:t>
      </w:r>
      <w:r w:rsidR="005F5B4A">
        <w:rPr>
          <w:rFonts w:ascii="Times New Roman" w:eastAsiaTheme="majorEastAsia" w:hAnsi="Times New Roman" w:cs="Times New Roman"/>
          <w:b/>
          <w:bCs/>
          <w:sz w:val="24"/>
        </w:rPr>
        <w:t>7</w:t>
      </w:r>
      <w:r w:rsidRPr="003D31C4">
        <w:rPr>
          <w:rFonts w:ascii="Times New Roman" w:eastAsiaTheme="majorEastAsia" w:hAnsi="Times New Roman" w:cs="Times New Roman"/>
          <w:b/>
          <w:bCs/>
          <w:sz w:val="24"/>
        </w:rPr>
        <w:t>. Kosmosetegevusloa muutmise alused</w:t>
      </w:r>
    </w:p>
    <w:p w14:paraId="37A645C0" w14:textId="77777777" w:rsidR="009B5560" w:rsidRPr="0015360D" w:rsidRDefault="009B5560" w:rsidP="00965DE1">
      <w:pPr>
        <w:spacing w:after="0" w:line="240" w:lineRule="auto"/>
        <w:rPr>
          <w:rFonts w:ascii="Times New Roman" w:eastAsiaTheme="majorEastAsia" w:hAnsi="Times New Roman" w:cs="Times New Roman"/>
          <w:sz w:val="24"/>
        </w:rPr>
      </w:pPr>
    </w:p>
    <w:p w14:paraId="7A771262" w14:textId="32E5E92C" w:rsidR="003F5BA1" w:rsidRDefault="00980619" w:rsidP="530311D3">
      <w:pPr>
        <w:spacing w:after="0" w:line="240" w:lineRule="auto"/>
        <w:jc w:val="both"/>
        <w:rPr>
          <w:rFonts w:ascii="Times New Roman" w:eastAsiaTheme="majorEastAsia" w:hAnsi="Times New Roman" w:cs="Times New Roman"/>
          <w:sz w:val="24"/>
        </w:rPr>
      </w:pPr>
      <w:commentRangeStart w:id="172"/>
      <w:r w:rsidRPr="530311D3">
        <w:rPr>
          <w:rFonts w:ascii="Times New Roman" w:eastAsiaTheme="majorEastAsia" w:hAnsi="Times New Roman" w:cs="Times New Roman"/>
          <w:sz w:val="24"/>
        </w:rPr>
        <w:t xml:space="preserve">(1) </w:t>
      </w:r>
      <w:r w:rsidR="00222F27" w:rsidRPr="530311D3">
        <w:rPr>
          <w:rFonts w:ascii="Times New Roman" w:eastAsiaTheme="majorEastAsia" w:hAnsi="Times New Roman" w:cs="Times New Roman"/>
          <w:sz w:val="24"/>
        </w:rPr>
        <w:t xml:space="preserve">Pädev asutus võib </w:t>
      </w:r>
      <w:r w:rsidR="00076486" w:rsidRPr="530311D3">
        <w:rPr>
          <w:rFonts w:ascii="Times New Roman" w:eastAsiaTheme="majorEastAsia" w:hAnsi="Times New Roman" w:cs="Times New Roman"/>
          <w:sz w:val="24"/>
        </w:rPr>
        <w:t xml:space="preserve">käitaja </w:t>
      </w:r>
      <w:r w:rsidR="00222F27" w:rsidRPr="530311D3">
        <w:rPr>
          <w:rFonts w:ascii="Times New Roman" w:eastAsiaTheme="majorEastAsia" w:hAnsi="Times New Roman" w:cs="Times New Roman"/>
          <w:sz w:val="24"/>
        </w:rPr>
        <w:t>kirjaliku taotluse alusel muuta kosmosetegevusloa tingimusi, kui muutu</w:t>
      </w:r>
      <w:r w:rsidR="00076486" w:rsidRPr="530311D3">
        <w:rPr>
          <w:rFonts w:ascii="Times New Roman" w:eastAsiaTheme="majorEastAsia" w:hAnsi="Times New Roman" w:cs="Times New Roman"/>
          <w:sz w:val="24"/>
        </w:rPr>
        <w:t>vad</w:t>
      </w:r>
      <w:r w:rsidR="00222F27" w:rsidRPr="530311D3">
        <w:rPr>
          <w:rFonts w:ascii="Times New Roman" w:eastAsiaTheme="majorEastAsia" w:hAnsi="Times New Roman" w:cs="Times New Roman"/>
          <w:sz w:val="24"/>
        </w:rPr>
        <w:t xml:space="preserve"> ebaoluliselt kosmosetegevusloa alusel toimuv kosmosetegevus, kasutatav tehnoloogia või seadmed või muud kosmosetegevusloa aluseks olevad andmed.</w:t>
      </w:r>
      <w:r w:rsidR="00990B33"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 xml:space="preserve">Ebaoluliseks loetakse muutus, </w:t>
      </w:r>
      <w:r w:rsidR="000A5C35" w:rsidRPr="530311D3">
        <w:rPr>
          <w:rFonts w:ascii="Times New Roman" w:eastAsiaTheme="majorEastAsia" w:hAnsi="Times New Roman" w:cs="Times New Roman"/>
          <w:sz w:val="24"/>
        </w:rPr>
        <w:t>mi</w:t>
      </w:r>
      <w:r w:rsidRPr="530311D3">
        <w:rPr>
          <w:rFonts w:ascii="Times New Roman" w:eastAsiaTheme="majorEastAsia" w:hAnsi="Times New Roman" w:cs="Times New Roman"/>
          <w:sz w:val="24"/>
        </w:rPr>
        <w:t xml:space="preserve">llega ei kaasne kosmosetegevuse </w:t>
      </w:r>
      <w:commentRangeStart w:id="173"/>
      <w:r w:rsidRPr="530311D3">
        <w:rPr>
          <w:rFonts w:ascii="Times New Roman" w:eastAsiaTheme="majorEastAsia" w:hAnsi="Times New Roman" w:cs="Times New Roman"/>
          <w:sz w:val="24"/>
        </w:rPr>
        <w:t>laadi</w:t>
      </w:r>
      <w:ins w:id="174" w:author="Merike Koppel JM" w:date="2024-10-16T08:59:00Z">
        <w:r w:rsidR="00663E8E">
          <w:rPr>
            <w:rFonts w:ascii="Times New Roman" w:eastAsiaTheme="majorEastAsia" w:hAnsi="Times New Roman" w:cs="Times New Roman"/>
            <w:sz w:val="24"/>
          </w:rPr>
          <w:t xml:space="preserve"> muutumi</w:t>
        </w:r>
      </w:ins>
      <w:ins w:id="175" w:author="Merike Koppel JM" w:date="2024-10-16T09:00:00Z">
        <w:r w:rsidR="00663E8E">
          <w:rPr>
            <w:rFonts w:ascii="Times New Roman" w:eastAsiaTheme="majorEastAsia" w:hAnsi="Times New Roman" w:cs="Times New Roman"/>
            <w:sz w:val="24"/>
          </w:rPr>
          <w:t>st või selle</w:t>
        </w:r>
      </w:ins>
      <w:del w:id="176" w:author="Merike Koppel JM" w:date="2024-10-16T09:00:00Z">
        <w:r w:rsidRPr="530311D3" w:rsidDel="00663E8E">
          <w:rPr>
            <w:rFonts w:ascii="Times New Roman" w:eastAsiaTheme="majorEastAsia" w:hAnsi="Times New Roman" w:cs="Times New Roman"/>
            <w:sz w:val="24"/>
          </w:rPr>
          <w:delText>,</w:delText>
        </w:r>
      </w:del>
      <w:r w:rsidRPr="530311D3">
        <w:rPr>
          <w:rFonts w:ascii="Times New Roman" w:eastAsiaTheme="majorEastAsia" w:hAnsi="Times New Roman" w:cs="Times New Roman"/>
          <w:sz w:val="24"/>
        </w:rPr>
        <w:t xml:space="preserve"> ulatuse</w:t>
      </w:r>
      <w:ins w:id="177" w:author="Merike Koppel JM" w:date="2024-10-16T09:00:00Z">
        <w:r w:rsidR="00663E8E">
          <w:rPr>
            <w:rFonts w:ascii="Times New Roman" w:eastAsiaTheme="majorEastAsia" w:hAnsi="Times New Roman" w:cs="Times New Roman"/>
            <w:sz w:val="24"/>
          </w:rPr>
          <w:t>,</w:t>
        </w:r>
      </w:ins>
      <w:del w:id="178" w:author="Merike Koppel JM" w:date="2024-10-16T09:00:00Z">
        <w:r w:rsidRPr="530311D3" w:rsidDel="00663E8E">
          <w:rPr>
            <w:rFonts w:ascii="Times New Roman" w:eastAsiaTheme="majorEastAsia" w:hAnsi="Times New Roman" w:cs="Times New Roman"/>
            <w:sz w:val="24"/>
          </w:rPr>
          <w:delText xml:space="preserve"> </w:delText>
        </w:r>
        <w:r w:rsidR="000A5C35" w:rsidRPr="530311D3" w:rsidDel="00663E8E">
          <w:rPr>
            <w:rFonts w:ascii="Times New Roman" w:eastAsiaTheme="majorEastAsia" w:hAnsi="Times New Roman" w:cs="Times New Roman"/>
            <w:sz w:val="24"/>
          </w:rPr>
          <w:delText>või</w:delText>
        </w:r>
      </w:del>
      <w:r w:rsidR="000A5C35" w:rsidRPr="530311D3">
        <w:rPr>
          <w:rFonts w:ascii="Times New Roman" w:eastAsiaTheme="majorEastAsia" w:hAnsi="Times New Roman" w:cs="Times New Roman"/>
          <w:sz w:val="24"/>
        </w:rPr>
        <w:t xml:space="preserve"> </w:t>
      </w:r>
      <w:commentRangeEnd w:id="173"/>
      <w:r w:rsidR="00663E8E">
        <w:rPr>
          <w:rStyle w:val="Kommentaariviide"/>
        </w:rPr>
        <w:commentReference w:id="173"/>
      </w:r>
      <w:r w:rsidRPr="530311D3">
        <w:rPr>
          <w:rFonts w:ascii="Times New Roman" w:eastAsiaTheme="majorEastAsia" w:hAnsi="Times New Roman" w:cs="Times New Roman"/>
          <w:sz w:val="24"/>
        </w:rPr>
        <w:t>keerukuse või kosmoseobjektist tuleneva ohu- ja riskitaseme suurenemist.</w:t>
      </w:r>
      <w:commentRangeEnd w:id="172"/>
      <w:r w:rsidR="001D503C">
        <w:rPr>
          <w:rStyle w:val="Kommentaariviide"/>
        </w:rPr>
        <w:commentReference w:id="172"/>
      </w:r>
    </w:p>
    <w:p w14:paraId="7A6B78AA" w14:textId="77777777" w:rsidR="009B5560" w:rsidRDefault="009B5560" w:rsidP="530311D3">
      <w:pPr>
        <w:spacing w:after="0" w:line="240" w:lineRule="auto"/>
        <w:jc w:val="both"/>
        <w:rPr>
          <w:rFonts w:ascii="Times New Roman" w:eastAsiaTheme="majorEastAsia" w:hAnsi="Times New Roman" w:cs="Times New Roman"/>
          <w:sz w:val="24"/>
        </w:rPr>
      </w:pPr>
    </w:p>
    <w:p w14:paraId="4CDB1C48" w14:textId="271B398D" w:rsidR="00222F27"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(2) Pädev asutus keeldub </w:t>
      </w:r>
      <w:r w:rsidR="00495AF1" w:rsidRPr="530311D3">
        <w:rPr>
          <w:rFonts w:ascii="Times New Roman" w:eastAsiaTheme="majorEastAsia" w:hAnsi="Times New Roman" w:cs="Times New Roman"/>
          <w:sz w:val="24"/>
        </w:rPr>
        <w:t>käesoleva paragr</w:t>
      </w:r>
      <w:r w:rsidR="0045596B" w:rsidRPr="530311D3">
        <w:rPr>
          <w:rFonts w:ascii="Times New Roman" w:eastAsiaTheme="majorEastAsia" w:hAnsi="Times New Roman" w:cs="Times New Roman"/>
          <w:sz w:val="24"/>
        </w:rPr>
        <w:t xml:space="preserve">ahvi lõikes 1 </w:t>
      </w:r>
      <w:commentRangeStart w:id="179"/>
      <w:r w:rsidR="0045596B" w:rsidRPr="530311D3">
        <w:rPr>
          <w:rFonts w:ascii="Times New Roman" w:eastAsiaTheme="majorEastAsia" w:hAnsi="Times New Roman" w:cs="Times New Roman"/>
          <w:sz w:val="24"/>
        </w:rPr>
        <w:t xml:space="preserve">nimetatud tingimustele mittevastava kosmosetegevusloa </w:t>
      </w:r>
      <w:r w:rsidRPr="530311D3">
        <w:rPr>
          <w:rFonts w:ascii="Times New Roman" w:eastAsiaTheme="majorEastAsia" w:hAnsi="Times New Roman" w:cs="Times New Roman"/>
          <w:sz w:val="24"/>
        </w:rPr>
        <w:t>tingimuste</w:t>
      </w:r>
      <w:commentRangeEnd w:id="179"/>
      <w:r w:rsidR="00663E8E">
        <w:rPr>
          <w:rStyle w:val="Kommentaariviide"/>
        </w:rPr>
        <w:commentReference w:id="179"/>
      </w:r>
      <w:r w:rsidRPr="530311D3">
        <w:rPr>
          <w:rFonts w:ascii="Times New Roman" w:eastAsiaTheme="majorEastAsia" w:hAnsi="Times New Roman" w:cs="Times New Roman"/>
          <w:sz w:val="24"/>
        </w:rPr>
        <w:t xml:space="preserve"> muutmisest</w:t>
      </w:r>
      <w:r w:rsidR="0045596B" w:rsidRPr="530311D3">
        <w:rPr>
          <w:rFonts w:ascii="Times New Roman" w:eastAsiaTheme="majorEastAsia" w:hAnsi="Times New Roman" w:cs="Times New Roman"/>
          <w:sz w:val="24"/>
        </w:rPr>
        <w:t xml:space="preserve"> </w:t>
      </w:r>
      <w:commentRangeStart w:id="180"/>
      <w:r w:rsidR="0045596B" w:rsidRPr="530311D3">
        <w:rPr>
          <w:rFonts w:ascii="Times New Roman" w:eastAsiaTheme="majorEastAsia" w:hAnsi="Times New Roman" w:cs="Times New Roman"/>
          <w:sz w:val="24"/>
        </w:rPr>
        <w:t xml:space="preserve">ka </w:t>
      </w:r>
      <w:commentRangeEnd w:id="180"/>
      <w:r w:rsidR="003B1EE9">
        <w:rPr>
          <w:rStyle w:val="Kommentaariviide"/>
        </w:rPr>
        <w:commentReference w:id="180"/>
      </w:r>
      <w:r w:rsidR="0045596B" w:rsidRPr="530311D3">
        <w:rPr>
          <w:rFonts w:ascii="Times New Roman" w:eastAsiaTheme="majorEastAsia" w:hAnsi="Times New Roman" w:cs="Times New Roman"/>
          <w:sz w:val="24"/>
        </w:rPr>
        <w:t xml:space="preserve">juhul, kui </w:t>
      </w:r>
      <w:r w:rsidRPr="530311D3">
        <w:rPr>
          <w:rFonts w:ascii="Times New Roman" w:eastAsiaTheme="majorEastAsia" w:hAnsi="Times New Roman" w:cs="Times New Roman"/>
          <w:sz w:val="24"/>
        </w:rPr>
        <w:t xml:space="preserve">esinevad kosmosetegevusloa andmisest keeldumise alused. </w:t>
      </w:r>
    </w:p>
    <w:p w14:paraId="509DA6DA" w14:textId="77777777" w:rsidR="006731A2" w:rsidRPr="00980619" w:rsidRDefault="006731A2" w:rsidP="530311D3">
      <w:pPr>
        <w:spacing w:after="0" w:line="240" w:lineRule="auto"/>
        <w:jc w:val="both"/>
        <w:rPr>
          <w:rFonts w:ascii="Times New Roman" w:eastAsiaTheme="majorEastAsia" w:hAnsi="Times New Roman" w:cs="Times New Roman"/>
          <w:sz w:val="24"/>
        </w:rPr>
      </w:pPr>
    </w:p>
    <w:p w14:paraId="2FAC0595" w14:textId="7FBEB3CB" w:rsidR="00060DD3" w:rsidRDefault="00222F2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w:t>
      </w:r>
      <w:r w:rsidR="00E62084" w:rsidRPr="530311D3">
        <w:rPr>
          <w:rFonts w:ascii="Times New Roman" w:eastAsiaTheme="majorEastAsia" w:hAnsi="Times New Roman" w:cs="Times New Roman"/>
          <w:sz w:val="24"/>
        </w:rPr>
        <w:t>3</w:t>
      </w:r>
      <w:r w:rsidRPr="530311D3">
        <w:rPr>
          <w:rFonts w:ascii="Times New Roman" w:eastAsiaTheme="majorEastAsia" w:hAnsi="Times New Roman" w:cs="Times New Roman"/>
          <w:sz w:val="24"/>
        </w:rPr>
        <w:t xml:space="preserve">) </w:t>
      </w:r>
      <w:r w:rsidR="00076486" w:rsidRPr="530311D3">
        <w:rPr>
          <w:rFonts w:ascii="Times New Roman" w:eastAsiaTheme="majorEastAsia" w:hAnsi="Times New Roman" w:cs="Times New Roman"/>
          <w:sz w:val="24"/>
        </w:rPr>
        <w:t xml:space="preserve">Käitaja </w:t>
      </w:r>
      <w:r w:rsidRPr="530311D3">
        <w:rPr>
          <w:rFonts w:ascii="Times New Roman" w:eastAsiaTheme="majorEastAsia" w:hAnsi="Times New Roman" w:cs="Times New Roman"/>
          <w:sz w:val="24"/>
        </w:rPr>
        <w:t xml:space="preserve">esitatud kosmosetegevusloa muutmise taotluse </w:t>
      </w:r>
      <w:del w:id="181" w:author="Kärt Voor" w:date="2024-10-17T14:27:00Z">
        <w:r w:rsidRPr="530311D3" w:rsidDel="007B2FD8">
          <w:rPr>
            <w:rFonts w:ascii="Times New Roman" w:eastAsiaTheme="majorEastAsia" w:hAnsi="Times New Roman" w:cs="Times New Roman"/>
            <w:sz w:val="24"/>
          </w:rPr>
          <w:delText xml:space="preserve">vaatab </w:delText>
        </w:r>
      </w:del>
      <w:ins w:id="182" w:author="Kärt Voor" w:date="2024-10-17T14:27:00Z">
        <w:r w:rsidR="007B2FD8">
          <w:rPr>
            <w:rFonts w:ascii="Times New Roman" w:eastAsiaTheme="majorEastAsia" w:hAnsi="Times New Roman" w:cs="Times New Roman"/>
            <w:sz w:val="24"/>
          </w:rPr>
          <w:t xml:space="preserve">lahendab </w:t>
        </w:r>
      </w:ins>
      <w:r w:rsidRPr="530311D3">
        <w:rPr>
          <w:rFonts w:ascii="Times New Roman" w:eastAsiaTheme="majorEastAsia" w:hAnsi="Times New Roman" w:cs="Times New Roman"/>
          <w:sz w:val="24"/>
        </w:rPr>
        <w:t xml:space="preserve">pädev asutus </w:t>
      </w:r>
      <w:del w:id="183" w:author="Kärt Voor" w:date="2024-10-17T14:27:00Z">
        <w:r w:rsidRPr="530311D3" w:rsidDel="007B2FD8">
          <w:rPr>
            <w:rFonts w:ascii="Times New Roman" w:eastAsiaTheme="majorEastAsia" w:hAnsi="Times New Roman" w:cs="Times New Roman"/>
            <w:sz w:val="24"/>
          </w:rPr>
          <w:delText xml:space="preserve">läbi </w:delText>
        </w:r>
      </w:del>
      <w:r w:rsidRPr="530311D3">
        <w:rPr>
          <w:rFonts w:ascii="Times New Roman" w:eastAsiaTheme="majorEastAsia" w:hAnsi="Times New Roman" w:cs="Times New Roman"/>
          <w:sz w:val="24"/>
        </w:rPr>
        <w:t>kosmosetegevusloa andmiseks sätestatud korras. Kui kosmosetegevusloa muutmise taotlust ei vaadata läbi tähtaegselt, ei loeta kosmosetegevusluba vaikimisi muudetuks.</w:t>
      </w:r>
    </w:p>
    <w:p w14:paraId="484EAD47" w14:textId="77777777" w:rsidR="00060DD3" w:rsidRDefault="00060DD3" w:rsidP="530311D3">
      <w:pPr>
        <w:spacing w:after="0" w:line="240" w:lineRule="auto"/>
        <w:jc w:val="both"/>
        <w:rPr>
          <w:rFonts w:ascii="Times New Roman" w:eastAsiaTheme="majorEastAsia" w:hAnsi="Times New Roman" w:cs="Times New Roman"/>
          <w:sz w:val="24"/>
        </w:rPr>
      </w:pPr>
    </w:p>
    <w:p w14:paraId="5107F780" w14:textId="6D7173F4" w:rsidR="00222F27" w:rsidRDefault="00222F27" w:rsidP="00965DE1">
      <w:pPr>
        <w:spacing w:after="0" w:line="240" w:lineRule="auto"/>
        <w:rPr>
          <w:rFonts w:ascii="Times New Roman" w:eastAsia="Calibri Light" w:hAnsi="Times New Roman" w:cs="Times New Roman"/>
          <w:b/>
          <w:bCs/>
          <w:sz w:val="24"/>
        </w:rPr>
      </w:pPr>
      <w:r w:rsidRPr="00CC2746">
        <w:rPr>
          <w:rFonts w:ascii="Times New Roman" w:eastAsia="Calibri Light" w:hAnsi="Times New Roman" w:cs="Times New Roman"/>
          <w:b/>
          <w:bCs/>
          <w:sz w:val="24"/>
        </w:rPr>
        <w:t>§ 2</w:t>
      </w:r>
      <w:r w:rsidR="005F5B4A" w:rsidRPr="00CC2746">
        <w:rPr>
          <w:rFonts w:ascii="Times New Roman" w:eastAsia="Calibri Light" w:hAnsi="Times New Roman" w:cs="Times New Roman"/>
          <w:b/>
          <w:bCs/>
          <w:sz w:val="24"/>
        </w:rPr>
        <w:t>8</w:t>
      </w:r>
      <w:r w:rsidRPr="00CC2746">
        <w:rPr>
          <w:rFonts w:ascii="Times New Roman" w:eastAsia="Calibri Light" w:hAnsi="Times New Roman" w:cs="Times New Roman"/>
          <w:b/>
          <w:bCs/>
          <w:sz w:val="24"/>
        </w:rPr>
        <w:t xml:space="preserve">. </w:t>
      </w:r>
      <w:r w:rsidRPr="00CC2746">
        <w:rPr>
          <w:rFonts w:ascii="Times New Roman" w:eastAsiaTheme="majorEastAsia" w:hAnsi="Times New Roman" w:cs="Times New Roman"/>
          <w:b/>
          <w:bCs/>
          <w:sz w:val="24"/>
        </w:rPr>
        <w:t>Kosmosetegevusloa</w:t>
      </w:r>
      <w:r w:rsidRPr="00402A39">
        <w:rPr>
          <w:rFonts w:ascii="Times New Roman" w:eastAsiaTheme="majorEastAsia" w:hAnsi="Times New Roman" w:cs="Times New Roman"/>
          <w:b/>
          <w:bCs/>
          <w:sz w:val="24"/>
        </w:rPr>
        <w:t xml:space="preserve"> </w:t>
      </w:r>
      <w:r w:rsidRPr="00402A39">
        <w:rPr>
          <w:rFonts w:ascii="Times New Roman" w:eastAsia="Calibri Light" w:hAnsi="Times New Roman" w:cs="Times New Roman"/>
          <w:b/>
          <w:bCs/>
          <w:sz w:val="24"/>
        </w:rPr>
        <w:t>aluseks olevate andmete muutumine</w:t>
      </w:r>
    </w:p>
    <w:p w14:paraId="027B7D8E" w14:textId="77777777" w:rsidR="009B5560" w:rsidRPr="00402A39" w:rsidRDefault="009B5560" w:rsidP="00965DE1">
      <w:pPr>
        <w:spacing w:after="0" w:line="240" w:lineRule="auto"/>
        <w:rPr>
          <w:rFonts w:ascii="Times New Roman" w:eastAsia="Calibri Light" w:hAnsi="Times New Roman" w:cs="Times New Roman"/>
          <w:b/>
          <w:bCs/>
          <w:sz w:val="24"/>
        </w:rPr>
      </w:pPr>
    </w:p>
    <w:p w14:paraId="0D4E6FE1" w14:textId="6AA52682" w:rsidR="00A34F6D" w:rsidRDefault="00C15002"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(1) </w:t>
      </w:r>
      <w:r w:rsidR="00076486" w:rsidRPr="530311D3">
        <w:rPr>
          <w:rFonts w:ascii="Times New Roman" w:eastAsia="Calibri Light" w:hAnsi="Times New Roman" w:cs="Times New Roman"/>
          <w:sz w:val="24"/>
        </w:rPr>
        <w:t xml:space="preserve">Käitaja </w:t>
      </w:r>
      <w:r w:rsidR="00FD23EB" w:rsidRPr="530311D3">
        <w:rPr>
          <w:rFonts w:ascii="Times New Roman" w:eastAsia="Calibri Light" w:hAnsi="Times New Roman" w:cs="Times New Roman"/>
          <w:sz w:val="24"/>
        </w:rPr>
        <w:t>teavitab</w:t>
      </w:r>
      <w:r w:rsidR="00222F27" w:rsidRPr="530311D3">
        <w:rPr>
          <w:rFonts w:ascii="Times New Roman" w:eastAsia="Calibri Light" w:hAnsi="Times New Roman" w:cs="Times New Roman"/>
          <w:sz w:val="24"/>
        </w:rPr>
        <w:t xml:space="preserve"> </w:t>
      </w:r>
      <w:r w:rsidR="00FD23EB" w:rsidRPr="530311D3">
        <w:rPr>
          <w:rFonts w:ascii="Times New Roman" w:eastAsia="Calibri Light" w:hAnsi="Times New Roman" w:cs="Times New Roman"/>
          <w:sz w:val="24"/>
        </w:rPr>
        <w:t xml:space="preserve">pädevat asutust </w:t>
      </w:r>
      <w:r w:rsidR="00402A39" w:rsidRPr="530311D3">
        <w:rPr>
          <w:rFonts w:ascii="Times New Roman" w:eastAsia="Calibri Light" w:hAnsi="Times New Roman" w:cs="Times New Roman"/>
          <w:sz w:val="24"/>
        </w:rPr>
        <w:t xml:space="preserve">kolme tööpäeva jooksul </w:t>
      </w:r>
      <w:r w:rsidR="00222F27" w:rsidRPr="530311D3">
        <w:rPr>
          <w:rFonts w:ascii="Times New Roman" w:eastAsia="Calibri Light" w:hAnsi="Times New Roman" w:cs="Times New Roman"/>
          <w:sz w:val="24"/>
        </w:rPr>
        <w:t xml:space="preserve">teabe, dokumentide ja asjaolude muutumisest, mis olid aluseks kosmosetegevusloa andmise </w:t>
      </w:r>
      <w:r w:rsidRPr="530311D3">
        <w:rPr>
          <w:rFonts w:ascii="Times New Roman" w:eastAsia="Calibri Light" w:hAnsi="Times New Roman" w:cs="Times New Roman"/>
          <w:sz w:val="24"/>
        </w:rPr>
        <w:t xml:space="preserve">või kosmoseobjekti registrisse </w:t>
      </w:r>
      <w:r w:rsidR="00A34F6D" w:rsidRPr="530311D3">
        <w:rPr>
          <w:rFonts w:ascii="Times New Roman" w:eastAsia="Calibri Light" w:hAnsi="Times New Roman" w:cs="Times New Roman"/>
          <w:sz w:val="24"/>
        </w:rPr>
        <w:t>kandmise</w:t>
      </w:r>
      <w:r w:rsidRPr="530311D3">
        <w:rPr>
          <w:rFonts w:ascii="Times New Roman" w:eastAsia="Calibri Light" w:hAnsi="Times New Roman" w:cs="Times New Roman"/>
          <w:sz w:val="24"/>
        </w:rPr>
        <w:t xml:space="preserve"> </w:t>
      </w:r>
      <w:r w:rsidR="00222F27" w:rsidRPr="530311D3">
        <w:rPr>
          <w:rFonts w:ascii="Times New Roman" w:eastAsia="Calibri Light" w:hAnsi="Times New Roman" w:cs="Times New Roman"/>
          <w:sz w:val="24"/>
        </w:rPr>
        <w:t xml:space="preserve">otsustamisel. </w:t>
      </w:r>
    </w:p>
    <w:p w14:paraId="3846E025" w14:textId="77777777" w:rsidR="0007041E" w:rsidRDefault="0007041E" w:rsidP="530311D3">
      <w:pPr>
        <w:spacing w:after="0" w:line="240" w:lineRule="auto"/>
        <w:jc w:val="both"/>
        <w:rPr>
          <w:rFonts w:ascii="Times New Roman" w:eastAsia="Calibri Light" w:hAnsi="Times New Roman" w:cs="Times New Roman"/>
          <w:sz w:val="24"/>
        </w:rPr>
      </w:pPr>
    </w:p>
    <w:p w14:paraId="3770492D" w14:textId="6FAD1654" w:rsidR="00AB2D33" w:rsidRPr="00060DD3" w:rsidRDefault="00222F27"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(2) Käesolevas seaduses sätestatud</w:t>
      </w:r>
      <w:r w:rsidRPr="530311D3">
        <w:rPr>
          <w:rFonts w:ascii="Times New Roman" w:eastAsia="Calibri Light" w:hAnsi="Times New Roman" w:cs="Times New Roman"/>
          <w:b/>
          <w:bCs/>
          <w:sz w:val="24"/>
        </w:rPr>
        <w:t xml:space="preserve"> </w:t>
      </w:r>
      <w:r w:rsidR="00076486" w:rsidRPr="530311D3">
        <w:rPr>
          <w:rFonts w:ascii="Times New Roman" w:eastAsia="Calibri Light" w:hAnsi="Times New Roman" w:cs="Times New Roman"/>
          <w:sz w:val="24"/>
        </w:rPr>
        <w:t xml:space="preserve">käitaja </w:t>
      </w:r>
      <w:r w:rsidRPr="530311D3">
        <w:rPr>
          <w:rFonts w:ascii="Times New Roman" w:eastAsia="Calibri Light" w:hAnsi="Times New Roman" w:cs="Times New Roman"/>
          <w:sz w:val="24"/>
        </w:rPr>
        <w:t>tegevust puudutava dokumen</w:t>
      </w:r>
      <w:r w:rsidR="000A5C35" w:rsidRPr="530311D3">
        <w:rPr>
          <w:rFonts w:ascii="Times New Roman" w:eastAsia="Calibri Light" w:hAnsi="Times New Roman" w:cs="Times New Roman"/>
          <w:sz w:val="24"/>
        </w:rPr>
        <w:t>di</w:t>
      </w:r>
      <w:r w:rsidRPr="530311D3">
        <w:rPr>
          <w:rFonts w:ascii="Times New Roman" w:eastAsia="Calibri Light" w:hAnsi="Times New Roman" w:cs="Times New Roman"/>
          <w:sz w:val="24"/>
        </w:rPr>
        <w:t xml:space="preserve">, </w:t>
      </w:r>
      <w:commentRangeStart w:id="184"/>
      <w:r w:rsidRPr="530311D3">
        <w:rPr>
          <w:rFonts w:ascii="Times New Roman" w:eastAsia="Calibri Light" w:hAnsi="Times New Roman" w:cs="Times New Roman"/>
          <w:sz w:val="24"/>
        </w:rPr>
        <w:t xml:space="preserve">analüüsi, </w:t>
      </w:r>
      <w:commentRangeEnd w:id="184"/>
      <w:r w:rsidR="007B2FD8">
        <w:rPr>
          <w:rStyle w:val="Kommentaariviide"/>
        </w:rPr>
        <w:commentReference w:id="184"/>
      </w:r>
      <w:commentRangeStart w:id="185"/>
      <w:r w:rsidRPr="530311D3">
        <w:rPr>
          <w:rFonts w:ascii="Times New Roman" w:eastAsia="Calibri Light" w:hAnsi="Times New Roman" w:cs="Times New Roman"/>
          <w:sz w:val="24"/>
        </w:rPr>
        <w:t>kava</w:t>
      </w:r>
      <w:commentRangeEnd w:id="185"/>
      <w:r w:rsidR="007B2FD8">
        <w:rPr>
          <w:rStyle w:val="Kommentaariviide"/>
        </w:rPr>
        <w:commentReference w:id="185"/>
      </w:r>
      <w:r w:rsidRPr="530311D3">
        <w:rPr>
          <w:rFonts w:ascii="Times New Roman" w:eastAsia="Calibri Light" w:hAnsi="Times New Roman" w:cs="Times New Roman"/>
          <w:sz w:val="24"/>
        </w:rPr>
        <w:t xml:space="preserve">, </w:t>
      </w:r>
      <w:commentRangeStart w:id="186"/>
      <w:r w:rsidRPr="530311D3">
        <w:rPr>
          <w:rFonts w:ascii="Times New Roman" w:eastAsia="Calibri Light" w:hAnsi="Times New Roman" w:cs="Times New Roman"/>
          <w:sz w:val="24"/>
        </w:rPr>
        <w:t>kor</w:t>
      </w:r>
      <w:r w:rsidR="000A5C35" w:rsidRPr="530311D3">
        <w:rPr>
          <w:rFonts w:ascii="Times New Roman" w:eastAsia="Calibri Light" w:hAnsi="Times New Roman" w:cs="Times New Roman"/>
          <w:sz w:val="24"/>
        </w:rPr>
        <w:t>ra</w:t>
      </w:r>
      <w:r w:rsidRPr="530311D3">
        <w:rPr>
          <w:rFonts w:ascii="Times New Roman" w:eastAsia="Calibri Light" w:hAnsi="Times New Roman" w:cs="Times New Roman"/>
          <w:sz w:val="24"/>
        </w:rPr>
        <w:t xml:space="preserve"> </w:t>
      </w:r>
      <w:commentRangeEnd w:id="186"/>
      <w:r w:rsidR="007B2FD8">
        <w:rPr>
          <w:rStyle w:val="Kommentaariviide"/>
        </w:rPr>
        <w:commentReference w:id="186"/>
      </w:r>
      <w:r w:rsidRPr="530311D3">
        <w:rPr>
          <w:rFonts w:ascii="Times New Roman" w:eastAsia="Calibri Light" w:hAnsi="Times New Roman" w:cs="Times New Roman"/>
          <w:sz w:val="24"/>
        </w:rPr>
        <w:t xml:space="preserve">või </w:t>
      </w:r>
      <w:proofErr w:type="spellStart"/>
      <w:r w:rsidRPr="530311D3">
        <w:rPr>
          <w:rFonts w:ascii="Times New Roman" w:eastAsia="Calibri Light" w:hAnsi="Times New Roman" w:cs="Times New Roman"/>
          <w:sz w:val="24"/>
        </w:rPr>
        <w:t>sise</w:t>
      </w:r>
      <w:proofErr w:type="spellEnd"/>
      <w:r w:rsidRPr="530311D3">
        <w:rPr>
          <w:rFonts w:ascii="Times New Roman" w:eastAsia="Calibri Light" w:hAnsi="Times New Roman" w:cs="Times New Roman"/>
          <w:sz w:val="24"/>
        </w:rPr>
        <w:t xml:space="preserve">-eeskirjade olulise muutmise korral </w:t>
      </w:r>
      <w:r w:rsidR="000A5C35" w:rsidRPr="530311D3">
        <w:rPr>
          <w:rFonts w:ascii="Times New Roman" w:eastAsia="Calibri Light" w:hAnsi="Times New Roman" w:cs="Times New Roman"/>
          <w:sz w:val="24"/>
        </w:rPr>
        <w:t xml:space="preserve">esitab </w:t>
      </w:r>
      <w:r w:rsidR="00146DC0" w:rsidRPr="530311D3">
        <w:rPr>
          <w:rFonts w:ascii="Times New Roman" w:eastAsia="Calibri Light" w:hAnsi="Times New Roman" w:cs="Times New Roman"/>
          <w:sz w:val="24"/>
        </w:rPr>
        <w:t xml:space="preserve">käitaja </w:t>
      </w:r>
      <w:r w:rsidRPr="530311D3">
        <w:rPr>
          <w:rFonts w:ascii="Times New Roman" w:eastAsia="Calibri Light" w:hAnsi="Times New Roman" w:cs="Times New Roman"/>
          <w:sz w:val="24"/>
        </w:rPr>
        <w:t>pädevale asutusele vastava dokumen</w:t>
      </w:r>
      <w:r w:rsidR="000A5C35" w:rsidRPr="530311D3">
        <w:rPr>
          <w:rFonts w:ascii="Times New Roman" w:eastAsia="Calibri Light" w:hAnsi="Times New Roman" w:cs="Times New Roman"/>
          <w:sz w:val="24"/>
        </w:rPr>
        <w:t>di</w:t>
      </w:r>
      <w:r w:rsidRPr="530311D3">
        <w:rPr>
          <w:rFonts w:ascii="Times New Roman" w:eastAsia="Calibri Light" w:hAnsi="Times New Roman" w:cs="Times New Roman"/>
          <w:sz w:val="24"/>
        </w:rPr>
        <w:t xml:space="preserve"> muudatusi kajastav</w:t>
      </w:r>
      <w:r w:rsidR="000A5C35" w:rsidRPr="530311D3">
        <w:rPr>
          <w:rFonts w:ascii="Times New Roman" w:eastAsia="Calibri Light" w:hAnsi="Times New Roman" w:cs="Times New Roman"/>
          <w:sz w:val="24"/>
        </w:rPr>
        <w:t>a</w:t>
      </w:r>
      <w:r w:rsidRPr="530311D3">
        <w:rPr>
          <w:rFonts w:ascii="Times New Roman" w:eastAsia="Calibri Light" w:hAnsi="Times New Roman" w:cs="Times New Roman"/>
          <w:sz w:val="24"/>
        </w:rPr>
        <w:t xml:space="preserve"> </w:t>
      </w:r>
      <w:r w:rsidR="000A5C35" w:rsidRPr="530311D3">
        <w:rPr>
          <w:rFonts w:ascii="Times New Roman" w:eastAsia="Calibri Light" w:hAnsi="Times New Roman" w:cs="Times New Roman"/>
          <w:sz w:val="24"/>
        </w:rPr>
        <w:t xml:space="preserve">dokumendi </w:t>
      </w:r>
      <w:r w:rsidRPr="530311D3">
        <w:rPr>
          <w:rFonts w:ascii="Times New Roman" w:eastAsia="Calibri Light" w:hAnsi="Times New Roman" w:cs="Times New Roman"/>
          <w:sz w:val="24"/>
        </w:rPr>
        <w:t xml:space="preserve">või uue dokumendi, </w:t>
      </w:r>
      <w:commentRangeStart w:id="187"/>
      <w:r w:rsidRPr="530311D3">
        <w:rPr>
          <w:rFonts w:ascii="Times New Roman" w:eastAsia="Calibri Light" w:hAnsi="Times New Roman" w:cs="Times New Roman"/>
          <w:sz w:val="24"/>
        </w:rPr>
        <w:t xml:space="preserve">analüüsi, kava </w:t>
      </w:r>
      <w:commentRangeEnd w:id="187"/>
      <w:r w:rsidR="007B2FD8">
        <w:rPr>
          <w:rStyle w:val="Kommentaariviide"/>
        </w:rPr>
        <w:commentReference w:id="187"/>
      </w:r>
      <w:r w:rsidR="000A5C35" w:rsidRPr="530311D3">
        <w:rPr>
          <w:rFonts w:ascii="Times New Roman" w:eastAsia="Calibri Light" w:hAnsi="Times New Roman" w:cs="Times New Roman"/>
          <w:sz w:val="24"/>
        </w:rPr>
        <w:t xml:space="preserve">või </w:t>
      </w:r>
      <w:proofErr w:type="spellStart"/>
      <w:r w:rsidRPr="530311D3">
        <w:rPr>
          <w:rFonts w:ascii="Times New Roman" w:eastAsia="Calibri Light" w:hAnsi="Times New Roman" w:cs="Times New Roman"/>
          <w:sz w:val="24"/>
        </w:rPr>
        <w:t>sise</w:t>
      </w:r>
      <w:proofErr w:type="spellEnd"/>
      <w:r w:rsidRPr="530311D3">
        <w:rPr>
          <w:rFonts w:ascii="Times New Roman" w:eastAsia="Calibri Light" w:hAnsi="Times New Roman" w:cs="Times New Roman"/>
          <w:sz w:val="24"/>
        </w:rPr>
        <w:t>-eeskirjad, millele on lisatud oluliste muudatuste kokkuvõte</w:t>
      </w:r>
      <w:r w:rsidR="000A5C35" w:rsidRPr="530311D3">
        <w:rPr>
          <w:rFonts w:ascii="Times New Roman" w:eastAsia="Calibri Light" w:hAnsi="Times New Roman" w:cs="Times New Roman"/>
          <w:sz w:val="24"/>
        </w:rPr>
        <w:t>,</w:t>
      </w:r>
      <w:r w:rsidRPr="530311D3">
        <w:rPr>
          <w:rFonts w:ascii="Times New Roman" w:eastAsia="Calibri Light" w:hAnsi="Times New Roman" w:cs="Times New Roman"/>
          <w:sz w:val="24"/>
        </w:rPr>
        <w:t xml:space="preserve"> </w:t>
      </w:r>
      <w:r w:rsidR="00B55D75" w:rsidRPr="530311D3">
        <w:rPr>
          <w:rFonts w:ascii="Times New Roman" w:eastAsia="Calibri Light" w:hAnsi="Times New Roman" w:cs="Times New Roman"/>
          <w:sz w:val="24"/>
        </w:rPr>
        <w:t>kümne</w:t>
      </w:r>
      <w:r w:rsidRPr="530311D3">
        <w:rPr>
          <w:rFonts w:ascii="Times New Roman" w:eastAsia="Calibri Light" w:hAnsi="Times New Roman" w:cs="Times New Roman"/>
          <w:sz w:val="24"/>
        </w:rPr>
        <w:t xml:space="preserve"> tööpäeva jooksul arvates muudatuste jõustumisest.</w:t>
      </w:r>
    </w:p>
    <w:p w14:paraId="155C22C4" w14:textId="24431155" w:rsidR="00377676" w:rsidRPr="003D31C4" w:rsidRDefault="00377676" w:rsidP="530311D3">
      <w:pPr>
        <w:spacing w:after="0" w:line="240" w:lineRule="auto"/>
        <w:rPr>
          <w:rFonts w:ascii="Times New Roman" w:eastAsiaTheme="majorEastAsia" w:hAnsi="Times New Roman" w:cs="Times New Roman"/>
          <w:sz w:val="24"/>
        </w:rPr>
      </w:pPr>
    </w:p>
    <w:p w14:paraId="3FBDD141" w14:textId="2222AC39" w:rsidR="00E60185" w:rsidRPr="003D31C4" w:rsidRDefault="009D6BF9" w:rsidP="00A91B7F">
      <w:pPr>
        <w:spacing w:after="0" w:line="240" w:lineRule="auto"/>
        <w:jc w:val="center"/>
        <w:rPr>
          <w:rFonts w:ascii="Times New Roman" w:eastAsia="Calibri Light" w:hAnsi="Times New Roman" w:cs="Times New Roman"/>
          <w:b/>
          <w:bCs/>
          <w:sz w:val="24"/>
        </w:rPr>
      </w:pPr>
      <w:r>
        <w:rPr>
          <w:rFonts w:ascii="Times New Roman" w:eastAsia="Calibri Light" w:hAnsi="Times New Roman" w:cs="Times New Roman"/>
          <w:b/>
          <w:bCs/>
          <w:sz w:val="24"/>
        </w:rPr>
        <w:t>5</w:t>
      </w:r>
      <w:r w:rsidR="00325DB4" w:rsidRPr="003D31C4">
        <w:rPr>
          <w:rFonts w:ascii="Times New Roman" w:eastAsia="Calibri Light" w:hAnsi="Times New Roman" w:cs="Times New Roman"/>
          <w:b/>
          <w:bCs/>
          <w:sz w:val="24"/>
        </w:rPr>
        <w:t xml:space="preserve">. peatükk </w:t>
      </w:r>
    </w:p>
    <w:p w14:paraId="3F68E48A" w14:textId="37A49390" w:rsidR="00325DB4" w:rsidRDefault="00325DB4" w:rsidP="00A91B7F">
      <w:pPr>
        <w:spacing w:after="0" w:line="240" w:lineRule="auto"/>
        <w:jc w:val="center"/>
        <w:rPr>
          <w:rFonts w:ascii="Times New Roman" w:eastAsiaTheme="majorEastAsia" w:hAnsi="Times New Roman" w:cs="Times New Roman"/>
          <w:b/>
          <w:bCs/>
          <w:sz w:val="24"/>
        </w:rPr>
      </w:pPr>
      <w:r w:rsidRPr="003D31C4">
        <w:rPr>
          <w:rFonts w:ascii="Times New Roman" w:eastAsiaTheme="majorEastAsia" w:hAnsi="Times New Roman" w:cs="Times New Roman"/>
          <w:b/>
          <w:bCs/>
          <w:sz w:val="24"/>
        </w:rPr>
        <w:t xml:space="preserve">Kosmoseobjektide ja kosmosetegevuslubade register </w:t>
      </w:r>
    </w:p>
    <w:p w14:paraId="5FCF6625" w14:textId="77777777" w:rsidR="0007041E" w:rsidRPr="003D31C4" w:rsidRDefault="0007041E" w:rsidP="006731A2">
      <w:pPr>
        <w:spacing w:after="0" w:line="240" w:lineRule="auto"/>
        <w:jc w:val="center"/>
        <w:rPr>
          <w:rFonts w:ascii="Times New Roman" w:eastAsia="Calibri Light" w:hAnsi="Times New Roman" w:cs="Times New Roman"/>
          <w:b/>
          <w:bCs/>
          <w:sz w:val="24"/>
        </w:rPr>
      </w:pPr>
    </w:p>
    <w:p w14:paraId="3614505C" w14:textId="06A6061C" w:rsidR="00325DB4" w:rsidRDefault="00325DB4" w:rsidP="006731A2">
      <w:pPr>
        <w:spacing w:after="0" w:line="240" w:lineRule="auto"/>
        <w:rPr>
          <w:rFonts w:ascii="Times New Roman" w:eastAsiaTheme="majorEastAsia" w:hAnsi="Times New Roman" w:cs="Times New Roman"/>
          <w:b/>
          <w:bCs/>
          <w:sz w:val="24"/>
        </w:rPr>
      </w:pPr>
      <w:r w:rsidRPr="003D31C4">
        <w:rPr>
          <w:rFonts w:ascii="Times New Roman" w:eastAsiaTheme="majorEastAsia" w:hAnsi="Times New Roman" w:cs="Times New Roman"/>
          <w:b/>
          <w:bCs/>
          <w:sz w:val="24"/>
        </w:rPr>
        <w:t xml:space="preserve">§ </w:t>
      </w:r>
      <w:r w:rsidR="005F5B4A">
        <w:rPr>
          <w:rFonts w:ascii="Times New Roman" w:hAnsi="Times New Roman" w:cs="Times New Roman"/>
          <w:b/>
          <w:bCs/>
          <w:sz w:val="24"/>
        </w:rPr>
        <w:t>29</w:t>
      </w:r>
      <w:r w:rsidRPr="003D31C4">
        <w:rPr>
          <w:rFonts w:ascii="Times New Roman" w:hAnsi="Times New Roman" w:cs="Times New Roman"/>
          <w:b/>
          <w:bCs/>
          <w:sz w:val="24"/>
        </w:rPr>
        <w:t>.</w:t>
      </w:r>
      <w:r w:rsidRPr="003D31C4">
        <w:rPr>
          <w:rFonts w:ascii="Times New Roman" w:eastAsiaTheme="majorEastAsia" w:hAnsi="Times New Roman" w:cs="Times New Roman"/>
          <w:b/>
          <w:bCs/>
          <w:sz w:val="24"/>
        </w:rPr>
        <w:t xml:space="preserve"> </w:t>
      </w:r>
      <w:r w:rsidR="006B3163" w:rsidRPr="003D31C4">
        <w:rPr>
          <w:rFonts w:ascii="Times New Roman" w:eastAsiaTheme="majorEastAsia" w:hAnsi="Times New Roman" w:cs="Times New Roman"/>
          <w:b/>
          <w:bCs/>
          <w:sz w:val="24"/>
        </w:rPr>
        <w:t>Kosmoseobjektide ja kosmosetegevuslubade register</w:t>
      </w:r>
    </w:p>
    <w:p w14:paraId="2AF618B2" w14:textId="77777777" w:rsidR="00CC2746" w:rsidRPr="003D31C4" w:rsidRDefault="00CC2746" w:rsidP="006731A2">
      <w:pPr>
        <w:spacing w:after="0" w:line="240" w:lineRule="auto"/>
        <w:rPr>
          <w:rFonts w:ascii="Times New Roman" w:eastAsiaTheme="majorEastAsia" w:hAnsi="Times New Roman" w:cs="Times New Roman"/>
          <w:sz w:val="24"/>
        </w:rPr>
      </w:pPr>
    </w:p>
    <w:p w14:paraId="445BA52D" w14:textId="15EBC3EB" w:rsidR="00325DB4" w:rsidRDefault="00325DB4"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(1) Kosmoseobjektide ja kosmosetegevuslubade register on riigi infosüsteemi kuuluv </w:t>
      </w:r>
      <w:commentRangeStart w:id="188"/>
      <w:r w:rsidRPr="530311D3">
        <w:rPr>
          <w:rFonts w:ascii="Times New Roman" w:eastAsiaTheme="majorEastAsia" w:hAnsi="Times New Roman" w:cs="Times New Roman"/>
          <w:sz w:val="24"/>
        </w:rPr>
        <w:t>andmekogu</w:t>
      </w:r>
      <w:r w:rsidR="00716E33" w:rsidRPr="530311D3">
        <w:rPr>
          <w:rFonts w:ascii="Times New Roman" w:eastAsiaTheme="majorEastAsia" w:hAnsi="Times New Roman" w:cs="Times New Roman"/>
          <w:sz w:val="24"/>
        </w:rPr>
        <w:t xml:space="preserve"> (edaspidi </w:t>
      </w:r>
      <w:r w:rsidR="00716E33" w:rsidRPr="530311D3">
        <w:rPr>
          <w:rFonts w:ascii="Times New Roman" w:eastAsiaTheme="majorEastAsia" w:hAnsi="Times New Roman" w:cs="Times New Roman"/>
          <w:i/>
          <w:iCs/>
          <w:sz w:val="24"/>
        </w:rPr>
        <w:t>register</w:t>
      </w:r>
      <w:r w:rsidR="00716E33" w:rsidRPr="530311D3">
        <w:rPr>
          <w:rFonts w:ascii="Times New Roman" w:eastAsiaTheme="majorEastAsia" w:hAnsi="Times New Roman" w:cs="Times New Roman"/>
          <w:sz w:val="24"/>
        </w:rPr>
        <w:t>)</w:t>
      </w:r>
      <w:r w:rsidRPr="530311D3">
        <w:rPr>
          <w:rFonts w:ascii="Times New Roman" w:eastAsiaTheme="majorEastAsia" w:hAnsi="Times New Roman" w:cs="Times New Roman"/>
          <w:sz w:val="24"/>
        </w:rPr>
        <w:t xml:space="preserve">, </w:t>
      </w:r>
      <w:commentRangeEnd w:id="188"/>
      <w:r w:rsidR="004460E7">
        <w:rPr>
          <w:rStyle w:val="Kommentaariviide"/>
        </w:rPr>
        <w:commentReference w:id="188"/>
      </w:r>
      <w:r w:rsidRPr="530311D3">
        <w:rPr>
          <w:rFonts w:ascii="Times New Roman" w:eastAsiaTheme="majorEastAsia" w:hAnsi="Times New Roman" w:cs="Times New Roman"/>
          <w:sz w:val="24"/>
        </w:rPr>
        <w:t xml:space="preserve">mille põhimääruse kehtestab </w:t>
      </w:r>
      <w:r w:rsidR="004503A4" w:rsidRPr="530311D3">
        <w:rPr>
          <w:rFonts w:ascii="Times New Roman" w:eastAsiaTheme="majorEastAsia" w:hAnsi="Times New Roman" w:cs="Times New Roman"/>
          <w:sz w:val="24"/>
        </w:rPr>
        <w:t>valdkonna eest vastutav minister</w:t>
      </w:r>
      <w:r w:rsidRPr="530311D3">
        <w:rPr>
          <w:rFonts w:ascii="Times New Roman" w:eastAsiaTheme="majorEastAsia" w:hAnsi="Times New Roman" w:cs="Times New Roman"/>
          <w:sz w:val="24"/>
        </w:rPr>
        <w:t xml:space="preserve"> määrusega</w:t>
      </w:r>
      <w:r w:rsidR="00716E33" w:rsidRPr="530311D3">
        <w:rPr>
          <w:rFonts w:ascii="Times New Roman" w:eastAsiaTheme="majorEastAsia" w:hAnsi="Times New Roman" w:cs="Times New Roman"/>
          <w:sz w:val="24"/>
        </w:rPr>
        <w:t>.</w:t>
      </w:r>
      <w:r w:rsidR="002A150C" w:rsidRPr="530311D3">
        <w:rPr>
          <w:rFonts w:ascii="Times New Roman" w:eastAsiaTheme="majorEastAsia" w:hAnsi="Times New Roman" w:cs="Times New Roman"/>
          <w:sz w:val="24"/>
        </w:rPr>
        <w:t xml:space="preserve"> </w:t>
      </w:r>
    </w:p>
    <w:p w14:paraId="5C0B007E" w14:textId="77777777" w:rsidR="002A150C" w:rsidRPr="004503A4" w:rsidRDefault="002A150C" w:rsidP="530311D3">
      <w:pPr>
        <w:spacing w:after="0" w:line="240" w:lineRule="auto"/>
        <w:jc w:val="both"/>
        <w:rPr>
          <w:rFonts w:ascii="Times New Roman" w:eastAsiaTheme="majorEastAsia" w:hAnsi="Times New Roman" w:cs="Times New Roman"/>
          <w:sz w:val="24"/>
        </w:rPr>
      </w:pPr>
    </w:p>
    <w:p w14:paraId="0ADC7B54" w14:textId="77777777" w:rsidR="00325DB4" w:rsidRPr="003D31C4" w:rsidRDefault="00325DB4"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(2) Registri pidamise eesmärgid on:</w:t>
      </w:r>
    </w:p>
    <w:p w14:paraId="47740009" w14:textId="77777777" w:rsidR="00325DB4" w:rsidRPr="003D31C4" w:rsidRDefault="00325DB4"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1) kosmoseobjektide ja kosmosetegevuslubade üle arvestuse pidamine;</w:t>
      </w:r>
    </w:p>
    <w:p w14:paraId="48322DCA" w14:textId="77777777" w:rsidR="00325DB4" w:rsidRPr="003D31C4" w:rsidRDefault="00325DB4"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2) riigi rahvusvahelisest õigusest tulenevate kohustuste täitmine;</w:t>
      </w:r>
    </w:p>
    <w:p w14:paraId="48137407" w14:textId="1D2B7F52" w:rsidR="00325DB4" w:rsidRPr="00AB2D33" w:rsidRDefault="00325DB4"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3)</w:t>
      </w:r>
      <w:r w:rsidR="005D1D14" w:rsidRPr="530311D3">
        <w:rPr>
          <w:rFonts w:ascii="Times New Roman" w:eastAsiaTheme="majorEastAsia" w:hAnsi="Times New Roman" w:cs="Times New Roman"/>
          <w:sz w:val="24"/>
        </w:rPr>
        <w:t> </w:t>
      </w:r>
      <w:r w:rsidRPr="530311D3">
        <w:rPr>
          <w:rFonts w:ascii="Times New Roman" w:eastAsiaTheme="majorEastAsia" w:hAnsi="Times New Roman" w:cs="Times New Roman"/>
          <w:sz w:val="24"/>
        </w:rPr>
        <w:t>pädeva asutuse ülesannetest tulenevate toimingute ja menetlustega seotud andmete töötlemine;</w:t>
      </w:r>
    </w:p>
    <w:p w14:paraId="2D56FB9F" w14:textId="34867E8E" w:rsidR="00325DB4" w:rsidRDefault="00325DB4"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4) kosmosetegevuse</w:t>
      </w:r>
      <w:r w:rsidR="00C0612C" w:rsidRPr="530311D3">
        <w:rPr>
          <w:rFonts w:ascii="Times New Roman" w:eastAsiaTheme="majorEastAsia" w:hAnsi="Times New Roman" w:cs="Times New Roman"/>
          <w:sz w:val="24"/>
        </w:rPr>
        <w:t xml:space="preserve">, kosmosetegevuslubade </w:t>
      </w:r>
      <w:r w:rsidRPr="530311D3">
        <w:rPr>
          <w:rFonts w:ascii="Times New Roman" w:eastAsiaTheme="majorEastAsia" w:hAnsi="Times New Roman" w:cs="Times New Roman"/>
          <w:sz w:val="24"/>
        </w:rPr>
        <w:t>ja kosmoseobjektide kohta statistika tegemine.</w:t>
      </w:r>
      <w:r w:rsidR="00146DC0" w:rsidRPr="530311D3">
        <w:rPr>
          <w:rFonts w:ascii="Times New Roman" w:eastAsiaTheme="majorEastAsia" w:hAnsi="Times New Roman" w:cs="Times New Roman"/>
          <w:sz w:val="24"/>
        </w:rPr>
        <w:t xml:space="preserve"> </w:t>
      </w:r>
    </w:p>
    <w:p w14:paraId="4FD09E84" w14:textId="77777777" w:rsidR="0007041E" w:rsidRPr="00AB2D33" w:rsidRDefault="0007041E" w:rsidP="530311D3">
      <w:pPr>
        <w:spacing w:after="0" w:line="240" w:lineRule="auto"/>
        <w:jc w:val="both"/>
        <w:rPr>
          <w:rFonts w:ascii="Times New Roman" w:eastAsiaTheme="majorEastAsia" w:hAnsi="Times New Roman" w:cs="Times New Roman"/>
          <w:sz w:val="24"/>
        </w:rPr>
      </w:pPr>
    </w:p>
    <w:p w14:paraId="74EFC64A" w14:textId="5B7AE735" w:rsidR="00325DB4" w:rsidRDefault="00325DB4"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w:t>
      </w:r>
      <w:r w:rsidR="001E1680" w:rsidRPr="530311D3">
        <w:rPr>
          <w:rFonts w:ascii="Times New Roman" w:eastAsiaTheme="majorEastAsia" w:hAnsi="Times New Roman" w:cs="Times New Roman"/>
          <w:sz w:val="24"/>
        </w:rPr>
        <w:t>3</w:t>
      </w:r>
      <w:r w:rsidRPr="530311D3">
        <w:rPr>
          <w:rFonts w:ascii="Times New Roman" w:eastAsiaTheme="majorEastAsia" w:hAnsi="Times New Roman" w:cs="Times New Roman"/>
          <w:sz w:val="24"/>
        </w:rPr>
        <w:t xml:space="preserve">) Registri vastutav töötleja on </w:t>
      </w:r>
      <w:r w:rsidR="00FC0639" w:rsidRPr="530311D3">
        <w:rPr>
          <w:rFonts w:ascii="Times New Roman" w:eastAsiaTheme="majorEastAsia" w:hAnsi="Times New Roman" w:cs="Times New Roman"/>
          <w:sz w:val="24"/>
        </w:rPr>
        <w:t>Tarbijakaitse ja Tehnilise Järelevalve Amet</w:t>
      </w:r>
      <w:r w:rsidRPr="530311D3">
        <w:rPr>
          <w:rFonts w:ascii="Times New Roman" w:eastAsiaTheme="majorEastAsia" w:hAnsi="Times New Roman" w:cs="Times New Roman"/>
          <w:sz w:val="24"/>
        </w:rPr>
        <w:t>.</w:t>
      </w:r>
    </w:p>
    <w:p w14:paraId="21B7E009" w14:textId="77777777" w:rsidR="00CC2746" w:rsidRPr="003E5EF9" w:rsidRDefault="00CC2746" w:rsidP="006731A2">
      <w:pPr>
        <w:spacing w:after="0" w:line="240" w:lineRule="auto"/>
        <w:rPr>
          <w:rFonts w:ascii="Times New Roman" w:eastAsiaTheme="majorEastAsia" w:hAnsi="Times New Roman" w:cs="Times New Roman"/>
          <w:sz w:val="24"/>
        </w:rPr>
      </w:pPr>
    </w:p>
    <w:p w14:paraId="66ECE89F" w14:textId="77777777" w:rsidR="00E60C03" w:rsidRDefault="00E60C03">
      <w:pPr>
        <w:rPr>
          <w:rFonts w:ascii="Times New Roman" w:hAnsi="Times New Roman" w:cs="Times New Roman"/>
          <w:b/>
          <w:bCs/>
          <w:sz w:val="24"/>
        </w:rPr>
      </w:pPr>
      <w:r>
        <w:rPr>
          <w:rFonts w:ascii="Times New Roman" w:hAnsi="Times New Roman" w:cs="Times New Roman"/>
          <w:b/>
          <w:bCs/>
          <w:sz w:val="24"/>
        </w:rPr>
        <w:br w:type="page"/>
      </w:r>
    </w:p>
    <w:p w14:paraId="2D96F0EE" w14:textId="33DAAB5D" w:rsidR="00325DB4" w:rsidRDefault="00325DB4" w:rsidP="006731A2">
      <w:pPr>
        <w:spacing w:after="0" w:line="240" w:lineRule="auto"/>
        <w:rPr>
          <w:rFonts w:ascii="Times New Roman" w:hAnsi="Times New Roman" w:cs="Times New Roman"/>
          <w:b/>
          <w:bCs/>
          <w:sz w:val="24"/>
        </w:rPr>
      </w:pPr>
      <w:r w:rsidRPr="003E5EF9">
        <w:rPr>
          <w:rFonts w:ascii="Times New Roman" w:hAnsi="Times New Roman" w:cs="Times New Roman"/>
          <w:b/>
          <w:bCs/>
          <w:sz w:val="24"/>
        </w:rPr>
        <w:lastRenderedPageBreak/>
        <w:t>§ 3</w:t>
      </w:r>
      <w:r w:rsidR="00866D87" w:rsidRPr="003E5EF9">
        <w:rPr>
          <w:rFonts w:ascii="Times New Roman" w:hAnsi="Times New Roman" w:cs="Times New Roman"/>
          <w:b/>
          <w:bCs/>
          <w:sz w:val="24"/>
        </w:rPr>
        <w:t>0</w:t>
      </w:r>
      <w:r w:rsidRPr="003E5EF9">
        <w:rPr>
          <w:rFonts w:ascii="Times New Roman" w:hAnsi="Times New Roman" w:cs="Times New Roman"/>
          <w:b/>
          <w:bCs/>
          <w:sz w:val="24"/>
        </w:rPr>
        <w:t xml:space="preserve">. Arhiiv </w:t>
      </w:r>
    </w:p>
    <w:p w14:paraId="695A4AF2" w14:textId="77777777" w:rsidR="0007041E" w:rsidRDefault="0007041E" w:rsidP="006731A2">
      <w:pPr>
        <w:spacing w:after="0" w:line="240" w:lineRule="auto"/>
        <w:rPr>
          <w:rFonts w:ascii="Times New Roman" w:hAnsi="Times New Roman" w:cs="Times New Roman"/>
          <w:b/>
          <w:bCs/>
          <w:sz w:val="24"/>
        </w:rPr>
      </w:pPr>
    </w:p>
    <w:p w14:paraId="4FFC5F32" w14:textId="77777777" w:rsidR="00CE1E7A" w:rsidRDefault="00CE1E7A" w:rsidP="00CE1E7A">
      <w:pPr>
        <w:spacing w:after="0" w:line="240" w:lineRule="auto"/>
        <w:jc w:val="both"/>
        <w:rPr>
          <w:ins w:id="189" w:author="Kärt Voor" w:date="2024-10-17T12:21:00Z"/>
          <w:rFonts w:ascii="Times New Roman" w:hAnsi="Times New Roman" w:cs="Times New Roman"/>
          <w:sz w:val="24"/>
        </w:rPr>
      </w:pPr>
      <w:ins w:id="190" w:author="Kärt Voor" w:date="2024-10-17T12:21:00Z">
        <w:r w:rsidRPr="00CE1E7A">
          <w:rPr>
            <w:rFonts w:ascii="Times New Roman" w:hAnsi="Times New Roman" w:cs="Times New Roman"/>
            <w:sz w:val="24"/>
          </w:rPr>
          <w:t>(1</w:t>
        </w:r>
        <w:r>
          <w:rPr>
            <w:rFonts w:ascii="Times New Roman" w:hAnsi="Times New Roman" w:cs="Times New Roman"/>
            <w:sz w:val="24"/>
          </w:rPr>
          <w:t xml:space="preserve">) </w:t>
        </w:r>
      </w:ins>
      <w:r w:rsidR="00325DB4" w:rsidRPr="00CE1E7A">
        <w:rPr>
          <w:rFonts w:ascii="Times New Roman" w:hAnsi="Times New Roman" w:cs="Times New Roman"/>
          <w:sz w:val="24"/>
          <w:rPrChange w:id="191" w:author="Kärt Voor" w:date="2024-10-17T12:21:00Z">
            <w:rPr/>
          </w:rPrChange>
        </w:rPr>
        <w:t xml:space="preserve">Registriandmeid ja nendega seotud alusdokumente säilitatakse </w:t>
      </w:r>
      <w:r w:rsidR="002B198D" w:rsidRPr="00CE1E7A">
        <w:rPr>
          <w:rFonts w:ascii="Times New Roman" w:hAnsi="Times New Roman" w:cs="Times New Roman"/>
          <w:sz w:val="24"/>
          <w:rPrChange w:id="192" w:author="Kärt Voor" w:date="2024-10-17T12:21:00Z">
            <w:rPr/>
          </w:rPrChange>
        </w:rPr>
        <w:t>kolmkümmend</w:t>
      </w:r>
      <w:r w:rsidR="00325DB4" w:rsidRPr="00CE1E7A">
        <w:rPr>
          <w:rFonts w:ascii="Times New Roman" w:hAnsi="Times New Roman" w:cs="Times New Roman"/>
          <w:sz w:val="24"/>
          <w:rPrChange w:id="193" w:author="Kärt Voor" w:date="2024-10-17T12:21:00Z">
            <w:rPr/>
          </w:rPrChange>
        </w:rPr>
        <w:t xml:space="preserve"> aastat andmete kustutamisest arvates. </w:t>
      </w:r>
    </w:p>
    <w:p w14:paraId="469858F9" w14:textId="77777777" w:rsidR="00CE1E7A" w:rsidRDefault="00CE1E7A" w:rsidP="00CE1E7A">
      <w:pPr>
        <w:spacing w:after="0" w:line="240" w:lineRule="auto"/>
        <w:jc w:val="both"/>
        <w:rPr>
          <w:ins w:id="194" w:author="Kärt Voor" w:date="2024-10-17T12:21:00Z"/>
          <w:rFonts w:ascii="Times New Roman" w:hAnsi="Times New Roman" w:cs="Times New Roman"/>
          <w:sz w:val="24"/>
        </w:rPr>
      </w:pPr>
    </w:p>
    <w:p w14:paraId="799B444C" w14:textId="53F0E31A" w:rsidR="00325DB4" w:rsidRPr="00CE1E7A" w:rsidRDefault="00CE1E7A" w:rsidP="00CE1E7A">
      <w:pPr>
        <w:spacing w:after="0" w:line="240" w:lineRule="auto"/>
        <w:jc w:val="both"/>
        <w:rPr>
          <w:rFonts w:ascii="Times New Roman" w:hAnsi="Times New Roman" w:cs="Times New Roman"/>
          <w:sz w:val="24"/>
          <w:rPrChange w:id="195" w:author="Kärt Voor" w:date="2024-10-17T12:21:00Z">
            <w:rPr/>
          </w:rPrChange>
        </w:rPr>
      </w:pPr>
      <w:ins w:id="196" w:author="Kärt Voor" w:date="2024-10-17T12:21:00Z">
        <w:r>
          <w:rPr>
            <w:rFonts w:ascii="Times New Roman" w:hAnsi="Times New Roman" w:cs="Times New Roman"/>
            <w:sz w:val="24"/>
          </w:rPr>
          <w:t xml:space="preserve">(2) </w:t>
        </w:r>
      </w:ins>
      <w:r w:rsidR="00325DB4" w:rsidRPr="00CE1E7A">
        <w:rPr>
          <w:rFonts w:ascii="Times New Roman" w:hAnsi="Times New Roman" w:cs="Times New Roman"/>
          <w:sz w:val="24"/>
          <w:rPrChange w:id="197" w:author="Kärt Voor" w:date="2024-10-17T12:21:00Z">
            <w:rPr/>
          </w:rPrChange>
        </w:rPr>
        <w:t xml:space="preserve">Registriandmed ja alusdokumendid arhiveeritakse ja </w:t>
      </w:r>
      <w:r w:rsidR="000A5C35" w:rsidRPr="00CE1E7A">
        <w:rPr>
          <w:rFonts w:ascii="Times New Roman" w:hAnsi="Times New Roman" w:cs="Times New Roman"/>
          <w:sz w:val="24"/>
          <w:rPrChange w:id="198" w:author="Kärt Voor" w:date="2024-10-17T12:21:00Z">
            <w:rPr/>
          </w:rPrChange>
        </w:rPr>
        <w:t xml:space="preserve">neid </w:t>
      </w:r>
      <w:r w:rsidR="00325DB4" w:rsidRPr="00CE1E7A">
        <w:rPr>
          <w:rFonts w:ascii="Times New Roman" w:hAnsi="Times New Roman" w:cs="Times New Roman"/>
          <w:sz w:val="24"/>
          <w:rPrChange w:id="199" w:author="Kärt Voor" w:date="2024-10-17T12:21:00Z">
            <w:rPr/>
          </w:rPrChange>
        </w:rPr>
        <w:t xml:space="preserve">säilitatakse arhiiviseaduses sätestatud korras. </w:t>
      </w:r>
    </w:p>
    <w:p w14:paraId="100923B1" w14:textId="77777777" w:rsidR="006731A2" w:rsidRPr="003D31C4" w:rsidRDefault="006731A2" w:rsidP="006731A2">
      <w:pPr>
        <w:spacing w:after="0" w:line="240" w:lineRule="auto"/>
        <w:rPr>
          <w:rFonts w:ascii="Times New Roman" w:eastAsiaTheme="majorEastAsia" w:hAnsi="Times New Roman" w:cs="Times New Roman"/>
          <w:sz w:val="24"/>
        </w:rPr>
      </w:pPr>
    </w:p>
    <w:p w14:paraId="21BA0E85" w14:textId="29A513CC" w:rsidR="006E0412" w:rsidRPr="00F1773D" w:rsidRDefault="009D6BF9" w:rsidP="00E60C03">
      <w:pPr>
        <w:spacing w:after="0" w:line="240" w:lineRule="auto"/>
        <w:jc w:val="center"/>
        <w:rPr>
          <w:rFonts w:ascii="Times New Roman" w:eastAsia="Calibri Light" w:hAnsi="Times New Roman" w:cs="Times New Roman"/>
          <w:b/>
          <w:bCs/>
          <w:sz w:val="24"/>
        </w:rPr>
      </w:pPr>
      <w:r w:rsidRPr="00F1773D">
        <w:rPr>
          <w:rFonts w:ascii="Times New Roman" w:eastAsia="Calibri Light" w:hAnsi="Times New Roman" w:cs="Times New Roman"/>
          <w:b/>
          <w:bCs/>
          <w:sz w:val="24"/>
        </w:rPr>
        <w:t>6</w:t>
      </w:r>
      <w:r w:rsidR="00325DB4" w:rsidRPr="00F1773D">
        <w:rPr>
          <w:rFonts w:ascii="Times New Roman" w:eastAsia="Calibri Light" w:hAnsi="Times New Roman" w:cs="Times New Roman"/>
          <w:b/>
          <w:bCs/>
          <w:sz w:val="24"/>
        </w:rPr>
        <w:t>. peatükk</w:t>
      </w:r>
    </w:p>
    <w:p w14:paraId="3CFCDE95" w14:textId="775B92D0" w:rsidR="00E03ADF" w:rsidRPr="00530949" w:rsidRDefault="006E0412" w:rsidP="006731A2">
      <w:pPr>
        <w:spacing w:after="0" w:line="240" w:lineRule="auto"/>
        <w:jc w:val="center"/>
        <w:rPr>
          <w:rFonts w:ascii="Times New Roman" w:eastAsiaTheme="majorEastAsia" w:hAnsi="Times New Roman" w:cs="Times New Roman"/>
          <w:b/>
          <w:bCs/>
          <w:sz w:val="24"/>
        </w:rPr>
      </w:pPr>
      <w:r w:rsidRPr="00F1773D">
        <w:rPr>
          <w:rFonts w:ascii="Times New Roman" w:eastAsiaTheme="majorEastAsia" w:hAnsi="Times New Roman" w:cs="Times New Roman"/>
          <w:b/>
          <w:bCs/>
          <w:sz w:val="24"/>
        </w:rPr>
        <w:t xml:space="preserve">Kosmosetegevuse </w:t>
      </w:r>
      <w:r w:rsidR="00530949" w:rsidRPr="00F1773D">
        <w:rPr>
          <w:rFonts w:ascii="Times New Roman" w:eastAsiaTheme="majorEastAsia" w:hAnsi="Times New Roman" w:cs="Times New Roman"/>
          <w:b/>
          <w:bCs/>
          <w:sz w:val="24"/>
        </w:rPr>
        <w:t>alustamine ja kosmoseobjekti registreerimine</w:t>
      </w:r>
      <w:r w:rsidRPr="00530949">
        <w:rPr>
          <w:rFonts w:ascii="Times New Roman" w:eastAsiaTheme="majorEastAsia" w:hAnsi="Times New Roman" w:cs="Times New Roman"/>
          <w:b/>
          <w:bCs/>
          <w:sz w:val="24"/>
        </w:rPr>
        <w:t xml:space="preserve"> </w:t>
      </w:r>
    </w:p>
    <w:p w14:paraId="6901A1E1" w14:textId="4BF3C369" w:rsidR="00325DB4" w:rsidRPr="00530949" w:rsidRDefault="006E0412" w:rsidP="006731A2">
      <w:pPr>
        <w:spacing w:after="0" w:line="240" w:lineRule="auto"/>
        <w:rPr>
          <w:rFonts w:ascii="Times New Roman" w:eastAsiaTheme="majorEastAsia" w:hAnsi="Times New Roman" w:cs="Times New Roman"/>
          <w:b/>
          <w:bCs/>
          <w:sz w:val="24"/>
        </w:rPr>
      </w:pPr>
      <w:r w:rsidRPr="00530949">
        <w:rPr>
          <w:rFonts w:ascii="Times New Roman" w:eastAsiaTheme="majorEastAsia" w:hAnsi="Times New Roman" w:cs="Times New Roman"/>
          <w:b/>
          <w:bCs/>
          <w:sz w:val="24"/>
        </w:rPr>
        <w:t xml:space="preserve"> </w:t>
      </w:r>
    </w:p>
    <w:p w14:paraId="484FBA00" w14:textId="2120E546" w:rsidR="00D74854" w:rsidRPr="00530949" w:rsidRDefault="00817D13" w:rsidP="530311D3">
      <w:pPr>
        <w:pStyle w:val="Pealkiri2"/>
        <w:shd w:val="clear" w:color="auto" w:fill="FFFFFF" w:themeFill="background1"/>
        <w:spacing w:before="0" w:line="240" w:lineRule="auto"/>
        <w:jc w:val="center"/>
        <w:rPr>
          <w:rFonts w:ascii="Times New Roman" w:hAnsi="Times New Roman" w:cs="Times New Roman"/>
          <w:b/>
          <w:bCs/>
          <w:color w:val="000000"/>
          <w:sz w:val="24"/>
          <w:szCs w:val="24"/>
          <w:bdr w:val="none" w:sz="0" w:space="0" w:color="auto" w:frame="1"/>
        </w:rPr>
      </w:pPr>
      <w:r>
        <w:rPr>
          <w:rFonts w:ascii="Times New Roman" w:hAnsi="Times New Roman" w:cs="Times New Roman"/>
          <w:b/>
          <w:bCs/>
          <w:color w:val="000000"/>
          <w:sz w:val="24"/>
          <w:szCs w:val="24"/>
          <w:bdr w:val="none" w:sz="0" w:space="0" w:color="auto" w:frame="1"/>
        </w:rPr>
        <w:t xml:space="preserve">1. </w:t>
      </w:r>
      <w:r w:rsidR="00D74854" w:rsidRPr="00530949">
        <w:rPr>
          <w:rFonts w:ascii="Times New Roman" w:hAnsi="Times New Roman" w:cs="Times New Roman"/>
          <w:b/>
          <w:bCs/>
          <w:color w:val="000000"/>
          <w:sz w:val="24"/>
          <w:szCs w:val="24"/>
          <w:bdr w:val="none" w:sz="0" w:space="0" w:color="auto" w:frame="1"/>
        </w:rPr>
        <w:t>jagu</w:t>
      </w:r>
    </w:p>
    <w:p w14:paraId="11EAF9CF" w14:textId="578A3547" w:rsidR="00530949" w:rsidRDefault="00530949" w:rsidP="006731A2">
      <w:pPr>
        <w:spacing w:after="0" w:line="240" w:lineRule="auto"/>
        <w:jc w:val="center"/>
        <w:rPr>
          <w:rFonts w:ascii="Times New Roman" w:eastAsiaTheme="majorEastAsia" w:hAnsi="Times New Roman" w:cs="Times New Roman"/>
          <w:b/>
          <w:bCs/>
          <w:sz w:val="24"/>
        </w:rPr>
      </w:pPr>
      <w:r w:rsidRPr="00530949">
        <w:rPr>
          <w:rFonts w:ascii="Times New Roman" w:eastAsiaTheme="majorEastAsia" w:hAnsi="Times New Roman" w:cs="Times New Roman"/>
          <w:b/>
          <w:bCs/>
          <w:sz w:val="24"/>
        </w:rPr>
        <w:t xml:space="preserve">Kosmosetegevuse alustamise </w:t>
      </w:r>
      <w:r w:rsidR="006A0FDB">
        <w:rPr>
          <w:rFonts w:ascii="Times New Roman" w:eastAsiaTheme="majorEastAsia" w:hAnsi="Times New Roman" w:cs="Times New Roman"/>
          <w:b/>
          <w:bCs/>
          <w:sz w:val="24"/>
        </w:rPr>
        <w:t>eeldused</w:t>
      </w:r>
    </w:p>
    <w:p w14:paraId="57C5170E" w14:textId="31BE49C5" w:rsidR="00530949" w:rsidRDefault="00530949" w:rsidP="530311D3">
      <w:pPr>
        <w:spacing w:after="0" w:line="240" w:lineRule="auto"/>
        <w:jc w:val="center"/>
        <w:rPr>
          <w:rFonts w:ascii="Times New Roman" w:eastAsiaTheme="majorEastAsia" w:hAnsi="Times New Roman" w:cs="Times New Roman"/>
          <w:b/>
          <w:bCs/>
          <w:sz w:val="24"/>
        </w:rPr>
      </w:pPr>
    </w:p>
    <w:p w14:paraId="08752E1E" w14:textId="39EA3215" w:rsidR="00530949" w:rsidRPr="00DD2664" w:rsidRDefault="00530949" w:rsidP="006731A2">
      <w:pPr>
        <w:spacing w:after="0" w:line="240" w:lineRule="auto"/>
        <w:rPr>
          <w:rFonts w:ascii="Times New Roman" w:eastAsiaTheme="majorEastAsia" w:hAnsi="Times New Roman" w:cs="Times New Roman"/>
          <w:b/>
          <w:bCs/>
          <w:sz w:val="24"/>
        </w:rPr>
      </w:pPr>
      <w:r w:rsidRPr="00DD2664">
        <w:rPr>
          <w:rFonts w:ascii="Times New Roman" w:hAnsi="Times New Roman" w:cs="Times New Roman"/>
          <w:b/>
          <w:bCs/>
          <w:sz w:val="24"/>
        </w:rPr>
        <w:t xml:space="preserve">§ </w:t>
      </w:r>
      <w:r w:rsidR="005F5B4A" w:rsidRPr="00DD2664">
        <w:rPr>
          <w:rFonts w:ascii="Times New Roman" w:hAnsi="Times New Roman" w:cs="Times New Roman"/>
          <w:b/>
          <w:bCs/>
          <w:sz w:val="24"/>
        </w:rPr>
        <w:t>3</w:t>
      </w:r>
      <w:r w:rsidR="00866D87">
        <w:rPr>
          <w:rFonts w:ascii="Times New Roman" w:hAnsi="Times New Roman" w:cs="Times New Roman"/>
          <w:b/>
          <w:bCs/>
          <w:sz w:val="24"/>
        </w:rPr>
        <w:t>1</w:t>
      </w:r>
      <w:r w:rsidRPr="00DD2664">
        <w:rPr>
          <w:rFonts w:ascii="Times New Roman" w:hAnsi="Times New Roman" w:cs="Times New Roman"/>
          <w:b/>
          <w:bCs/>
          <w:sz w:val="24"/>
        </w:rPr>
        <w:t xml:space="preserve">. </w:t>
      </w:r>
      <w:r w:rsidRPr="00DD2664">
        <w:rPr>
          <w:rFonts w:ascii="Times New Roman" w:eastAsiaTheme="majorEastAsia" w:hAnsi="Times New Roman" w:cs="Times New Roman"/>
          <w:b/>
          <w:bCs/>
          <w:sz w:val="24"/>
        </w:rPr>
        <w:t>Kosmosetegevuse alustamise eeldused</w:t>
      </w:r>
    </w:p>
    <w:p w14:paraId="3D6C6173" w14:textId="77777777" w:rsidR="00530949" w:rsidRPr="00DD2664" w:rsidRDefault="00530949" w:rsidP="006731A2">
      <w:pPr>
        <w:spacing w:after="0" w:line="240" w:lineRule="auto"/>
        <w:jc w:val="center"/>
        <w:rPr>
          <w:rFonts w:ascii="Times New Roman" w:eastAsiaTheme="majorEastAsia" w:hAnsi="Times New Roman" w:cs="Times New Roman"/>
          <w:b/>
          <w:bCs/>
          <w:sz w:val="24"/>
        </w:rPr>
      </w:pPr>
    </w:p>
    <w:p w14:paraId="6ED4DEBC" w14:textId="3C417354" w:rsidR="006E0412" w:rsidRPr="00DD2664" w:rsidRDefault="006E0412" w:rsidP="530311D3">
      <w:pPr>
        <w:spacing w:after="0" w:line="240" w:lineRule="auto"/>
        <w:jc w:val="both"/>
        <w:rPr>
          <w:rFonts w:ascii="Times New Roman" w:eastAsia="Calibri" w:hAnsi="Times New Roman" w:cs="Times New Roman"/>
          <w:sz w:val="24"/>
        </w:rPr>
      </w:pPr>
      <w:r w:rsidRPr="530311D3">
        <w:rPr>
          <w:rFonts w:ascii="Times New Roman" w:eastAsiaTheme="majorEastAsia" w:hAnsi="Times New Roman" w:cs="Times New Roman"/>
          <w:sz w:val="24"/>
        </w:rPr>
        <w:t xml:space="preserve">(1) </w:t>
      </w:r>
      <w:r w:rsidR="00B45D3B" w:rsidRPr="530311D3">
        <w:rPr>
          <w:rFonts w:ascii="Times New Roman" w:eastAsiaTheme="majorEastAsia" w:hAnsi="Times New Roman" w:cs="Times New Roman"/>
          <w:sz w:val="24"/>
        </w:rPr>
        <w:t>Kosmosetegevust võib alustada</w:t>
      </w:r>
      <w:r w:rsidR="00A00164" w:rsidRPr="530311D3">
        <w:rPr>
          <w:rFonts w:ascii="Times New Roman" w:eastAsia="Calibri" w:hAnsi="Times New Roman" w:cs="Times New Roman"/>
          <w:sz w:val="24"/>
        </w:rPr>
        <w:t xml:space="preserve">, </w:t>
      </w:r>
      <w:r w:rsidRPr="530311D3">
        <w:rPr>
          <w:rFonts w:ascii="Times New Roman" w:eastAsia="Calibri" w:hAnsi="Times New Roman" w:cs="Times New Roman"/>
          <w:sz w:val="24"/>
        </w:rPr>
        <w:t xml:space="preserve">kui on täidetud kõik </w:t>
      </w:r>
      <w:r w:rsidR="000A5C35" w:rsidRPr="530311D3">
        <w:rPr>
          <w:rFonts w:ascii="Times New Roman" w:eastAsia="Calibri" w:hAnsi="Times New Roman" w:cs="Times New Roman"/>
          <w:sz w:val="24"/>
        </w:rPr>
        <w:t xml:space="preserve">järgmised </w:t>
      </w:r>
      <w:r w:rsidR="006A0FDB" w:rsidRPr="530311D3">
        <w:rPr>
          <w:rFonts w:ascii="Times New Roman" w:eastAsia="Calibri" w:hAnsi="Times New Roman" w:cs="Times New Roman"/>
          <w:sz w:val="24"/>
        </w:rPr>
        <w:t>eeldused</w:t>
      </w:r>
      <w:r w:rsidR="00A00164" w:rsidRPr="530311D3">
        <w:rPr>
          <w:rFonts w:ascii="Times New Roman" w:eastAsia="Calibri" w:hAnsi="Times New Roman" w:cs="Times New Roman"/>
          <w:sz w:val="24"/>
        </w:rPr>
        <w:t xml:space="preserve"> (edaspidi </w:t>
      </w:r>
      <w:r w:rsidR="00A00164" w:rsidRPr="530311D3">
        <w:rPr>
          <w:rFonts w:ascii="Times New Roman" w:eastAsia="Calibri" w:hAnsi="Times New Roman" w:cs="Times New Roman"/>
          <w:i/>
          <w:iCs/>
          <w:sz w:val="24"/>
        </w:rPr>
        <w:t>kosmoselennu valmidus</w:t>
      </w:r>
      <w:r w:rsidR="00A00164" w:rsidRPr="530311D3">
        <w:rPr>
          <w:rFonts w:ascii="Times New Roman" w:eastAsia="Calibri" w:hAnsi="Times New Roman" w:cs="Times New Roman"/>
          <w:sz w:val="24"/>
        </w:rPr>
        <w:t>):</w:t>
      </w:r>
    </w:p>
    <w:p w14:paraId="504079EA" w14:textId="13C37D32" w:rsidR="002B5D44" w:rsidRPr="00993837" w:rsidRDefault="00993837"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 xml:space="preserve">1) </w:t>
      </w:r>
      <w:r w:rsidR="00076486" w:rsidRPr="530311D3">
        <w:rPr>
          <w:rFonts w:ascii="Times New Roman" w:eastAsia="Calibri" w:hAnsi="Times New Roman" w:cs="Times New Roman"/>
          <w:sz w:val="24"/>
        </w:rPr>
        <w:t xml:space="preserve">käitajal </w:t>
      </w:r>
      <w:r w:rsidR="000A5C35" w:rsidRPr="530311D3">
        <w:rPr>
          <w:rFonts w:ascii="Times New Roman" w:eastAsia="Calibri" w:hAnsi="Times New Roman" w:cs="Times New Roman"/>
          <w:sz w:val="24"/>
        </w:rPr>
        <w:t>on</w:t>
      </w:r>
      <w:r w:rsidR="006E0412" w:rsidRPr="530311D3">
        <w:rPr>
          <w:rFonts w:ascii="Times New Roman" w:eastAsia="Calibri" w:hAnsi="Times New Roman" w:cs="Times New Roman"/>
          <w:sz w:val="24"/>
        </w:rPr>
        <w:t xml:space="preserve"> </w:t>
      </w:r>
      <w:r w:rsidR="007E32F8" w:rsidRPr="530311D3">
        <w:rPr>
          <w:rFonts w:ascii="Times New Roman" w:eastAsia="Calibri" w:hAnsi="Times New Roman" w:cs="Times New Roman"/>
          <w:sz w:val="24"/>
        </w:rPr>
        <w:t xml:space="preserve">kehtiv </w:t>
      </w:r>
      <w:r w:rsidR="006E0412" w:rsidRPr="530311D3">
        <w:rPr>
          <w:rFonts w:ascii="Times New Roman" w:eastAsia="Calibri" w:hAnsi="Times New Roman" w:cs="Times New Roman"/>
          <w:sz w:val="24"/>
        </w:rPr>
        <w:t xml:space="preserve">kosmosetegevusluba; </w:t>
      </w:r>
    </w:p>
    <w:p w14:paraId="57356D85" w14:textId="72180632" w:rsidR="002B5D44" w:rsidRPr="00993837" w:rsidRDefault="00993837"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 xml:space="preserve">2) </w:t>
      </w:r>
      <w:r w:rsidR="006E0412" w:rsidRPr="530311D3">
        <w:rPr>
          <w:rFonts w:ascii="Times New Roman" w:eastAsia="Calibri" w:hAnsi="Times New Roman" w:cs="Times New Roman"/>
          <w:sz w:val="24"/>
        </w:rPr>
        <w:t>kosmoseobjekt on registreeritud registris;</w:t>
      </w:r>
    </w:p>
    <w:p w14:paraId="52A79547" w14:textId="25207771" w:rsidR="004739D5" w:rsidRPr="00993837" w:rsidRDefault="00993837"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color w:val="000000" w:themeColor="text1"/>
          <w:sz w:val="24"/>
        </w:rPr>
        <w:t>3)</w:t>
      </w:r>
      <w:r w:rsidR="00CE0269" w:rsidRPr="530311D3">
        <w:rPr>
          <w:rFonts w:ascii="Times New Roman" w:eastAsia="Calibri" w:hAnsi="Times New Roman" w:cs="Times New Roman"/>
          <w:color w:val="000000" w:themeColor="text1"/>
          <w:sz w:val="24"/>
        </w:rPr>
        <w:t> </w:t>
      </w:r>
      <w:r w:rsidR="004739D5" w:rsidRPr="530311D3">
        <w:rPr>
          <w:rFonts w:ascii="Times New Roman" w:eastAsia="Calibri" w:hAnsi="Times New Roman" w:cs="Times New Roman"/>
          <w:color w:val="000000" w:themeColor="text1"/>
          <w:sz w:val="24"/>
        </w:rPr>
        <w:t>dokumendid</w:t>
      </w:r>
      <w:r w:rsidR="000B465A" w:rsidRPr="530311D3">
        <w:rPr>
          <w:rFonts w:ascii="Times New Roman" w:eastAsia="Calibri" w:hAnsi="Times New Roman" w:cs="Times New Roman"/>
          <w:color w:val="000000" w:themeColor="text1"/>
          <w:sz w:val="24"/>
        </w:rPr>
        <w:t xml:space="preserve"> kosmoseobjekti </w:t>
      </w:r>
      <w:commentRangeStart w:id="200"/>
      <w:r w:rsidR="000B465A" w:rsidRPr="530311D3">
        <w:rPr>
          <w:rFonts w:ascii="Times New Roman" w:eastAsia="Calibri" w:hAnsi="Times New Roman" w:cs="Times New Roman"/>
          <w:color w:val="000000" w:themeColor="text1"/>
          <w:sz w:val="24"/>
        </w:rPr>
        <w:t>testimise</w:t>
      </w:r>
      <w:commentRangeEnd w:id="200"/>
      <w:r w:rsidR="00663E8E">
        <w:rPr>
          <w:rStyle w:val="Kommentaariviide"/>
        </w:rPr>
        <w:commentReference w:id="200"/>
      </w:r>
      <w:r w:rsidR="000B465A" w:rsidRPr="530311D3">
        <w:rPr>
          <w:rFonts w:ascii="Times New Roman" w:eastAsia="Calibri" w:hAnsi="Times New Roman" w:cs="Times New Roman"/>
          <w:color w:val="000000" w:themeColor="text1"/>
          <w:sz w:val="24"/>
        </w:rPr>
        <w:t xml:space="preserve"> tulemuste kohta, millega on tõendatud kosmoseobjekti valmidus lennutamiseks Maa orbiidile või sellest kaugemale, </w:t>
      </w:r>
      <w:r w:rsidR="004739D5" w:rsidRPr="530311D3">
        <w:rPr>
          <w:rFonts w:ascii="Times New Roman" w:eastAsia="Calibri" w:hAnsi="Times New Roman" w:cs="Times New Roman"/>
          <w:color w:val="000000" w:themeColor="text1"/>
          <w:sz w:val="24"/>
        </w:rPr>
        <w:t>on kooskõlastatud pädeva asutusega.</w:t>
      </w:r>
    </w:p>
    <w:p w14:paraId="72096407" w14:textId="61F98B9A" w:rsidR="006E0412" w:rsidRPr="00034F20" w:rsidRDefault="005E115B"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 xml:space="preserve"> </w:t>
      </w:r>
    </w:p>
    <w:p w14:paraId="1BD3AF79" w14:textId="4E854F9C" w:rsidR="00D26961" w:rsidRDefault="006E0412" w:rsidP="530311D3">
      <w:pPr>
        <w:spacing w:after="0" w:line="240" w:lineRule="auto"/>
        <w:jc w:val="both"/>
        <w:rPr>
          <w:rFonts w:ascii="Times New Roman" w:eastAsiaTheme="majorEastAsia" w:hAnsi="Times New Roman" w:cs="Times New Roman"/>
          <w:sz w:val="24"/>
        </w:rPr>
      </w:pPr>
      <w:bookmarkStart w:id="201" w:name="_Hlk180060253"/>
      <w:commentRangeStart w:id="202"/>
      <w:r w:rsidRPr="530311D3">
        <w:rPr>
          <w:rFonts w:ascii="Times New Roman" w:eastAsiaTheme="majorEastAsia" w:hAnsi="Times New Roman" w:cs="Times New Roman"/>
          <w:sz w:val="24"/>
        </w:rPr>
        <w:t>(2) Käesoleva paragrahvi lõike 1 punktis 3</w:t>
      </w:r>
      <w:r w:rsidRPr="530311D3">
        <w:rPr>
          <w:rFonts w:ascii="Times New Roman" w:eastAsiaTheme="majorEastAsia" w:hAnsi="Times New Roman" w:cs="Times New Roman"/>
          <w:b/>
          <w:bCs/>
          <w:sz w:val="24"/>
        </w:rPr>
        <w:t xml:space="preserve"> </w:t>
      </w:r>
      <w:r w:rsidRPr="530311D3">
        <w:rPr>
          <w:rFonts w:ascii="Times New Roman" w:eastAsiaTheme="majorEastAsia" w:hAnsi="Times New Roman" w:cs="Times New Roman"/>
          <w:sz w:val="24"/>
        </w:rPr>
        <w:t xml:space="preserve">nimetatud eelduse täitmise tõendamiseks esitab </w:t>
      </w:r>
      <w:r w:rsidR="00146DC0" w:rsidRPr="530311D3">
        <w:rPr>
          <w:rFonts w:ascii="Times New Roman" w:eastAsiaTheme="majorEastAsia" w:hAnsi="Times New Roman" w:cs="Times New Roman"/>
          <w:sz w:val="24"/>
        </w:rPr>
        <w:t xml:space="preserve">käitaja </w:t>
      </w:r>
      <w:r w:rsidRPr="530311D3">
        <w:rPr>
          <w:rFonts w:ascii="Times New Roman" w:eastAsiaTheme="majorEastAsia" w:hAnsi="Times New Roman" w:cs="Times New Roman"/>
          <w:sz w:val="24"/>
        </w:rPr>
        <w:t xml:space="preserve">pädevale asutusele </w:t>
      </w:r>
      <w:r w:rsidR="00B901D4" w:rsidRPr="530311D3">
        <w:rPr>
          <w:rFonts w:ascii="Times New Roman" w:eastAsiaTheme="majorEastAsia" w:hAnsi="Times New Roman" w:cs="Times New Roman"/>
          <w:sz w:val="24"/>
        </w:rPr>
        <w:t xml:space="preserve">elektrooniliselt registri kaudu </w:t>
      </w:r>
      <w:r w:rsidR="002B67B8" w:rsidRPr="530311D3">
        <w:rPr>
          <w:rFonts w:ascii="Times New Roman" w:eastAsiaTheme="majorEastAsia" w:hAnsi="Times New Roman" w:cs="Times New Roman"/>
          <w:sz w:val="24"/>
        </w:rPr>
        <w:t>rahvusvahelis</w:t>
      </w:r>
      <w:r w:rsidR="00CA28EF" w:rsidRPr="530311D3">
        <w:rPr>
          <w:rFonts w:ascii="Times New Roman" w:eastAsiaTheme="majorEastAsia" w:hAnsi="Times New Roman" w:cs="Times New Roman"/>
          <w:sz w:val="24"/>
        </w:rPr>
        <w:t>e</w:t>
      </w:r>
      <w:r w:rsidR="00A569F3" w:rsidRPr="530311D3">
        <w:rPr>
          <w:rFonts w:ascii="Times New Roman" w:eastAsiaTheme="majorEastAsia" w:hAnsi="Times New Roman" w:cs="Times New Roman"/>
          <w:sz w:val="24"/>
        </w:rPr>
        <w:t xml:space="preserve"> </w:t>
      </w:r>
      <w:r w:rsidR="007A504C" w:rsidRPr="530311D3">
        <w:rPr>
          <w:rFonts w:ascii="Times New Roman" w:eastAsiaTheme="majorEastAsia" w:hAnsi="Times New Roman" w:cs="Times New Roman"/>
          <w:sz w:val="24"/>
        </w:rPr>
        <w:t>sõltumatu organisatsiooni väljastatud dokumendi,</w:t>
      </w:r>
      <w:r w:rsidR="000B465A" w:rsidRPr="530311D3">
        <w:rPr>
          <w:rFonts w:ascii="Times New Roman" w:eastAsiaTheme="majorEastAsia" w:hAnsi="Times New Roman" w:cs="Times New Roman"/>
          <w:sz w:val="24"/>
        </w:rPr>
        <w:t xml:space="preserve"> </w:t>
      </w:r>
      <w:r w:rsidR="007A504C" w:rsidRPr="530311D3">
        <w:rPr>
          <w:rFonts w:ascii="Times New Roman" w:eastAsiaTheme="majorEastAsia" w:hAnsi="Times New Roman" w:cs="Times New Roman"/>
          <w:sz w:val="24"/>
        </w:rPr>
        <w:t>kui nimetatud dokument</w:t>
      </w:r>
      <w:r w:rsidR="000A5C35" w:rsidRPr="530311D3">
        <w:rPr>
          <w:rFonts w:ascii="Times New Roman" w:eastAsiaTheme="majorEastAsia" w:hAnsi="Times New Roman" w:cs="Times New Roman"/>
          <w:sz w:val="24"/>
        </w:rPr>
        <w:t>i</w:t>
      </w:r>
      <w:r w:rsidR="007A504C" w:rsidRPr="530311D3">
        <w:rPr>
          <w:rFonts w:ascii="Times New Roman" w:eastAsiaTheme="majorEastAsia" w:hAnsi="Times New Roman" w:cs="Times New Roman"/>
          <w:sz w:val="24"/>
        </w:rPr>
        <w:t xml:space="preserve"> ei ole </w:t>
      </w:r>
      <w:ins w:id="203" w:author="Kärt Voor" w:date="2024-10-17T14:39:00Z">
        <w:r w:rsidR="005814D9" w:rsidRPr="530311D3">
          <w:rPr>
            <w:rFonts w:ascii="Times New Roman" w:eastAsiaTheme="majorEastAsia" w:hAnsi="Times New Roman" w:cs="Times New Roman"/>
            <w:sz w:val="24"/>
          </w:rPr>
          <w:t xml:space="preserve">käesoleva seaduse § 34 lõike 1 punkti 9 </w:t>
        </w:r>
        <w:r w:rsidR="005814D9">
          <w:rPr>
            <w:rFonts w:ascii="Times New Roman" w:eastAsiaTheme="majorEastAsia" w:hAnsi="Times New Roman" w:cs="Times New Roman"/>
            <w:sz w:val="24"/>
          </w:rPr>
          <w:t>alusel</w:t>
        </w:r>
        <w:r w:rsidR="005814D9" w:rsidRPr="530311D3">
          <w:rPr>
            <w:rFonts w:ascii="Times New Roman" w:eastAsiaTheme="majorEastAsia" w:hAnsi="Times New Roman" w:cs="Times New Roman"/>
            <w:sz w:val="24"/>
          </w:rPr>
          <w:t xml:space="preserve"> </w:t>
        </w:r>
      </w:ins>
      <w:r w:rsidR="00B901D4" w:rsidRPr="530311D3">
        <w:rPr>
          <w:rFonts w:ascii="Times New Roman" w:eastAsiaTheme="majorEastAsia" w:hAnsi="Times New Roman" w:cs="Times New Roman"/>
          <w:sz w:val="24"/>
        </w:rPr>
        <w:t>esitatud</w:t>
      </w:r>
      <w:r w:rsidRPr="530311D3">
        <w:rPr>
          <w:rFonts w:ascii="Times New Roman" w:eastAsiaTheme="majorEastAsia" w:hAnsi="Times New Roman" w:cs="Times New Roman"/>
          <w:sz w:val="24"/>
        </w:rPr>
        <w:t xml:space="preserve"> </w:t>
      </w:r>
      <w:ins w:id="204" w:author="Kärt Voor" w:date="2024-10-17T14:39:00Z">
        <w:r w:rsidR="005814D9">
          <w:rPr>
            <w:rFonts w:ascii="Times New Roman" w:eastAsiaTheme="majorEastAsia" w:hAnsi="Times New Roman" w:cs="Times New Roman"/>
            <w:sz w:val="24"/>
          </w:rPr>
          <w:t xml:space="preserve">koos </w:t>
        </w:r>
      </w:ins>
      <w:r w:rsidR="00B901D4" w:rsidRPr="530311D3">
        <w:rPr>
          <w:rFonts w:ascii="Times New Roman" w:eastAsiaTheme="majorEastAsia" w:hAnsi="Times New Roman" w:cs="Times New Roman"/>
          <w:sz w:val="24"/>
        </w:rPr>
        <w:t xml:space="preserve">kosmoseobjekti </w:t>
      </w:r>
      <w:del w:id="205" w:author="Kärt Voor" w:date="2024-10-17T14:38:00Z">
        <w:r w:rsidR="00B901D4" w:rsidRPr="530311D3" w:rsidDel="005814D9">
          <w:rPr>
            <w:rFonts w:ascii="Times New Roman" w:eastAsiaTheme="majorEastAsia" w:hAnsi="Times New Roman" w:cs="Times New Roman"/>
            <w:sz w:val="24"/>
          </w:rPr>
          <w:delText>registreeringu</w:delText>
        </w:r>
        <w:r w:rsidR="007A504C" w:rsidRPr="530311D3" w:rsidDel="005814D9">
          <w:rPr>
            <w:rFonts w:ascii="Times New Roman" w:eastAsiaTheme="majorEastAsia" w:hAnsi="Times New Roman" w:cs="Times New Roman"/>
            <w:sz w:val="24"/>
          </w:rPr>
          <w:delText xml:space="preserve"> taotlemisel</w:delText>
        </w:r>
      </w:del>
      <w:ins w:id="206" w:author="Kärt Voor" w:date="2024-10-17T14:38:00Z">
        <w:r w:rsidR="005814D9">
          <w:rPr>
            <w:rFonts w:ascii="Times New Roman" w:eastAsiaTheme="majorEastAsia" w:hAnsi="Times New Roman" w:cs="Times New Roman"/>
            <w:sz w:val="24"/>
          </w:rPr>
          <w:t>registreerimistaotlusega</w:t>
        </w:r>
      </w:ins>
      <w:ins w:id="207" w:author="Kärt Voor" w:date="2024-10-17T14:39:00Z">
        <w:r w:rsidR="005814D9">
          <w:rPr>
            <w:rFonts w:ascii="Times New Roman" w:eastAsiaTheme="majorEastAsia" w:hAnsi="Times New Roman" w:cs="Times New Roman"/>
            <w:sz w:val="24"/>
          </w:rPr>
          <w:t>.</w:t>
        </w:r>
      </w:ins>
      <w:r w:rsidR="007A504C" w:rsidRPr="530311D3">
        <w:rPr>
          <w:rFonts w:ascii="Times New Roman" w:eastAsiaTheme="majorEastAsia" w:hAnsi="Times New Roman" w:cs="Times New Roman"/>
          <w:sz w:val="24"/>
        </w:rPr>
        <w:t xml:space="preserve"> </w:t>
      </w:r>
      <w:del w:id="208" w:author="Kärt Voor" w:date="2024-10-17T14:39:00Z">
        <w:r w:rsidRPr="530311D3" w:rsidDel="005814D9">
          <w:rPr>
            <w:rFonts w:ascii="Times New Roman" w:eastAsiaTheme="majorEastAsia" w:hAnsi="Times New Roman" w:cs="Times New Roman"/>
            <w:sz w:val="24"/>
          </w:rPr>
          <w:delText xml:space="preserve">käesoleva seaduse § </w:delText>
        </w:r>
        <w:r w:rsidR="0080638C" w:rsidRPr="530311D3" w:rsidDel="005814D9">
          <w:rPr>
            <w:rFonts w:ascii="Times New Roman" w:eastAsiaTheme="majorEastAsia" w:hAnsi="Times New Roman" w:cs="Times New Roman"/>
            <w:sz w:val="24"/>
          </w:rPr>
          <w:delText>34</w:delText>
        </w:r>
        <w:r w:rsidR="005E115B" w:rsidRPr="530311D3" w:rsidDel="005814D9">
          <w:rPr>
            <w:rFonts w:ascii="Times New Roman" w:eastAsiaTheme="majorEastAsia" w:hAnsi="Times New Roman" w:cs="Times New Roman"/>
            <w:sz w:val="24"/>
          </w:rPr>
          <w:delText xml:space="preserve"> </w:delText>
        </w:r>
        <w:r w:rsidRPr="530311D3" w:rsidDel="005814D9">
          <w:rPr>
            <w:rFonts w:ascii="Times New Roman" w:eastAsiaTheme="majorEastAsia" w:hAnsi="Times New Roman" w:cs="Times New Roman"/>
            <w:sz w:val="24"/>
          </w:rPr>
          <w:delText>lõike 1 punkti</w:delText>
        </w:r>
        <w:r w:rsidR="007A504C" w:rsidRPr="530311D3" w:rsidDel="005814D9">
          <w:rPr>
            <w:rFonts w:ascii="Times New Roman" w:eastAsiaTheme="majorEastAsia" w:hAnsi="Times New Roman" w:cs="Times New Roman"/>
            <w:sz w:val="24"/>
          </w:rPr>
          <w:delText xml:space="preserve"> </w:delText>
        </w:r>
        <w:r w:rsidRPr="530311D3" w:rsidDel="005814D9">
          <w:rPr>
            <w:rFonts w:ascii="Times New Roman" w:eastAsiaTheme="majorEastAsia" w:hAnsi="Times New Roman" w:cs="Times New Roman"/>
            <w:sz w:val="24"/>
          </w:rPr>
          <w:delText>9</w:delText>
        </w:r>
        <w:r w:rsidR="004C4F03" w:rsidRPr="530311D3" w:rsidDel="005814D9">
          <w:rPr>
            <w:rFonts w:ascii="Times New Roman" w:eastAsiaTheme="majorEastAsia" w:hAnsi="Times New Roman" w:cs="Times New Roman"/>
            <w:sz w:val="24"/>
          </w:rPr>
          <w:delText xml:space="preserve"> kohaselt</w:delText>
        </w:r>
        <w:r w:rsidRPr="530311D3" w:rsidDel="005814D9">
          <w:rPr>
            <w:rFonts w:ascii="Times New Roman" w:eastAsiaTheme="majorEastAsia" w:hAnsi="Times New Roman" w:cs="Times New Roman"/>
            <w:sz w:val="24"/>
          </w:rPr>
          <w:delText xml:space="preserve">. </w:delText>
        </w:r>
      </w:del>
      <w:commentRangeEnd w:id="202"/>
      <w:r w:rsidR="00B86D21">
        <w:rPr>
          <w:rStyle w:val="Kommentaariviide"/>
        </w:rPr>
        <w:commentReference w:id="202"/>
      </w:r>
    </w:p>
    <w:bookmarkEnd w:id="201"/>
    <w:p w14:paraId="6695D734" w14:textId="77777777" w:rsidR="00CC2746" w:rsidRPr="00D77585" w:rsidRDefault="00CC2746" w:rsidP="530311D3">
      <w:pPr>
        <w:spacing w:after="0" w:line="240" w:lineRule="auto"/>
        <w:jc w:val="both"/>
        <w:rPr>
          <w:rFonts w:ascii="Times New Roman" w:eastAsiaTheme="majorEastAsia" w:hAnsi="Times New Roman" w:cs="Times New Roman"/>
          <w:sz w:val="24"/>
        </w:rPr>
      </w:pPr>
    </w:p>
    <w:p w14:paraId="6DD9471A" w14:textId="662F76D0" w:rsidR="000B6968" w:rsidRDefault="006E0412" w:rsidP="530311D3">
      <w:pPr>
        <w:spacing w:after="0" w:line="240" w:lineRule="auto"/>
        <w:jc w:val="both"/>
        <w:rPr>
          <w:rFonts w:ascii="Times New Roman" w:hAnsi="Times New Roman" w:cs="Times New Roman"/>
          <w:sz w:val="24"/>
        </w:rPr>
      </w:pPr>
      <w:bookmarkStart w:id="209" w:name="_Hlk180060262"/>
      <w:r w:rsidRPr="530311D3">
        <w:rPr>
          <w:rFonts w:ascii="Times New Roman" w:hAnsi="Times New Roman" w:cs="Times New Roman"/>
          <w:sz w:val="24"/>
        </w:rPr>
        <w:t xml:space="preserve">(3) </w:t>
      </w:r>
      <w:r w:rsidR="001D532F" w:rsidRPr="530311D3">
        <w:rPr>
          <w:rFonts w:ascii="Times New Roman" w:hAnsi="Times New Roman" w:cs="Times New Roman"/>
          <w:sz w:val="24"/>
        </w:rPr>
        <w:t xml:space="preserve">Kui </w:t>
      </w:r>
      <w:r w:rsidR="00146DC0" w:rsidRPr="530311D3">
        <w:rPr>
          <w:rFonts w:ascii="Times New Roman" w:hAnsi="Times New Roman" w:cs="Times New Roman"/>
          <w:sz w:val="24"/>
        </w:rPr>
        <w:t xml:space="preserve">käitaja </w:t>
      </w:r>
      <w:r w:rsidR="001D532F" w:rsidRPr="530311D3">
        <w:rPr>
          <w:rFonts w:ascii="Times New Roman" w:hAnsi="Times New Roman" w:cs="Times New Roman"/>
          <w:sz w:val="24"/>
        </w:rPr>
        <w:t>ei ole esitanud käesoleva paragrahvi lõike 1 punkti</w:t>
      </w:r>
      <w:ins w:id="210" w:author="Kärt Voor" w:date="2024-10-17T12:22:00Z">
        <w:r w:rsidR="00CE1E7A">
          <w:rPr>
            <w:rFonts w:ascii="Times New Roman" w:hAnsi="Times New Roman" w:cs="Times New Roman"/>
            <w:sz w:val="24"/>
          </w:rPr>
          <w:t>s</w:t>
        </w:r>
      </w:ins>
      <w:r w:rsidR="001D532F" w:rsidRPr="530311D3">
        <w:rPr>
          <w:rFonts w:ascii="Times New Roman" w:hAnsi="Times New Roman" w:cs="Times New Roman"/>
          <w:sz w:val="24"/>
        </w:rPr>
        <w:t xml:space="preserve"> 3 </w:t>
      </w:r>
      <w:del w:id="211" w:author="Kärt Voor" w:date="2024-10-17T12:22:00Z">
        <w:r w:rsidR="001D532F" w:rsidRPr="530311D3" w:rsidDel="00CE1E7A">
          <w:rPr>
            <w:rFonts w:ascii="Times New Roman" w:hAnsi="Times New Roman" w:cs="Times New Roman"/>
            <w:sz w:val="24"/>
          </w:rPr>
          <w:delText>kohaselt ettenähtud</w:delText>
        </w:r>
      </w:del>
      <w:ins w:id="212" w:author="Kärt Voor" w:date="2024-10-17T12:22:00Z">
        <w:r w:rsidR="00CE1E7A">
          <w:rPr>
            <w:rFonts w:ascii="Times New Roman" w:hAnsi="Times New Roman" w:cs="Times New Roman"/>
            <w:sz w:val="24"/>
          </w:rPr>
          <w:t>nimetatud</w:t>
        </w:r>
      </w:ins>
      <w:r w:rsidR="001D532F" w:rsidRPr="530311D3">
        <w:rPr>
          <w:rFonts w:ascii="Times New Roman" w:hAnsi="Times New Roman" w:cs="Times New Roman"/>
          <w:sz w:val="24"/>
        </w:rPr>
        <w:t xml:space="preserve"> dokumenti või esitatud dokument on eksitav, ebatäpne või </w:t>
      </w:r>
      <w:r w:rsidR="004C4F03" w:rsidRPr="530311D3">
        <w:rPr>
          <w:rFonts w:ascii="Times New Roman" w:hAnsi="Times New Roman" w:cs="Times New Roman"/>
          <w:sz w:val="24"/>
        </w:rPr>
        <w:t>selle</w:t>
      </w:r>
      <w:r w:rsidR="001D532F" w:rsidRPr="530311D3">
        <w:rPr>
          <w:rFonts w:ascii="Times New Roman" w:hAnsi="Times New Roman" w:cs="Times New Roman"/>
          <w:sz w:val="24"/>
        </w:rPr>
        <w:t xml:space="preserve"> alusel ei saa kõrvaldada pädeva asutuse mõistlikku kahtlust dokumendi õigsuses või piisavuses, võib pädev asutus kosmoseobjekti Maa orbiidile või sellest kaugemale lennutamise </w:t>
      </w:r>
      <w:r w:rsidR="004C4F03" w:rsidRPr="530311D3">
        <w:rPr>
          <w:rFonts w:ascii="Times New Roman" w:hAnsi="Times New Roman" w:cs="Times New Roman"/>
          <w:sz w:val="24"/>
        </w:rPr>
        <w:t xml:space="preserve">sobivuse tõendamiseks </w:t>
      </w:r>
      <w:r w:rsidR="001D532F" w:rsidRPr="530311D3">
        <w:rPr>
          <w:rFonts w:ascii="Times New Roman" w:hAnsi="Times New Roman" w:cs="Times New Roman"/>
          <w:sz w:val="24"/>
        </w:rPr>
        <w:t>kaasata eksperte ja rahvusvahelisi sõltumatuid organisatsioone ning tellida hindamisteenus</w:t>
      </w:r>
      <w:r w:rsidR="00EB6B38" w:rsidRPr="530311D3">
        <w:rPr>
          <w:rFonts w:ascii="Times New Roman" w:hAnsi="Times New Roman" w:cs="Times New Roman"/>
          <w:sz w:val="24"/>
        </w:rPr>
        <w:t>t</w:t>
      </w:r>
      <w:r w:rsidR="001D532F" w:rsidRPr="530311D3">
        <w:rPr>
          <w:rFonts w:ascii="Times New Roman" w:hAnsi="Times New Roman" w:cs="Times New Roman"/>
          <w:sz w:val="24"/>
        </w:rPr>
        <w:t>.</w:t>
      </w:r>
    </w:p>
    <w:bookmarkEnd w:id="209"/>
    <w:p w14:paraId="4C074AA0" w14:textId="77777777" w:rsidR="001D532F" w:rsidRDefault="001D532F" w:rsidP="530311D3">
      <w:pPr>
        <w:spacing w:after="0" w:line="240" w:lineRule="auto"/>
        <w:jc w:val="both"/>
        <w:rPr>
          <w:rFonts w:ascii="Times New Roman" w:eastAsia="Calibri" w:hAnsi="Times New Roman" w:cs="Times New Roman"/>
          <w:sz w:val="24"/>
        </w:rPr>
      </w:pPr>
    </w:p>
    <w:p w14:paraId="1E69381B" w14:textId="7A8AB257" w:rsidR="00213A81" w:rsidRDefault="005C49EA"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w:t>
      </w:r>
      <w:r w:rsidR="00220201" w:rsidRPr="530311D3">
        <w:rPr>
          <w:rFonts w:ascii="Times New Roman" w:eastAsiaTheme="majorEastAsia" w:hAnsi="Times New Roman" w:cs="Times New Roman"/>
          <w:sz w:val="24"/>
        </w:rPr>
        <w:t>4</w:t>
      </w:r>
      <w:r w:rsidRPr="530311D3">
        <w:rPr>
          <w:rFonts w:ascii="Times New Roman" w:eastAsiaTheme="majorEastAsia" w:hAnsi="Times New Roman" w:cs="Times New Roman"/>
          <w:sz w:val="24"/>
        </w:rPr>
        <w:t xml:space="preserve">) </w:t>
      </w:r>
      <w:r w:rsidR="00146DC0" w:rsidRPr="530311D3">
        <w:rPr>
          <w:rFonts w:ascii="Times New Roman" w:eastAsiaTheme="majorEastAsia" w:hAnsi="Times New Roman" w:cs="Times New Roman"/>
          <w:sz w:val="24"/>
        </w:rPr>
        <w:t xml:space="preserve">Käitaja </w:t>
      </w:r>
      <w:r w:rsidRPr="530311D3">
        <w:rPr>
          <w:rFonts w:ascii="Times New Roman" w:eastAsiaTheme="majorEastAsia" w:hAnsi="Times New Roman" w:cs="Times New Roman"/>
          <w:sz w:val="24"/>
        </w:rPr>
        <w:t xml:space="preserve">tasub käesoleva paragrahvi lõikes </w:t>
      </w:r>
      <w:r w:rsidR="00220201" w:rsidRPr="530311D3">
        <w:rPr>
          <w:rFonts w:ascii="Times New Roman" w:eastAsiaTheme="majorEastAsia" w:hAnsi="Times New Roman" w:cs="Times New Roman"/>
          <w:sz w:val="24"/>
        </w:rPr>
        <w:t>3</w:t>
      </w:r>
      <w:r w:rsidRPr="530311D3">
        <w:rPr>
          <w:rFonts w:ascii="Times New Roman" w:eastAsiaTheme="majorEastAsia" w:hAnsi="Times New Roman" w:cs="Times New Roman"/>
          <w:sz w:val="24"/>
        </w:rPr>
        <w:t xml:space="preserve"> nimetatud teenuse ja selle tulemusena antud dokumendi väljastamise eest.</w:t>
      </w:r>
      <w:r w:rsidR="00146DC0" w:rsidRPr="530311D3">
        <w:rPr>
          <w:rFonts w:ascii="Times New Roman" w:eastAsiaTheme="majorEastAsia" w:hAnsi="Times New Roman" w:cs="Times New Roman"/>
          <w:sz w:val="24"/>
        </w:rPr>
        <w:t xml:space="preserve"> </w:t>
      </w:r>
    </w:p>
    <w:p w14:paraId="13E8E674" w14:textId="77777777" w:rsidR="000B6968" w:rsidRPr="000B6968" w:rsidRDefault="000B6968" w:rsidP="0007041E">
      <w:pPr>
        <w:spacing w:after="0" w:line="240" w:lineRule="auto"/>
        <w:rPr>
          <w:rFonts w:ascii="Times New Roman" w:eastAsia="Calibri" w:hAnsi="Times New Roman" w:cs="Times New Roman"/>
          <w:sz w:val="24"/>
        </w:rPr>
      </w:pPr>
    </w:p>
    <w:p w14:paraId="11863F38" w14:textId="7EF5425B" w:rsidR="006C17C8" w:rsidRDefault="00213A81" w:rsidP="0007041E">
      <w:pPr>
        <w:spacing w:after="0" w:line="240" w:lineRule="auto"/>
        <w:rPr>
          <w:rFonts w:ascii="Times New Roman" w:eastAsia="Calibri" w:hAnsi="Times New Roman" w:cs="Times New Roman"/>
          <w:sz w:val="24"/>
        </w:rPr>
      </w:pPr>
      <w:r w:rsidRPr="003D31C4">
        <w:rPr>
          <w:rFonts w:ascii="Times New Roman" w:hAnsi="Times New Roman" w:cs="Times New Roman"/>
          <w:b/>
          <w:bCs/>
          <w:sz w:val="24"/>
        </w:rPr>
        <w:t xml:space="preserve">§ </w:t>
      </w:r>
      <w:r w:rsidR="0080539C">
        <w:rPr>
          <w:rFonts w:ascii="Times New Roman" w:hAnsi="Times New Roman" w:cs="Times New Roman"/>
          <w:b/>
          <w:bCs/>
          <w:sz w:val="24"/>
        </w:rPr>
        <w:t>3</w:t>
      </w:r>
      <w:r w:rsidR="00866D87">
        <w:rPr>
          <w:rFonts w:ascii="Times New Roman" w:hAnsi="Times New Roman" w:cs="Times New Roman"/>
          <w:b/>
          <w:bCs/>
          <w:sz w:val="24"/>
        </w:rPr>
        <w:t>2</w:t>
      </w:r>
      <w:r w:rsidRPr="003D31C4">
        <w:rPr>
          <w:rFonts w:ascii="Times New Roman" w:hAnsi="Times New Roman" w:cs="Times New Roman"/>
          <w:b/>
          <w:bCs/>
          <w:sz w:val="24"/>
        </w:rPr>
        <w:t>.</w:t>
      </w:r>
      <w:r w:rsidRPr="00C22498">
        <w:rPr>
          <w:rFonts w:ascii="Times New Roman" w:hAnsi="Times New Roman" w:cs="Times New Roman"/>
          <w:b/>
          <w:bCs/>
          <w:sz w:val="24"/>
        </w:rPr>
        <w:t xml:space="preserve"> </w:t>
      </w:r>
      <w:r w:rsidR="00C22498" w:rsidRPr="00495FEA">
        <w:rPr>
          <w:rFonts w:ascii="Times New Roman" w:eastAsia="Calibri" w:hAnsi="Times New Roman" w:cs="Times New Roman"/>
          <w:b/>
          <w:bCs/>
          <w:sz w:val="24"/>
        </w:rPr>
        <w:t>Kosmoselennu</w:t>
      </w:r>
      <w:r w:rsidR="00C22498" w:rsidRPr="00C22498">
        <w:rPr>
          <w:rFonts w:ascii="Times New Roman" w:eastAsia="Calibri" w:hAnsi="Times New Roman" w:cs="Times New Roman"/>
          <w:b/>
          <w:bCs/>
          <w:sz w:val="24"/>
        </w:rPr>
        <w:t xml:space="preserve"> valmidus</w:t>
      </w:r>
      <w:r w:rsidR="00C22498">
        <w:rPr>
          <w:rFonts w:ascii="Times New Roman" w:eastAsia="Calibri" w:hAnsi="Times New Roman" w:cs="Times New Roman"/>
          <w:b/>
          <w:bCs/>
          <w:sz w:val="24"/>
        </w:rPr>
        <w:t xml:space="preserve">e </w:t>
      </w:r>
      <w:r w:rsidR="00C22498" w:rsidRPr="00C22498">
        <w:rPr>
          <w:rFonts w:ascii="Times New Roman" w:eastAsia="Calibri" w:hAnsi="Times New Roman" w:cs="Times New Roman"/>
          <w:b/>
          <w:bCs/>
          <w:sz w:val="24"/>
        </w:rPr>
        <w:t>kinnitamine</w:t>
      </w:r>
      <w:r w:rsidR="00C22498">
        <w:rPr>
          <w:rFonts w:ascii="Times New Roman" w:eastAsia="Calibri" w:hAnsi="Times New Roman" w:cs="Times New Roman"/>
          <w:sz w:val="24"/>
        </w:rPr>
        <w:t xml:space="preserve"> </w:t>
      </w:r>
    </w:p>
    <w:p w14:paraId="2BD909D4" w14:textId="77777777" w:rsidR="0007041E" w:rsidRDefault="0007041E" w:rsidP="0007041E">
      <w:pPr>
        <w:spacing w:after="0" w:line="240" w:lineRule="auto"/>
        <w:rPr>
          <w:rFonts w:ascii="Times New Roman" w:eastAsia="Calibri" w:hAnsi="Times New Roman" w:cs="Times New Roman"/>
          <w:b/>
          <w:bCs/>
          <w:sz w:val="24"/>
        </w:rPr>
      </w:pPr>
    </w:p>
    <w:p w14:paraId="7D8F8B2F" w14:textId="1FEE8EF4" w:rsidR="006C17C8" w:rsidRDefault="006C17C8" w:rsidP="530311D3">
      <w:pPr>
        <w:spacing w:after="0" w:line="240" w:lineRule="auto"/>
        <w:jc w:val="both"/>
        <w:rPr>
          <w:rFonts w:ascii="Times New Roman" w:eastAsia="Calibri" w:hAnsi="Times New Roman" w:cs="Times New Roman"/>
          <w:sz w:val="24"/>
        </w:rPr>
      </w:pPr>
      <w:r w:rsidRPr="530311D3">
        <w:rPr>
          <w:rFonts w:ascii="Times New Roman" w:hAnsi="Times New Roman" w:cs="Times New Roman"/>
          <w:sz w:val="24"/>
          <w:shd w:val="clear" w:color="auto" w:fill="FFFFFF"/>
        </w:rPr>
        <w:t>(1)</w:t>
      </w:r>
      <w:r w:rsidRPr="530311D3">
        <w:rPr>
          <w:rFonts w:ascii="Times New Roman" w:eastAsia="Calibri" w:hAnsi="Times New Roman" w:cs="Times New Roman"/>
          <w:sz w:val="24"/>
        </w:rPr>
        <w:t xml:space="preserve"> </w:t>
      </w:r>
      <w:r w:rsidR="00C673A3" w:rsidRPr="530311D3">
        <w:rPr>
          <w:rFonts w:ascii="Times New Roman" w:eastAsia="Calibri" w:hAnsi="Times New Roman" w:cs="Times New Roman"/>
          <w:sz w:val="24"/>
        </w:rPr>
        <w:t>Kosmoselennu valmidus</w:t>
      </w:r>
      <w:r w:rsidR="00661DCA" w:rsidRPr="530311D3">
        <w:rPr>
          <w:rFonts w:ascii="Times New Roman" w:eastAsia="Calibri" w:hAnsi="Times New Roman" w:cs="Times New Roman"/>
          <w:sz w:val="24"/>
        </w:rPr>
        <w:t>t kinnitab pädev asutus oma kooskõlastusega.</w:t>
      </w:r>
      <w:r w:rsidR="00C71EFE" w:rsidRPr="530311D3">
        <w:rPr>
          <w:rFonts w:ascii="Times New Roman" w:eastAsia="Calibri" w:hAnsi="Times New Roman" w:cs="Times New Roman"/>
          <w:sz w:val="24"/>
        </w:rPr>
        <w:t xml:space="preserve"> Kooskõlastuse taotlemise kohustus on </w:t>
      </w:r>
      <w:r w:rsidR="00146DC0" w:rsidRPr="530311D3">
        <w:rPr>
          <w:rFonts w:ascii="Times New Roman" w:eastAsia="Calibri" w:hAnsi="Times New Roman" w:cs="Times New Roman"/>
          <w:sz w:val="24"/>
        </w:rPr>
        <w:t>käitaja</w:t>
      </w:r>
      <w:r w:rsidR="00C71EFE" w:rsidRPr="530311D3">
        <w:rPr>
          <w:rFonts w:ascii="Times New Roman" w:eastAsia="Calibri" w:hAnsi="Times New Roman" w:cs="Times New Roman"/>
          <w:sz w:val="24"/>
        </w:rPr>
        <w:t xml:space="preserve">l. </w:t>
      </w:r>
    </w:p>
    <w:p w14:paraId="28FF52A2" w14:textId="77777777" w:rsidR="00CC2746" w:rsidRDefault="00CC2746" w:rsidP="530311D3">
      <w:pPr>
        <w:spacing w:after="0" w:line="240" w:lineRule="auto"/>
        <w:jc w:val="both"/>
        <w:rPr>
          <w:rFonts w:ascii="Times New Roman" w:eastAsia="Calibri" w:hAnsi="Times New Roman" w:cs="Times New Roman"/>
          <w:sz w:val="24"/>
        </w:rPr>
      </w:pPr>
    </w:p>
    <w:p w14:paraId="7AF5CDDE" w14:textId="2A07AD5F" w:rsidR="00500527" w:rsidRPr="003D31C4" w:rsidRDefault="00213A81"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 xml:space="preserve">(2) </w:t>
      </w:r>
      <w:r w:rsidR="00500527" w:rsidRPr="530311D3">
        <w:rPr>
          <w:rFonts w:ascii="Times New Roman" w:eastAsia="Calibri" w:hAnsi="Times New Roman" w:cs="Times New Roman"/>
          <w:sz w:val="24"/>
        </w:rPr>
        <w:t xml:space="preserve">Kosmoselennu valmiduse kinnitamiseks kooskõlastuse </w:t>
      </w:r>
      <w:r w:rsidR="00495FEA" w:rsidRPr="530311D3">
        <w:rPr>
          <w:rFonts w:ascii="Times New Roman" w:eastAsia="Calibri" w:hAnsi="Times New Roman" w:cs="Times New Roman"/>
          <w:sz w:val="24"/>
        </w:rPr>
        <w:t>saamiseks</w:t>
      </w:r>
      <w:r w:rsidR="00500527" w:rsidRPr="530311D3">
        <w:rPr>
          <w:rFonts w:ascii="Times New Roman" w:eastAsia="Calibri" w:hAnsi="Times New Roman" w:cs="Times New Roman"/>
          <w:sz w:val="24"/>
        </w:rPr>
        <w:t xml:space="preserve"> esitab </w:t>
      </w:r>
      <w:r w:rsidR="00146DC0" w:rsidRPr="530311D3">
        <w:rPr>
          <w:rFonts w:ascii="Times New Roman" w:eastAsia="Calibri" w:hAnsi="Times New Roman" w:cs="Times New Roman"/>
          <w:sz w:val="24"/>
        </w:rPr>
        <w:t xml:space="preserve">käitaja </w:t>
      </w:r>
      <w:r w:rsidR="00500527" w:rsidRPr="530311D3">
        <w:rPr>
          <w:rFonts w:ascii="Times New Roman" w:eastAsia="Calibri" w:hAnsi="Times New Roman" w:cs="Times New Roman"/>
          <w:sz w:val="24"/>
        </w:rPr>
        <w:t xml:space="preserve">elektrooniliselt registri kaudu taotluse pädevale asutusele, milles </w:t>
      </w:r>
      <w:r w:rsidR="00596351" w:rsidRPr="530311D3">
        <w:rPr>
          <w:rFonts w:ascii="Times New Roman" w:eastAsia="Calibri" w:hAnsi="Times New Roman" w:cs="Times New Roman"/>
          <w:sz w:val="24"/>
        </w:rPr>
        <w:t>märgib</w:t>
      </w:r>
      <w:r w:rsidR="00500527" w:rsidRPr="530311D3">
        <w:rPr>
          <w:rFonts w:ascii="Times New Roman" w:eastAsia="Calibri" w:hAnsi="Times New Roman" w:cs="Times New Roman"/>
          <w:sz w:val="24"/>
        </w:rPr>
        <w:t xml:space="preserve">: </w:t>
      </w:r>
    </w:p>
    <w:p w14:paraId="5CE13B2C" w14:textId="37D7C4AD" w:rsidR="00803C9B" w:rsidRDefault="00803C9B"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 xml:space="preserve">1) kosmosetegevusloa numbri, mille alusel soovib </w:t>
      </w:r>
      <w:r w:rsidR="00B92D31" w:rsidRPr="530311D3">
        <w:rPr>
          <w:rFonts w:ascii="Times New Roman" w:eastAsia="Calibri" w:hAnsi="Times New Roman" w:cs="Times New Roman"/>
          <w:sz w:val="24"/>
        </w:rPr>
        <w:t>kosmosetegevus</w:t>
      </w:r>
      <w:r w:rsidRPr="530311D3">
        <w:rPr>
          <w:rFonts w:ascii="Times New Roman" w:eastAsia="Calibri" w:hAnsi="Times New Roman" w:cs="Times New Roman"/>
          <w:sz w:val="24"/>
        </w:rPr>
        <w:t>t alustada;</w:t>
      </w:r>
    </w:p>
    <w:p w14:paraId="47A7E28C" w14:textId="130EDA9F" w:rsidR="00803C9B" w:rsidRDefault="00803C9B"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 xml:space="preserve">2) </w:t>
      </w:r>
      <w:r w:rsidR="00495FEA" w:rsidRPr="530311D3">
        <w:rPr>
          <w:rFonts w:ascii="Times New Roman" w:eastAsia="Calibri" w:hAnsi="Times New Roman" w:cs="Times New Roman"/>
          <w:sz w:val="24"/>
        </w:rPr>
        <w:t xml:space="preserve">selle </w:t>
      </w:r>
      <w:r w:rsidRPr="530311D3">
        <w:rPr>
          <w:rFonts w:ascii="Times New Roman" w:eastAsia="Calibri" w:hAnsi="Times New Roman" w:cs="Times New Roman"/>
          <w:sz w:val="24"/>
        </w:rPr>
        <w:t>kosmoseobjekti registreerimisnumbri, millega soovib kosmos</w:t>
      </w:r>
      <w:r w:rsidR="00EB6B38" w:rsidRPr="530311D3">
        <w:rPr>
          <w:rFonts w:ascii="Times New Roman" w:eastAsia="Calibri" w:hAnsi="Times New Roman" w:cs="Times New Roman"/>
          <w:sz w:val="24"/>
        </w:rPr>
        <w:t>e</w:t>
      </w:r>
      <w:r w:rsidRPr="530311D3">
        <w:rPr>
          <w:rFonts w:ascii="Times New Roman" w:eastAsia="Calibri" w:hAnsi="Times New Roman" w:cs="Times New Roman"/>
          <w:sz w:val="24"/>
        </w:rPr>
        <w:t xml:space="preserve">tegevust alustada. </w:t>
      </w:r>
    </w:p>
    <w:p w14:paraId="36892E8C" w14:textId="77777777" w:rsidR="00B73CCE" w:rsidRDefault="00B73CCE" w:rsidP="530311D3">
      <w:pPr>
        <w:spacing w:after="0" w:line="240" w:lineRule="auto"/>
        <w:jc w:val="both"/>
        <w:rPr>
          <w:rFonts w:ascii="Times New Roman" w:eastAsia="Calibri" w:hAnsi="Times New Roman" w:cs="Times New Roman"/>
          <w:sz w:val="24"/>
        </w:rPr>
      </w:pPr>
    </w:p>
    <w:p w14:paraId="720E0B77" w14:textId="0B440A0C" w:rsidR="008E742B" w:rsidRDefault="008E742B" w:rsidP="530311D3">
      <w:pPr>
        <w:spacing w:after="0" w:line="240" w:lineRule="auto"/>
        <w:jc w:val="both"/>
        <w:rPr>
          <w:rFonts w:ascii="Times New Roman" w:hAnsi="Times New Roman" w:cs="Times New Roman"/>
          <w:sz w:val="24"/>
        </w:rPr>
      </w:pPr>
      <w:r w:rsidRPr="530311D3">
        <w:rPr>
          <w:rFonts w:ascii="Times New Roman" w:eastAsia="Calibri" w:hAnsi="Times New Roman" w:cs="Times New Roman"/>
          <w:sz w:val="24"/>
        </w:rPr>
        <w:lastRenderedPageBreak/>
        <w:t xml:space="preserve">(3) Taotlusele lisab </w:t>
      </w:r>
      <w:r w:rsidR="00146DC0" w:rsidRPr="530311D3">
        <w:rPr>
          <w:rFonts w:ascii="Times New Roman" w:eastAsia="Calibri" w:hAnsi="Times New Roman" w:cs="Times New Roman"/>
          <w:sz w:val="24"/>
        </w:rPr>
        <w:t xml:space="preserve">käitaja </w:t>
      </w:r>
      <w:r w:rsidRPr="530311D3">
        <w:rPr>
          <w:rFonts w:ascii="Times New Roman" w:eastAsia="Calibri" w:hAnsi="Times New Roman" w:cs="Times New Roman"/>
          <w:sz w:val="24"/>
        </w:rPr>
        <w:t xml:space="preserve">käesoleva seaduse </w:t>
      </w:r>
      <w:r w:rsidRPr="530311D3">
        <w:rPr>
          <w:rFonts w:ascii="Times New Roman" w:hAnsi="Times New Roman" w:cs="Times New Roman"/>
          <w:sz w:val="24"/>
        </w:rPr>
        <w:t>§ 3</w:t>
      </w:r>
      <w:r w:rsidR="007C1AFD" w:rsidRPr="530311D3">
        <w:rPr>
          <w:rFonts w:ascii="Times New Roman" w:hAnsi="Times New Roman" w:cs="Times New Roman"/>
          <w:sz w:val="24"/>
        </w:rPr>
        <w:t xml:space="preserve">1 </w:t>
      </w:r>
      <w:r w:rsidRPr="530311D3">
        <w:rPr>
          <w:rFonts w:ascii="Times New Roman" w:hAnsi="Times New Roman" w:cs="Times New Roman"/>
          <w:sz w:val="24"/>
        </w:rPr>
        <w:t xml:space="preserve">lõike 1 punktis 3 </w:t>
      </w:r>
      <w:r w:rsidR="004D6BF9" w:rsidRPr="530311D3">
        <w:rPr>
          <w:rFonts w:ascii="Times New Roman" w:hAnsi="Times New Roman" w:cs="Times New Roman"/>
          <w:sz w:val="24"/>
        </w:rPr>
        <w:t>nimetatud</w:t>
      </w:r>
      <w:r w:rsidRPr="530311D3">
        <w:rPr>
          <w:rFonts w:ascii="Times New Roman" w:hAnsi="Times New Roman" w:cs="Times New Roman"/>
          <w:sz w:val="24"/>
        </w:rPr>
        <w:t xml:space="preserve"> dokumen</w:t>
      </w:r>
      <w:r w:rsidR="0052423A" w:rsidRPr="530311D3">
        <w:rPr>
          <w:rFonts w:ascii="Times New Roman" w:hAnsi="Times New Roman" w:cs="Times New Roman"/>
          <w:sz w:val="24"/>
        </w:rPr>
        <w:t>di</w:t>
      </w:r>
      <w:r w:rsidR="00B32FC8" w:rsidRPr="530311D3">
        <w:rPr>
          <w:rFonts w:ascii="Times New Roman" w:hAnsi="Times New Roman" w:cs="Times New Roman"/>
          <w:sz w:val="24"/>
        </w:rPr>
        <w:t>.</w:t>
      </w:r>
    </w:p>
    <w:p w14:paraId="66894737" w14:textId="77777777" w:rsidR="00B73CCE" w:rsidRPr="008E742B" w:rsidRDefault="00B73CCE" w:rsidP="530311D3">
      <w:pPr>
        <w:spacing w:after="0" w:line="240" w:lineRule="auto"/>
        <w:jc w:val="both"/>
        <w:rPr>
          <w:rFonts w:ascii="Times New Roman" w:hAnsi="Times New Roman" w:cs="Times New Roman"/>
          <w:sz w:val="24"/>
        </w:rPr>
      </w:pPr>
    </w:p>
    <w:p w14:paraId="4FBB0C8C" w14:textId="69349EBA" w:rsidR="00447361" w:rsidRPr="00B52C3A" w:rsidRDefault="00661DCA"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 xml:space="preserve">(4) </w:t>
      </w:r>
      <w:r w:rsidR="00447361" w:rsidRPr="530311D3">
        <w:rPr>
          <w:rFonts w:ascii="Times New Roman" w:eastAsia="Calibri" w:hAnsi="Times New Roman" w:cs="Times New Roman"/>
          <w:sz w:val="24"/>
        </w:rPr>
        <w:t xml:space="preserve">Pädev asutus kinnitab kosmoselennu valmidust kooskõlastuse andmisega või jätab </w:t>
      </w:r>
      <w:r w:rsidR="00495FEA" w:rsidRPr="530311D3">
        <w:rPr>
          <w:rFonts w:ascii="Times New Roman" w:eastAsia="Calibri" w:hAnsi="Times New Roman" w:cs="Times New Roman"/>
          <w:sz w:val="24"/>
        </w:rPr>
        <w:t xml:space="preserve">selle </w:t>
      </w:r>
      <w:r w:rsidR="00447361" w:rsidRPr="530311D3">
        <w:rPr>
          <w:rFonts w:ascii="Times New Roman" w:eastAsia="Calibri" w:hAnsi="Times New Roman" w:cs="Times New Roman"/>
          <w:sz w:val="24"/>
        </w:rPr>
        <w:t xml:space="preserve">põhjendatult </w:t>
      </w:r>
      <w:del w:id="213" w:author="Kärt Voor" w:date="2024-10-17T14:42:00Z">
        <w:r w:rsidR="00447361" w:rsidRPr="530311D3" w:rsidDel="00932045">
          <w:rPr>
            <w:rFonts w:ascii="Times New Roman" w:eastAsia="Calibri" w:hAnsi="Times New Roman" w:cs="Times New Roman"/>
            <w:sz w:val="24"/>
          </w:rPr>
          <w:delText xml:space="preserve">kinnitamata kooskõlastuse </w:delText>
        </w:r>
      </w:del>
      <w:r w:rsidR="00447361" w:rsidRPr="530311D3">
        <w:rPr>
          <w:rFonts w:ascii="Times New Roman" w:eastAsia="Calibri" w:hAnsi="Times New Roman" w:cs="Times New Roman"/>
          <w:sz w:val="24"/>
        </w:rPr>
        <w:t xml:space="preserve">andmata </w:t>
      </w:r>
      <w:del w:id="214" w:author="Kärt Voor" w:date="2024-10-17T14:42:00Z">
        <w:r w:rsidR="00495FEA" w:rsidRPr="530311D3" w:rsidDel="00932045">
          <w:rPr>
            <w:rFonts w:ascii="Times New Roman" w:eastAsia="Calibri" w:hAnsi="Times New Roman" w:cs="Times New Roman"/>
            <w:sz w:val="24"/>
          </w:rPr>
          <w:delText xml:space="preserve">jätmisega </w:delText>
        </w:r>
      </w:del>
      <w:r w:rsidR="00447361" w:rsidRPr="530311D3">
        <w:rPr>
          <w:rFonts w:ascii="Times New Roman" w:eastAsiaTheme="majorEastAsia" w:hAnsi="Times New Roman" w:cs="Times New Roman"/>
          <w:sz w:val="24"/>
        </w:rPr>
        <w:t>60</w:t>
      </w:r>
      <w:r w:rsidR="00447361" w:rsidRPr="530311D3">
        <w:rPr>
          <w:rFonts w:ascii="Times New Roman" w:eastAsiaTheme="majorEastAsia" w:hAnsi="Times New Roman" w:cs="Times New Roman"/>
          <w:b/>
          <w:bCs/>
          <w:sz w:val="24"/>
        </w:rPr>
        <w:t xml:space="preserve"> </w:t>
      </w:r>
      <w:r w:rsidR="00447361" w:rsidRPr="530311D3">
        <w:rPr>
          <w:rFonts w:ascii="Times New Roman" w:eastAsiaTheme="majorEastAsia" w:hAnsi="Times New Roman" w:cs="Times New Roman"/>
          <w:sz w:val="24"/>
        </w:rPr>
        <w:t xml:space="preserve">tööpäeva jooksul käesoleva paragrahvi lõigetes 2 ja 3 </w:t>
      </w:r>
      <w:r w:rsidR="00447361" w:rsidRPr="530311D3">
        <w:rPr>
          <w:rFonts w:ascii="Times New Roman" w:eastAsia="Calibri" w:hAnsi="Times New Roman" w:cs="Times New Roman"/>
          <w:sz w:val="24"/>
        </w:rPr>
        <w:t xml:space="preserve">nimetatud taotluse ja </w:t>
      </w:r>
      <w:commentRangeStart w:id="215"/>
      <w:r w:rsidR="00447361" w:rsidRPr="530311D3">
        <w:rPr>
          <w:rFonts w:ascii="Times New Roman" w:eastAsia="Calibri" w:hAnsi="Times New Roman" w:cs="Times New Roman"/>
          <w:sz w:val="24"/>
        </w:rPr>
        <w:t xml:space="preserve">dokumentide </w:t>
      </w:r>
      <w:commentRangeEnd w:id="215"/>
      <w:r w:rsidR="00932045">
        <w:rPr>
          <w:rStyle w:val="Kommentaariviide"/>
        </w:rPr>
        <w:commentReference w:id="215"/>
      </w:r>
      <w:r w:rsidR="00447361" w:rsidRPr="530311D3">
        <w:rPr>
          <w:rFonts w:ascii="Times New Roman" w:eastAsia="Calibri" w:hAnsi="Times New Roman" w:cs="Times New Roman"/>
          <w:sz w:val="24"/>
        </w:rPr>
        <w:t xml:space="preserve">saamisest arvates. </w:t>
      </w:r>
      <w:r w:rsidR="00447361" w:rsidRPr="530311D3">
        <w:rPr>
          <w:rFonts w:ascii="Times New Roman" w:hAnsi="Times New Roman" w:cs="Times New Roman"/>
          <w:color w:val="202020"/>
          <w:sz w:val="24"/>
          <w:shd w:val="clear" w:color="auto" w:fill="FFFFFF"/>
        </w:rPr>
        <w:t xml:space="preserve">Pädev asutus võib </w:t>
      </w:r>
      <w:commentRangeStart w:id="216"/>
      <w:r w:rsidR="00447361" w:rsidRPr="530311D3">
        <w:rPr>
          <w:rFonts w:ascii="Times New Roman" w:hAnsi="Times New Roman" w:cs="Times New Roman"/>
          <w:color w:val="202020"/>
          <w:sz w:val="24"/>
          <w:shd w:val="clear" w:color="auto" w:fill="FFFFFF"/>
        </w:rPr>
        <w:t xml:space="preserve">tähtaega mõistliku aja </w:t>
      </w:r>
      <w:r w:rsidR="00447361" w:rsidRPr="530311D3">
        <w:rPr>
          <w:rFonts w:ascii="Times New Roman" w:eastAsiaTheme="majorEastAsia" w:hAnsi="Times New Roman" w:cs="Times New Roman"/>
          <w:sz w:val="24"/>
        </w:rPr>
        <w:t>võrra</w:t>
      </w:r>
      <w:r w:rsidR="00447361" w:rsidRPr="530311D3">
        <w:rPr>
          <w:rFonts w:ascii="Times New Roman" w:hAnsi="Times New Roman" w:cs="Times New Roman"/>
          <w:color w:val="202020"/>
          <w:sz w:val="24"/>
          <w:shd w:val="clear" w:color="auto" w:fill="FFFFFF"/>
        </w:rPr>
        <w:t xml:space="preserve"> pikendada, kui see on vajalik juhtumi keerukuse tõttu.</w:t>
      </w:r>
      <w:r w:rsidR="00447361" w:rsidRPr="530311D3">
        <w:rPr>
          <w:rFonts w:ascii="Times New Roman" w:eastAsia="Calibri" w:hAnsi="Times New Roman" w:cs="Times New Roman"/>
          <w:sz w:val="24"/>
        </w:rPr>
        <w:t xml:space="preserve"> </w:t>
      </w:r>
      <w:commentRangeEnd w:id="216"/>
      <w:r w:rsidR="00263BCC">
        <w:rPr>
          <w:rStyle w:val="Kommentaariviide"/>
        </w:rPr>
        <w:commentReference w:id="216"/>
      </w:r>
      <w:r w:rsidR="00447361" w:rsidRPr="530311D3">
        <w:rPr>
          <w:rFonts w:ascii="Times New Roman" w:eastAsia="Calibri" w:hAnsi="Times New Roman" w:cs="Times New Roman"/>
          <w:sz w:val="24"/>
        </w:rPr>
        <w:t>Kui kosmoselennu valmiduse kohta ei ole eelnimetatud tähtaja või pikendatud tähtaja jooksul kooskõlastust antud, ei loeta kosmoselennu valmidust vaikimisi kooskõlastatuks.</w:t>
      </w:r>
    </w:p>
    <w:p w14:paraId="5F0D63DE" w14:textId="17089825" w:rsidR="00FE312F" w:rsidRDefault="00FE312F" w:rsidP="530311D3">
      <w:pPr>
        <w:pStyle w:val="Normaallaadveeb"/>
        <w:shd w:val="clear" w:color="auto" w:fill="FFFFFF" w:themeFill="background1"/>
        <w:spacing w:before="0" w:beforeAutospacing="0" w:after="0" w:afterAutospacing="0" w:line="240" w:lineRule="auto"/>
        <w:jc w:val="both"/>
        <w:rPr>
          <w:rFonts w:eastAsiaTheme="majorEastAsia"/>
          <w:b/>
          <w:bCs/>
        </w:rPr>
      </w:pPr>
    </w:p>
    <w:p w14:paraId="27324620" w14:textId="4B232A21" w:rsidR="00530949" w:rsidRPr="00530949" w:rsidRDefault="007A0A00" w:rsidP="00712DA9">
      <w:pPr>
        <w:pStyle w:val="Pealkiri2"/>
        <w:shd w:val="clear" w:color="auto" w:fill="FFFFFF"/>
        <w:spacing w:before="0" w:line="240" w:lineRule="auto"/>
        <w:jc w:val="center"/>
        <w:rPr>
          <w:rFonts w:ascii="Times New Roman" w:hAnsi="Times New Roman" w:cs="Times New Roman"/>
          <w:b/>
          <w:bCs/>
          <w:color w:val="auto"/>
          <w:sz w:val="24"/>
          <w:szCs w:val="24"/>
          <w:bdr w:val="none" w:sz="0" w:space="0" w:color="auto" w:frame="1"/>
        </w:rPr>
      </w:pPr>
      <w:r>
        <w:rPr>
          <w:rFonts w:ascii="Times New Roman" w:hAnsi="Times New Roman" w:cs="Times New Roman"/>
          <w:b/>
          <w:bCs/>
          <w:color w:val="000000"/>
          <w:sz w:val="24"/>
          <w:szCs w:val="24"/>
          <w:bdr w:val="none" w:sz="0" w:space="0" w:color="auto" w:frame="1"/>
        </w:rPr>
        <w:t>2</w:t>
      </w:r>
      <w:r w:rsidR="00530949" w:rsidRPr="00530949">
        <w:rPr>
          <w:rFonts w:ascii="Times New Roman" w:hAnsi="Times New Roman" w:cs="Times New Roman"/>
          <w:b/>
          <w:bCs/>
          <w:color w:val="000000"/>
          <w:sz w:val="24"/>
          <w:szCs w:val="24"/>
          <w:bdr w:val="none" w:sz="0" w:space="0" w:color="auto" w:frame="1"/>
        </w:rPr>
        <w:t xml:space="preserve">. </w:t>
      </w:r>
      <w:r w:rsidR="00530949" w:rsidRPr="00530949">
        <w:rPr>
          <w:rFonts w:ascii="Times New Roman" w:hAnsi="Times New Roman" w:cs="Times New Roman"/>
          <w:b/>
          <w:bCs/>
          <w:color w:val="auto"/>
          <w:sz w:val="24"/>
          <w:szCs w:val="24"/>
          <w:bdr w:val="none" w:sz="0" w:space="0" w:color="auto" w:frame="1"/>
        </w:rPr>
        <w:t xml:space="preserve">jagu </w:t>
      </w:r>
    </w:p>
    <w:p w14:paraId="218FDBDA" w14:textId="3D56CD93" w:rsidR="00530949" w:rsidRDefault="00325DB4" w:rsidP="00712DA9">
      <w:pPr>
        <w:pStyle w:val="Pealkiri2"/>
        <w:shd w:val="clear" w:color="auto" w:fill="FFFFFF"/>
        <w:spacing w:before="0" w:line="240" w:lineRule="auto"/>
        <w:jc w:val="center"/>
        <w:rPr>
          <w:rFonts w:ascii="Times New Roman" w:eastAsia="Calibri Light" w:hAnsi="Times New Roman" w:cs="Times New Roman"/>
          <w:b/>
          <w:bCs/>
          <w:color w:val="auto"/>
          <w:sz w:val="24"/>
          <w:szCs w:val="24"/>
        </w:rPr>
      </w:pPr>
      <w:r w:rsidRPr="00530949">
        <w:rPr>
          <w:rFonts w:ascii="Times New Roman" w:eastAsia="Calibri Light" w:hAnsi="Times New Roman" w:cs="Times New Roman"/>
          <w:b/>
          <w:bCs/>
          <w:color w:val="auto"/>
          <w:sz w:val="24"/>
          <w:szCs w:val="24"/>
        </w:rPr>
        <w:t xml:space="preserve">Kosmoseobjekti registreerimine </w:t>
      </w:r>
    </w:p>
    <w:p w14:paraId="56E12019" w14:textId="77777777" w:rsidR="00376F24" w:rsidRPr="00376F24" w:rsidRDefault="00376F24" w:rsidP="00712DA9">
      <w:pPr>
        <w:spacing w:line="240" w:lineRule="auto"/>
      </w:pPr>
    </w:p>
    <w:p w14:paraId="2A676D8D" w14:textId="64F653E2" w:rsidR="00325DB4" w:rsidRDefault="00325DB4" w:rsidP="00B65C7D">
      <w:pPr>
        <w:spacing w:after="0" w:line="240" w:lineRule="auto"/>
        <w:rPr>
          <w:rFonts w:ascii="Times New Roman" w:eastAsia="Calibri Light" w:hAnsi="Times New Roman" w:cs="Times New Roman"/>
          <w:b/>
          <w:bCs/>
          <w:sz w:val="24"/>
        </w:rPr>
      </w:pPr>
      <w:r w:rsidRPr="00530949">
        <w:rPr>
          <w:rFonts w:ascii="Times New Roman" w:eastAsia="Calibri Light" w:hAnsi="Times New Roman" w:cs="Times New Roman"/>
          <w:b/>
          <w:bCs/>
          <w:sz w:val="24"/>
        </w:rPr>
        <w:t xml:space="preserve">§ </w:t>
      </w:r>
      <w:r w:rsidR="000D67D0">
        <w:rPr>
          <w:rFonts w:ascii="Times New Roman" w:eastAsia="Calibri Light" w:hAnsi="Times New Roman" w:cs="Times New Roman"/>
          <w:b/>
          <w:bCs/>
          <w:sz w:val="24"/>
        </w:rPr>
        <w:t>3</w:t>
      </w:r>
      <w:r w:rsidR="00866D87">
        <w:rPr>
          <w:rFonts w:ascii="Times New Roman" w:eastAsia="Calibri Light" w:hAnsi="Times New Roman" w:cs="Times New Roman"/>
          <w:b/>
          <w:bCs/>
          <w:sz w:val="24"/>
        </w:rPr>
        <w:t>3</w:t>
      </w:r>
      <w:r w:rsidRPr="00530949">
        <w:rPr>
          <w:rFonts w:ascii="Times New Roman" w:eastAsia="Calibri Light" w:hAnsi="Times New Roman" w:cs="Times New Roman"/>
          <w:b/>
          <w:bCs/>
          <w:sz w:val="24"/>
        </w:rPr>
        <w:t>.</w:t>
      </w:r>
      <w:r w:rsidR="002F2CA9" w:rsidRPr="00530949">
        <w:rPr>
          <w:rFonts w:ascii="Times New Roman" w:eastAsia="Calibri Light" w:hAnsi="Times New Roman" w:cs="Times New Roman"/>
          <w:b/>
          <w:bCs/>
          <w:sz w:val="24"/>
        </w:rPr>
        <w:t xml:space="preserve"> </w:t>
      </w:r>
      <w:r w:rsidRPr="00245B48">
        <w:rPr>
          <w:rFonts w:ascii="Times New Roman" w:eastAsia="Calibri Light" w:hAnsi="Times New Roman" w:cs="Times New Roman"/>
          <w:b/>
          <w:bCs/>
          <w:sz w:val="24"/>
        </w:rPr>
        <w:t>Registreerimiskohustus</w:t>
      </w:r>
    </w:p>
    <w:p w14:paraId="5CC8D4B0" w14:textId="77777777" w:rsidR="00FE312F" w:rsidRPr="00530949" w:rsidRDefault="00FE312F" w:rsidP="00B65C7D">
      <w:pPr>
        <w:spacing w:after="0" w:line="240" w:lineRule="auto"/>
        <w:rPr>
          <w:rFonts w:ascii="Times New Roman" w:eastAsia="Calibri Light" w:hAnsi="Times New Roman" w:cs="Times New Roman"/>
          <w:b/>
          <w:bCs/>
          <w:sz w:val="24"/>
        </w:rPr>
      </w:pPr>
    </w:p>
    <w:p w14:paraId="14688B97" w14:textId="0993D63F" w:rsidR="00FE312F" w:rsidRDefault="002F786D"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Enne kosmosetegevuse alustamist </w:t>
      </w:r>
      <w:r w:rsidR="00495FEA" w:rsidRPr="530311D3">
        <w:rPr>
          <w:rFonts w:ascii="Times New Roman" w:eastAsia="Calibri Light" w:hAnsi="Times New Roman" w:cs="Times New Roman"/>
          <w:sz w:val="24"/>
        </w:rPr>
        <w:t xml:space="preserve">registreerib </w:t>
      </w:r>
      <w:r w:rsidR="00146DC0" w:rsidRPr="530311D3">
        <w:rPr>
          <w:rFonts w:ascii="Times New Roman" w:eastAsia="Calibri Light" w:hAnsi="Times New Roman" w:cs="Times New Roman"/>
          <w:sz w:val="24"/>
        </w:rPr>
        <w:t xml:space="preserve">käitaja </w:t>
      </w:r>
      <w:r w:rsidR="00325DB4" w:rsidRPr="530311D3">
        <w:rPr>
          <w:rFonts w:ascii="Times New Roman" w:eastAsia="Calibri Light" w:hAnsi="Times New Roman" w:cs="Times New Roman"/>
          <w:sz w:val="24"/>
        </w:rPr>
        <w:t>vastava kosmosetegevusega seotud kosmoseobjekti registris.</w:t>
      </w:r>
    </w:p>
    <w:p w14:paraId="6B7C3B82" w14:textId="77777777" w:rsidR="00FE312F" w:rsidRPr="003D31C4" w:rsidRDefault="00FE312F" w:rsidP="00FE312F">
      <w:pPr>
        <w:spacing w:after="0" w:line="240" w:lineRule="auto"/>
        <w:rPr>
          <w:rFonts w:ascii="Times New Roman" w:eastAsia="Calibri Light" w:hAnsi="Times New Roman" w:cs="Times New Roman"/>
          <w:sz w:val="24"/>
        </w:rPr>
      </w:pPr>
    </w:p>
    <w:p w14:paraId="781B20BA" w14:textId="79F89E96" w:rsidR="00325DB4" w:rsidRPr="003D31C4" w:rsidRDefault="00325DB4" w:rsidP="00B65C7D">
      <w:pPr>
        <w:pStyle w:val="Normaallaadveeb"/>
        <w:shd w:val="clear" w:color="auto" w:fill="FFFFFF"/>
        <w:spacing w:before="0" w:beforeAutospacing="0" w:after="0" w:afterAutospacing="0" w:line="240" w:lineRule="auto"/>
        <w:jc w:val="both"/>
        <w:rPr>
          <w:b/>
          <w:bCs/>
          <w:bdr w:val="none" w:sz="0" w:space="0" w:color="auto" w:frame="1"/>
        </w:rPr>
      </w:pPr>
      <w:r w:rsidRPr="003D31C4">
        <w:rPr>
          <w:b/>
          <w:bCs/>
          <w:bdr w:val="none" w:sz="0" w:space="0" w:color="auto" w:frame="1"/>
        </w:rPr>
        <w:t xml:space="preserve">§ </w:t>
      </w:r>
      <w:r w:rsidR="00866D87">
        <w:rPr>
          <w:b/>
          <w:bCs/>
          <w:bdr w:val="none" w:sz="0" w:space="0" w:color="auto" w:frame="1"/>
        </w:rPr>
        <w:t>3</w:t>
      </w:r>
      <w:r w:rsidRPr="003D31C4">
        <w:rPr>
          <w:b/>
          <w:bCs/>
          <w:bdr w:val="none" w:sz="0" w:space="0" w:color="auto" w:frame="1"/>
        </w:rPr>
        <w:t>4.</w:t>
      </w:r>
      <w:r w:rsidR="002F2CA9">
        <w:rPr>
          <w:b/>
          <w:bCs/>
          <w:bdr w:val="none" w:sz="0" w:space="0" w:color="auto" w:frame="1"/>
        </w:rPr>
        <w:t xml:space="preserve"> </w:t>
      </w:r>
      <w:r w:rsidRPr="003D31C4">
        <w:rPr>
          <w:b/>
          <w:bCs/>
          <w:bdr w:val="none" w:sz="0" w:space="0" w:color="auto" w:frame="1"/>
        </w:rPr>
        <w:t>Kosmoseobjekti registreerimine</w:t>
      </w:r>
    </w:p>
    <w:p w14:paraId="43C37CED" w14:textId="77777777" w:rsidR="00325DB4" w:rsidRPr="003D31C4" w:rsidRDefault="00325DB4" w:rsidP="00B65C7D">
      <w:pPr>
        <w:pStyle w:val="Normaallaadveeb"/>
        <w:shd w:val="clear" w:color="auto" w:fill="FFFFFF"/>
        <w:spacing w:before="0" w:beforeAutospacing="0" w:after="0" w:afterAutospacing="0" w:line="240" w:lineRule="auto"/>
        <w:jc w:val="both"/>
        <w:rPr>
          <w:b/>
          <w:bCs/>
          <w:bdr w:val="none" w:sz="0" w:space="0" w:color="auto" w:frame="1"/>
        </w:rPr>
      </w:pPr>
    </w:p>
    <w:p w14:paraId="3D9C6597" w14:textId="5826DAF6" w:rsidR="00325DB4" w:rsidRPr="003D31C4" w:rsidRDefault="00325DB4" w:rsidP="00062A7A">
      <w:pPr>
        <w:pStyle w:val="Normaallaadveeb"/>
        <w:shd w:val="clear" w:color="auto" w:fill="FFFFFF"/>
        <w:spacing w:before="0" w:beforeAutospacing="0" w:after="0" w:afterAutospacing="0" w:line="240" w:lineRule="auto"/>
        <w:jc w:val="both"/>
        <w:rPr>
          <w:b/>
          <w:bCs/>
          <w:bdr w:val="none" w:sz="0" w:space="0" w:color="auto" w:frame="1"/>
        </w:rPr>
      </w:pPr>
      <w:r w:rsidRPr="003D31C4">
        <w:rPr>
          <w:shd w:val="clear" w:color="auto" w:fill="FFFFFF"/>
        </w:rPr>
        <w:t>(1)</w:t>
      </w:r>
      <w:r w:rsidR="00711D9F">
        <w:rPr>
          <w:shd w:val="clear" w:color="auto" w:fill="FFFFFF"/>
        </w:rPr>
        <w:t> </w:t>
      </w:r>
      <w:r w:rsidRPr="003D31C4">
        <w:rPr>
          <w:shd w:val="clear" w:color="auto" w:fill="FFFFFF"/>
        </w:rPr>
        <w:t xml:space="preserve">Kosmoseobjekti registreerimiseks esitatakse pädevale asutusele </w:t>
      </w:r>
      <w:r w:rsidRPr="003D31C4">
        <w:rPr>
          <w:rFonts w:eastAsia="Calibri Light"/>
        </w:rPr>
        <w:t>koos registreerimistaotlusega iga kosmoseobjekti kohta eraldi</w:t>
      </w:r>
      <w:r w:rsidRPr="003D31C4">
        <w:rPr>
          <w:shd w:val="clear" w:color="auto" w:fill="FFFFFF"/>
        </w:rPr>
        <w:t xml:space="preserve"> </w:t>
      </w:r>
      <w:r w:rsidR="00AF0191">
        <w:rPr>
          <w:rFonts w:eastAsia="Calibri Light"/>
        </w:rPr>
        <w:t>järgmised andmed</w:t>
      </w:r>
      <w:r w:rsidRPr="003D31C4">
        <w:rPr>
          <w:rFonts w:eastAsia="Calibri Light"/>
        </w:rPr>
        <w:t xml:space="preserve"> ja dokumendid</w:t>
      </w:r>
      <w:r w:rsidRPr="003D31C4">
        <w:rPr>
          <w:shd w:val="clear" w:color="auto" w:fill="FFFFFF"/>
        </w:rPr>
        <w:t>:</w:t>
      </w:r>
    </w:p>
    <w:p w14:paraId="33F2355C" w14:textId="4B908D8E" w:rsidR="00325DB4" w:rsidRPr="003D31C4" w:rsidRDefault="00325DB4"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1) kosmoseobjekti </w:t>
      </w:r>
      <w:commentRangeStart w:id="217"/>
      <w:r w:rsidR="00146DC0" w:rsidRPr="530311D3">
        <w:rPr>
          <w:rFonts w:ascii="Times New Roman" w:eastAsia="Calibri Light" w:hAnsi="Times New Roman" w:cs="Times New Roman"/>
          <w:sz w:val="24"/>
        </w:rPr>
        <w:t xml:space="preserve">käitaja </w:t>
      </w:r>
      <w:r w:rsidRPr="530311D3">
        <w:rPr>
          <w:rFonts w:ascii="Times New Roman" w:hAnsi="Times New Roman" w:cs="Times New Roman"/>
          <w:sz w:val="24"/>
        </w:rPr>
        <w:t>nimi ja registrikood</w:t>
      </w:r>
      <w:r w:rsidRPr="530311D3">
        <w:rPr>
          <w:rFonts w:ascii="Times New Roman" w:eastAsiaTheme="majorEastAsia" w:hAnsi="Times New Roman" w:cs="Times New Roman"/>
          <w:sz w:val="24"/>
        </w:rPr>
        <w:t xml:space="preserve"> või ees- ja perekonnanimi</w:t>
      </w:r>
      <w:r w:rsidRPr="530311D3">
        <w:rPr>
          <w:rFonts w:ascii="Times New Roman" w:hAnsi="Times New Roman" w:cs="Times New Roman"/>
          <w:sz w:val="24"/>
        </w:rPr>
        <w:t xml:space="preserve"> ja isikukood</w:t>
      </w:r>
      <w:r w:rsidRPr="530311D3">
        <w:rPr>
          <w:rFonts w:ascii="Times New Roman" w:eastAsia="Calibri Light" w:hAnsi="Times New Roman" w:cs="Times New Roman"/>
          <w:sz w:val="24"/>
        </w:rPr>
        <w:t xml:space="preserve"> </w:t>
      </w:r>
      <w:commentRangeEnd w:id="217"/>
      <w:r w:rsidR="00263BCC">
        <w:rPr>
          <w:rStyle w:val="Kommentaariviide"/>
        </w:rPr>
        <w:commentReference w:id="217"/>
      </w:r>
      <w:r w:rsidRPr="530311D3">
        <w:rPr>
          <w:rFonts w:ascii="Times New Roman" w:eastAsia="Calibri Light" w:hAnsi="Times New Roman" w:cs="Times New Roman"/>
          <w:sz w:val="24"/>
        </w:rPr>
        <w:t xml:space="preserve">ja kontaktandmed; </w:t>
      </w:r>
    </w:p>
    <w:p w14:paraId="6DF5ECA6" w14:textId="0E72EE47" w:rsidR="00325DB4" w:rsidRPr="003D31C4" w:rsidRDefault="00325DB4"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2) kosmoseobjekti kirjeldus, tehnilised parameetrid</w:t>
      </w:r>
      <w:r w:rsidR="001A4001" w:rsidRPr="530311D3">
        <w:rPr>
          <w:rFonts w:ascii="Times New Roman" w:eastAsia="Calibri Light" w:hAnsi="Times New Roman" w:cs="Times New Roman"/>
          <w:sz w:val="24"/>
        </w:rPr>
        <w:t xml:space="preserve"> ja </w:t>
      </w:r>
      <w:r w:rsidR="00C523E9" w:rsidRPr="530311D3">
        <w:rPr>
          <w:rFonts w:ascii="Times New Roman" w:eastAsia="Calibri Light" w:hAnsi="Times New Roman" w:cs="Times New Roman"/>
          <w:sz w:val="24"/>
        </w:rPr>
        <w:t xml:space="preserve">valmistaja </w:t>
      </w:r>
      <w:r w:rsidR="001A4001" w:rsidRPr="530311D3">
        <w:rPr>
          <w:rFonts w:ascii="Times New Roman" w:eastAsia="Calibri Light" w:hAnsi="Times New Roman" w:cs="Times New Roman"/>
          <w:sz w:val="24"/>
        </w:rPr>
        <w:t>nimi</w:t>
      </w:r>
      <w:r w:rsidRPr="530311D3">
        <w:rPr>
          <w:rFonts w:ascii="Times New Roman" w:eastAsia="Calibri Light" w:hAnsi="Times New Roman" w:cs="Times New Roman"/>
          <w:sz w:val="24"/>
        </w:rPr>
        <w:t>;</w:t>
      </w:r>
    </w:p>
    <w:p w14:paraId="0E84A188" w14:textId="77777777" w:rsidR="00325DB4" w:rsidRPr="003D31C4" w:rsidRDefault="00325DB4"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3) kosmosemissiooni eesmärk ja missiooni kirjeldus;</w:t>
      </w:r>
    </w:p>
    <w:p w14:paraId="11359063" w14:textId="0BCBDA20" w:rsidR="00325DB4" w:rsidRPr="003D31C4" w:rsidRDefault="00325DB4" w:rsidP="530311D3">
      <w:pPr>
        <w:spacing w:after="0" w:line="240" w:lineRule="auto"/>
        <w:jc w:val="both"/>
        <w:rPr>
          <w:rFonts w:ascii="Times New Roman" w:eastAsia="Calibri" w:hAnsi="Times New Roman" w:cs="Times New Roman"/>
          <w:sz w:val="24"/>
        </w:rPr>
      </w:pPr>
      <w:r w:rsidRPr="530311D3">
        <w:rPr>
          <w:rFonts w:ascii="Times New Roman" w:eastAsia="Calibri Light" w:hAnsi="Times New Roman" w:cs="Times New Roman"/>
          <w:sz w:val="24"/>
        </w:rPr>
        <w:t xml:space="preserve">4) eeldatav </w:t>
      </w:r>
      <w:r w:rsidR="00AE693F" w:rsidRPr="530311D3">
        <w:rPr>
          <w:rFonts w:ascii="Times New Roman" w:eastAsia="Calibri Light" w:hAnsi="Times New Roman" w:cs="Times New Roman"/>
          <w:sz w:val="24"/>
        </w:rPr>
        <w:t xml:space="preserve">kosmoseobjekti </w:t>
      </w:r>
      <w:r w:rsidR="00AE693F" w:rsidRPr="530311D3">
        <w:rPr>
          <w:rFonts w:ascii="Times New Roman" w:eastAsia="Calibri" w:hAnsi="Times New Roman" w:cs="Times New Roman"/>
          <w:sz w:val="24"/>
        </w:rPr>
        <w:t xml:space="preserve">Maa orbiidile või sellest kaugemale </w:t>
      </w:r>
      <w:r w:rsidRPr="530311D3">
        <w:rPr>
          <w:rFonts w:ascii="Times New Roman" w:eastAsia="Calibri Light" w:hAnsi="Times New Roman" w:cs="Times New Roman"/>
          <w:sz w:val="24"/>
        </w:rPr>
        <w:t>lennutamise kuupäev ja asukoht;</w:t>
      </w:r>
    </w:p>
    <w:p w14:paraId="4EF0DF5C" w14:textId="6FE3DCC9" w:rsidR="00325DB4" w:rsidRPr="00E71B97" w:rsidRDefault="00325DB4" w:rsidP="530311D3">
      <w:pPr>
        <w:spacing w:after="0" w:line="240" w:lineRule="auto"/>
        <w:jc w:val="both"/>
        <w:rPr>
          <w:rFonts w:ascii="Times New Roman" w:eastAsia="Calibri" w:hAnsi="Times New Roman" w:cs="Times New Roman"/>
          <w:sz w:val="24"/>
        </w:rPr>
      </w:pPr>
      <w:r w:rsidRPr="530311D3">
        <w:rPr>
          <w:rFonts w:ascii="Times New Roman" w:eastAsia="Calibri Light" w:hAnsi="Times New Roman" w:cs="Times New Roman"/>
          <w:sz w:val="24"/>
        </w:rPr>
        <w:t xml:space="preserve">5) kosmoseobjekti eeldatav asukoht kosmoses või orbiidi põhiparameetrid, milleks on periood, apogee raadius, perigee raadius ja kaldenurk; </w:t>
      </w:r>
    </w:p>
    <w:p w14:paraId="09B5AB82" w14:textId="6A86BB0D" w:rsidR="00325DB4" w:rsidRPr="00E71B97" w:rsidRDefault="00325DB4" w:rsidP="530311D3">
      <w:pPr>
        <w:spacing w:after="0" w:line="240" w:lineRule="auto"/>
        <w:jc w:val="both"/>
        <w:rPr>
          <w:rFonts w:ascii="Times New Roman" w:eastAsia="Calibri Light" w:hAnsi="Times New Roman" w:cs="Times New Roman"/>
          <w:caps/>
          <w:sz w:val="24"/>
        </w:rPr>
      </w:pPr>
      <w:r w:rsidRPr="530311D3">
        <w:rPr>
          <w:rFonts w:ascii="Times New Roman" w:eastAsia="Calibri Light" w:hAnsi="Times New Roman" w:cs="Times New Roman"/>
          <w:sz w:val="24"/>
        </w:rPr>
        <w:t xml:space="preserve">6) kui kosmoseobjekt ei kuulu </w:t>
      </w:r>
      <w:r w:rsidR="00146DC0" w:rsidRPr="530311D3">
        <w:rPr>
          <w:rFonts w:ascii="Times New Roman" w:eastAsia="Calibri Light" w:hAnsi="Times New Roman" w:cs="Times New Roman"/>
          <w:sz w:val="24"/>
        </w:rPr>
        <w:t>käitaja</w:t>
      </w:r>
      <w:r w:rsidRPr="530311D3">
        <w:rPr>
          <w:rFonts w:ascii="Times New Roman" w:eastAsia="Calibri Light" w:hAnsi="Times New Roman" w:cs="Times New Roman"/>
          <w:sz w:val="24"/>
        </w:rPr>
        <w:t xml:space="preserve">le, siis käesoleva seaduse </w:t>
      </w:r>
      <w:r w:rsidRPr="530311D3">
        <w:rPr>
          <w:rFonts w:ascii="Times New Roman" w:eastAsia="Calibri Light" w:hAnsi="Times New Roman" w:cs="Times New Roman"/>
          <w:caps/>
          <w:sz w:val="24"/>
        </w:rPr>
        <w:t xml:space="preserve">§ </w:t>
      </w:r>
      <w:r w:rsidR="00542592" w:rsidRPr="530311D3">
        <w:rPr>
          <w:rFonts w:ascii="Times New Roman" w:eastAsia="Calibri Light" w:hAnsi="Times New Roman" w:cs="Times New Roman"/>
          <w:caps/>
          <w:sz w:val="24"/>
        </w:rPr>
        <w:t>1</w:t>
      </w:r>
      <w:r w:rsidR="007C6D77" w:rsidRPr="530311D3">
        <w:rPr>
          <w:rFonts w:ascii="Times New Roman" w:eastAsia="Calibri Light" w:hAnsi="Times New Roman" w:cs="Times New Roman"/>
          <w:caps/>
          <w:sz w:val="24"/>
        </w:rPr>
        <w:t>5</w:t>
      </w:r>
      <w:r w:rsidRPr="530311D3">
        <w:rPr>
          <w:rFonts w:ascii="Times New Roman" w:eastAsia="Calibri Light" w:hAnsi="Times New Roman" w:cs="Times New Roman"/>
          <w:caps/>
          <w:sz w:val="24"/>
        </w:rPr>
        <w:t xml:space="preserve"> </w:t>
      </w:r>
      <w:r w:rsidRPr="530311D3">
        <w:rPr>
          <w:rFonts w:ascii="Times New Roman" w:eastAsia="Calibri Light" w:hAnsi="Times New Roman" w:cs="Times New Roman"/>
          <w:sz w:val="24"/>
        </w:rPr>
        <w:t xml:space="preserve">lõike </w:t>
      </w:r>
      <w:r w:rsidR="007C6D77" w:rsidRPr="530311D3">
        <w:rPr>
          <w:rFonts w:ascii="Times New Roman" w:eastAsia="Calibri Light" w:hAnsi="Times New Roman" w:cs="Times New Roman"/>
          <w:caps/>
          <w:sz w:val="24"/>
        </w:rPr>
        <w:t>1</w:t>
      </w:r>
      <w:r w:rsidRPr="530311D3">
        <w:rPr>
          <w:rFonts w:ascii="Times New Roman" w:eastAsia="Calibri Light" w:hAnsi="Times New Roman" w:cs="Times New Roman"/>
          <w:caps/>
          <w:sz w:val="24"/>
        </w:rPr>
        <w:t xml:space="preserve"> </w:t>
      </w:r>
      <w:r w:rsidRPr="530311D3">
        <w:rPr>
          <w:rFonts w:ascii="Times New Roman" w:eastAsia="Calibri Light" w:hAnsi="Times New Roman" w:cs="Times New Roman"/>
          <w:sz w:val="24"/>
        </w:rPr>
        <w:t xml:space="preserve">punktides </w:t>
      </w:r>
      <w:r w:rsidR="006A0EA9" w:rsidRPr="530311D3">
        <w:rPr>
          <w:rFonts w:ascii="Times New Roman" w:eastAsia="Calibri Light" w:hAnsi="Times New Roman" w:cs="Times New Roman"/>
          <w:sz w:val="24"/>
        </w:rPr>
        <w:t>8</w:t>
      </w:r>
      <w:r w:rsidR="00F01654" w:rsidRPr="530311D3">
        <w:rPr>
          <w:rFonts w:ascii="Times New Roman" w:eastAsia="Calibri Light" w:hAnsi="Times New Roman" w:cs="Times New Roman"/>
          <w:sz w:val="24"/>
        </w:rPr>
        <w:t>–</w:t>
      </w:r>
      <w:r w:rsidR="00542592" w:rsidRPr="530311D3">
        <w:rPr>
          <w:rFonts w:ascii="Times New Roman" w:eastAsia="Calibri Light" w:hAnsi="Times New Roman" w:cs="Times New Roman"/>
          <w:caps/>
          <w:sz w:val="24"/>
        </w:rPr>
        <w:t>1</w:t>
      </w:r>
      <w:r w:rsidR="006A0EA9" w:rsidRPr="530311D3">
        <w:rPr>
          <w:rFonts w:ascii="Times New Roman" w:eastAsia="Calibri Light" w:hAnsi="Times New Roman" w:cs="Times New Roman"/>
          <w:caps/>
          <w:sz w:val="24"/>
        </w:rPr>
        <w:t>1</w:t>
      </w:r>
      <w:r w:rsidRPr="530311D3">
        <w:rPr>
          <w:rFonts w:ascii="Times New Roman" w:eastAsia="Calibri Light" w:hAnsi="Times New Roman" w:cs="Times New Roman"/>
          <w:caps/>
          <w:sz w:val="24"/>
        </w:rPr>
        <w:t xml:space="preserve"> </w:t>
      </w:r>
      <w:r w:rsidRPr="530311D3">
        <w:rPr>
          <w:rFonts w:ascii="Times New Roman" w:eastAsia="Calibri Light" w:hAnsi="Times New Roman" w:cs="Times New Roman"/>
          <w:sz w:val="24"/>
        </w:rPr>
        <w:t>nimetatud andmed;</w:t>
      </w:r>
    </w:p>
    <w:p w14:paraId="198160F6" w14:textId="77777777" w:rsidR="00325DB4" w:rsidRPr="003D31C4" w:rsidRDefault="00325DB4" w:rsidP="530311D3">
      <w:pPr>
        <w:spacing w:after="0" w:line="240" w:lineRule="auto"/>
        <w:jc w:val="both"/>
        <w:rPr>
          <w:rFonts w:ascii="Times New Roman" w:eastAsiaTheme="majorEastAsia" w:hAnsi="Times New Roman" w:cs="Times New Roman"/>
          <w:sz w:val="24"/>
        </w:rPr>
      </w:pPr>
      <w:r w:rsidRPr="530311D3">
        <w:rPr>
          <w:rFonts w:ascii="Times New Roman" w:eastAsia="Calibri Light" w:hAnsi="Times New Roman" w:cs="Times New Roman"/>
          <w:sz w:val="24"/>
        </w:rPr>
        <w:t>7) kosmoseobjekti omaniku kirjalik nõusolek kosmoseobjekti registrisse kandmiseks;</w:t>
      </w:r>
    </w:p>
    <w:p w14:paraId="137182D4" w14:textId="3C60255A" w:rsidR="00325DB4" w:rsidRPr="003D31C4" w:rsidRDefault="00325DB4"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8) teave selle kohta, millistele isikutele kosmoseobjekt </w:t>
      </w:r>
      <w:r w:rsidR="002D2C20" w:rsidRPr="530311D3">
        <w:rPr>
          <w:rFonts w:ascii="Times New Roman" w:eastAsia="Calibri Light" w:hAnsi="Times New Roman" w:cs="Times New Roman"/>
          <w:sz w:val="24"/>
        </w:rPr>
        <w:t xml:space="preserve">varem </w:t>
      </w:r>
      <w:r w:rsidRPr="530311D3">
        <w:rPr>
          <w:rFonts w:ascii="Times New Roman" w:eastAsia="Calibri Light" w:hAnsi="Times New Roman" w:cs="Times New Roman"/>
          <w:sz w:val="24"/>
        </w:rPr>
        <w:t xml:space="preserve">on kuulunud või kelle kasutuses </w:t>
      </w:r>
      <w:r w:rsidR="002D2C20" w:rsidRPr="530311D3">
        <w:rPr>
          <w:rFonts w:ascii="Times New Roman" w:eastAsia="Calibri Light" w:hAnsi="Times New Roman" w:cs="Times New Roman"/>
          <w:sz w:val="24"/>
        </w:rPr>
        <w:t>olnud</w:t>
      </w:r>
      <w:r w:rsidRPr="530311D3">
        <w:rPr>
          <w:rFonts w:ascii="Times New Roman" w:eastAsia="Calibri Light" w:hAnsi="Times New Roman" w:cs="Times New Roman"/>
          <w:sz w:val="24"/>
        </w:rPr>
        <w:t xml:space="preserve">, </w:t>
      </w:r>
      <w:r w:rsidR="002D2C20" w:rsidRPr="530311D3">
        <w:rPr>
          <w:rFonts w:ascii="Times New Roman" w:eastAsia="Calibri Light" w:hAnsi="Times New Roman" w:cs="Times New Roman"/>
          <w:sz w:val="24"/>
        </w:rPr>
        <w:t xml:space="preserve">ning </w:t>
      </w:r>
      <w:r w:rsidRPr="530311D3">
        <w:rPr>
          <w:rFonts w:ascii="Times New Roman" w:eastAsia="Calibri Light" w:hAnsi="Times New Roman" w:cs="Times New Roman"/>
          <w:sz w:val="24"/>
        </w:rPr>
        <w:t>kosmos</w:t>
      </w:r>
      <w:r w:rsidR="00B92D31" w:rsidRPr="530311D3">
        <w:rPr>
          <w:rFonts w:ascii="Times New Roman" w:eastAsia="Calibri Light" w:hAnsi="Times New Roman" w:cs="Times New Roman"/>
          <w:sz w:val="24"/>
        </w:rPr>
        <w:t>e</w:t>
      </w:r>
      <w:r w:rsidRPr="530311D3">
        <w:rPr>
          <w:rFonts w:ascii="Times New Roman" w:eastAsia="Calibri Light" w:hAnsi="Times New Roman" w:cs="Times New Roman"/>
          <w:sz w:val="24"/>
        </w:rPr>
        <w:t xml:space="preserve">objekti ülevõtmise </w:t>
      </w:r>
      <w:r w:rsidR="002D2C20" w:rsidRPr="530311D3">
        <w:rPr>
          <w:rFonts w:ascii="Times New Roman" w:eastAsia="Calibri Light" w:hAnsi="Times New Roman" w:cs="Times New Roman"/>
          <w:sz w:val="24"/>
        </w:rPr>
        <w:t>põhjendus</w:t>
      </w:r>
      <w:r w:rsidRPr="530311D3">
        <w:rPr>
          <w:rFonts w:ascii="Times New Roman" w:eastAsia="Calibri Light" w:hAnsi="Times New Roman" w:cs="Times New Roman"/>
          <w:sz w:val="24"/>
        </w:rPr>
        <w:t xml:space="preserve">; </w:t>
      </w:r>
    </w:p>
    <w:p w14:paraId="04B4C11B" w14:textId="724D30C1" w:rsidR="00325DB4" w:rsidRPr="003D31C4" w:rsidRDefault="00325DB4" w:rsidP="00324853">
      <w:pPr>
        <w:spacing w:after="0" w:line="240" w:lineRule="auto"/>
        <w:jc w:val="both"/>
        <w:rPr>
          <w:rFonts w:ascii="Times New Roman" w:eastAsia="Calibri Light" w:hAnsi="Times New Roman" w:cs="Times New Roman"/>
          <w:sz w:val="24"/>
        </w:rPr>
      </w:pPr>
      <w:commentRangeStart w:id="218"/>
      <w:r w:rsidRPr="003D31C4">
        <w:rPr>
          <w:rFonts w:ascii="Times New Roman" w:eastAsia="Calibri Light" w:hAnsi="Times New Roman" w:cs="Times New Roman"/>
          <w:sz w:val="24"/>
        </w:rPr>
        <w:t xml:space="preserve">9) kosmoseobjekti ohutust tõendavad dokumendid ja </w:t>
      </w:r>
      <w:r w:rsidRPr="003D31C4">
        <w:rPr>
          <w:rFonts w:ascii="Times New Roman" w:eastAsiaTheme="majorEastAsia" w:hAnsi="Times New Roman" w:cs="Times New Roman"/>
          <w:sz w:val="24"/>
        </w:rPr>
        <w:t>kosmoseobjektiga seotud muu dokumentatsioon</w:t>
      </w:r>
      <w:r w:rsidRPr="003D31C4">
        <w:rPr>
          <w:rFonts w:ascii="Times New Roman" w:eastAsia="Calibri Light" w:hAnsi="Times New Roman" w:cs="Times New Roman"/>
          <w:sz w:val="24"/>
        </w:rPr>
        <w:t xml:space="preserve">, mis võimaldab hinnata kosmoseobjekti vastavust </w:t>
      </w:r>
      <w:r w:rsidRPr="003D31C4">
        <w:rPr>
          <w:rFonts w:ascii="Times New Roman" w:eastAsiaTheme="majorEastAsia" w:hAnsi="Times New Roman" w:cs="Times New Roman"/>
          <w:sz w:val="24"/>
        </w:rPr>
        <w:t xml:space="preserve">käesoleva seaduse </w:t>
      </w:r>
      <w:del w:id="219" w:author="Kärt Voor" w:date="2024-10-17T14:50:00Z">
        <w:r w:rsidRPr="003D31C4" w:rsidDel="00263BCC">
          <w:rPr>
            <w:rFonts w:ascii="Times New Roman" w:eastAsiaTheme="majorEastAsia" w:hAnsi="Times New Roman" w:cs="Times New Roman"/>
            <w:sz w:val="24"/>
          </w:rPr>
          <w:delText xml:space="preserve">ja selle alusel </w:delText>
        </w:r>
        <w:r w:rsidRPr="003D31C4" w:rsidDel="00263BCC">
          <w:rPr>
            <w:rFonts w:ascii="Times New Roman" w:hAnsi="Times New Roman" w:cs="Times New Roman"/>
            <w:sz w:val="24"/>
          </w:rPr>
          <w:delText xml:space="preserve">kehtestatud </w:delText>
        </w:r>
        <w:r w:rsidRPr="003D31C4" w:rsidDel="00263BCC">
          <w:rPr>
            <w:rFonts w:ascii="Times New Roman" w:eastAsiaTheme="majorEastAsia" w:hAnsi="Times New Roman" w:cs="Times New Roman"/>
            <w:sz w:val="24"/>
          </w:rPr>
          <w:delText xml:space="preserve">õigusaktide </w:delText>
        </w:r>
      </w:del>
      <w:r w:rsidRPr="003D31C4">
        <w:rPr>
          <w:rFonts w:ascii="Times New Roman" w:eastAsiaTheme="majorEastAsia" w:hAnsi="Times New Roman" w:cs="Times New Roman"/>
          <w:sz w:val="24"/>
        </w:rPr>
        <w:t>nõuetele</w:t>
      </w:r>
      <w:r w:rsidRPr="003D31C4">
        <w:rPr>
          <w:rFonts w:ascii="Times New Roman" w:eastAsia="Calibri Light" w:hAnsi="Times New Roman" w:cs="Times New Roman"/>
          <w:sz w:val="24"/>
        </w:rPr>
        <w:t>;</w:t>
      </w:r>
      <w:commentRangeEnd w:id="218"/>
      <w:r w:rsidR="00263BCC">
        <w:rPr>
          <w:rStyle w:val="Kommentaariviide"/>
        </w:rPr>
        <w:commentReference w:id="218"/>
      </w:r>
    </w:p>
    <w:p w14:paraId="2560E43B" w14:textId="4A5BF613" w:rsidR="00325DB4" w:rsidRPr="003D31C4" w:rsidRDefault="00325DB4"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10) sagedusluba</w:t>
      </w:r>
      <w:r w:rsidR="007E0FB9" w:rsidRPr="530311D3">
        <w:rPr>
          <w:rFonts w:ascii="Times New Roman" w:eastAsiaTheme="majorEastAsia" w:hAnsi="Times New Roman" w:cs="Times New Roman"/>
          <w:sz w:val="24"/>
        </w:rPr>
        <w:t xml:space="preserve"> raadiosageduste kasutamiseks kosmosetege</w:t>
      </w:r>
      <w:r w:rsidR="00E87A6C" w:rsidRPr="530311D3">
        <w:rPr>
          <w:rFonts w:ascii="Times New Roman" w:eastAsiaTheme="majorEastAsia" w:hAnsi="Times New Roman" w:cs="Times New Roman"/>
          <w:sz w:val="24"/>
        </w:rPr>
        <w:t>vuses</w:t>
      </w:r>
      <w:r w:rsidRPr="530311D3">
        <w:rPr>
          <w:rFonts w:ascii="Times New Roman" w:eastAsiaTheme="majorEastAsia" w:hAnsi="Times New Roman" w:cs="Times New Roman"/>
          <w:sz w:val="24"/>
        </w:rPr>
        <w:t>;</w:t>
      </w:r>
    </w:p>
    <w:p w14:paraId="1120607C" w14:textId="2A6E4D3F" w:rsidR="00325DB4" w:rsidRPr="003D31C4" w:rsidRDefault="00325DB4" w:rsidP="530311D3">
      <w:pPr>
        <w:spacing w:after="0" w:line="240" w:lineRule="auto"/>
        <w:jc w:val="both"/>
        <w:rPr>
          <w:rFonts w:ascii="Times New Roman" w:eastAsia="Calibri Light" w:hAnsi="Times New Roman" w:cs="Times New Roman"/>
          <w:sz w:val="24"/>
        </w:rPr>
      </w:pPr>
      <w:r w:rsidRPr="530311D3">
        <w:rPr>
          <w:rFonts w:ascii="Times New Roman" w:eastAsiaTheme="majorEastAsia" w:hAnsi="Times New Roman" w:cs="Times New Roman"/>
          <w:sz w:val="24"/>
        </w:rPr>
        <w:t xml:space="preserve">11) teave selle kohta, kas </w:t>
      </w:r>
      <w:r w:rsidRPr="530311D3">
        <w:rPr>
          <w:rFonts w:ascii="Times New Roman" w:eastAsia="Calibri Light" w:hAnsi="Times New Roman" w:cs="Times New Roman"/>
          <w:sz w:val="24"/>
        </w:rPr>
        <w:t>kosmoseobjekt või selle osa teise kosmoseobjekti koosseisus on olnud varem registreeritud teise riigi vastavas registris</w:t>
      </w:r>
      <w:r w:rsidR="002D2C20" w:rsidRPr="530311D3">
        <w:rPr>
          <w:rFonts w:ascii="Times New Roman" w:eastAsia="Calibri Light" w:hAnsi="Times New Roman" w:cs="Times New Roman"/>
          <w:sz w:val="24"/>
        </w:rPr>
        <w:t>,</w:t>
      </w:r>
      <w:r w:rsidRPr="530311D3">
        <w:rPr>
          <w:rFonts w:ascii="Times New Roman" w:eastAsia="Calibri Light" w:hAnsi="Times New Roman" w:cs="Times New Roman"/>
          <w:sz w:val="24"/>
        </w:rPr>
        <w:t xml:space="preserve"> ning sellise asjaolu esinemise korral kosmoseobjekti tähis või registreerimisnumber </w:t>
      </w:r>
      <w:r w:rsidR="0043345C" w:rsidRPr="530311D3">
        <w:rPr>
          <w:rFonts w:ascii="Times New Roman" w:eastAsia="Calibri Light" w:hAnsi="Times New Roman" w:cs="Times New Roman"/>
          <w:sz w:val="24"/>
        </w:rPr>
        <w:t xml:space="preserve">teises registris </w:t>
      </w:r>
      <w:r w:rsidRPr="530311D3">
        <w:rPr>
          <w:rFonts w:ascii="Times New Roman" w:eastAsia="Calibri Light" w:hAnsi="Times New Roman" w:cs="Times New Roman"/>
          <w:sz w:val="24"/>
        </w:rPr>
        <w:t>ja registrist kustutamise põhjus;</w:t>
      </w:r>
      <w:r w:rsidR="00146DC0" w:rsidRPr="530311D3">
        <w:rPr>
          <w:rFonts w:ascii="Times New Roman" w:eastAsia="Calibri Light" w:hAnsi="Times New Roman" w:cs="Times New Roman"/>
          <w:sz w:val="24"/>
        </w:rPr>
        <w:t xml:space="preserve"> </w:t>
      </w:r>
    </w:p>
    <w:p w14:paraId="22223F9A" w14:textId="350E8640" w:rsidR="00325DB4" w:rsidRPr="003D31C4" w:rsidRDefault="00325DB4"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12) teave selle kohta, kas </w:t>
      </w:r>
      <w:r w:rsidRPr="530311D3">
        <w:rPr>
          <w:rFonts w:ascii="Times New Roman" w:eastAsia="Calibri Light" w:hAnsi="Times New Roman" w:cs="Times New Roman"/>
          <w:sz w:val="24"/>
        </w:rPr>
        <w:t>kosmoseobjekti või selle osa teise kosmoseobjekti koosseisus on püütud registreerida teise riigi vastavas registris</w:t>
      </w:r>
      <w:r w:rsidR="002D2C20" w:rsidRPr="530311D3">
        <w:rPr>
          <w:rFonts w:ascii="Times New Roman" w:eastAsia="Calibri Light" w:hAnsi="Times New Roman" w:cs="Times New Roman"/>
          <w:sz w:val="24"/>
        </w:rPr>
        <w:t>,</w:t>
      </w:r>
      <w:r w:rsidRPr="530311D3">
        <w:rPr>
          <w:rFonts w:ascii="Times New Roman" w:eastAsia="Calibri Light" w:hAnsi="Times New Roman" w:cs="Times New Roman"/>
          <w:sz w:val="24"/>
        </w:rPr>
        <w:t xml:space="preserve"> ning selliste asjaolude esinemise korral põhjus, miks registreeringut ei tehtud</w:t>
      </w:r>
      <w:r w:rsidR="006776D3" w:rsidRPr="530311D3">
        <w:rPr>
          <w:rFonts w:ascii="Times New Roman" w:eastAsia="Calibri Light" w:hAnsi="Times New Roman" w:cs="Times New Roman"/>
          <w:sz w:val="24"/>
        </w:rPr>
        <w:t xml:space="preserve">; </w:t>
      </w:r>
    </w:p>
    <w:p w14:paraId="16EEC686" w14:textId="0AEEA266" w:rsidR="00325DB4" w:rsidRPr="005E135E" w:rsidRDefault="00325DB4" w:rsidP="530311D3">
      <w:pPr>
        <w:spacing w:after="0" w:line="240" w:lineRule="auto"/>
        <w:jc w:val="both"/>
        <w:rPr>
          <w:rFonts w:ascii="Times New Roman" w:eastAsiaTheme="majorEastAsia" w:hAnsi="Times New Roman" w:cs="Times New Roman"/>
          <w:sz w:val="24"/>
        </w:rPr>
      </w:pPr>
      <w:r w:rsidRPr="530311D3">
        <w:rPr>
          <w:rFonts w:ascii="Times New Roman" w:eastAsia="Calibri Light" w:hAnsi="Times New Roman" w:cs="Times New Roman"/>
          <w:sz w:val="24"/>
        </w:rPr>
        <w:t>13</w:t>
      </w:r>
      <w:r w:rsidRPr="530311D3">
        <w:rPr>
          <w:rFonts w:ascii="Times New Roman" w:eastAsiaTheme="majorEastAsia" w:hAnsi="Times New Roman" w:cs="Times New Roman"/>
          <w:sz w:val="24"/>
        </w:rPr>
        <w:t xml:space="preserve">) teave selle kohta, kas kosmoseobjekt või </w:t>
      </w:r>
      <w:r w:rsidRPr="530311D3">
        <w:rPr>
          <w:rFonts w:ascii="Times New Roman" w:eastAsia="Calibri Light" w:hAnsi="Times New Roman" w:cs="Times New Roman"/>
          <w:sz w:val="24"/>
        </w:rPr>
        <w:t>selle osa teise kosmoseobjekti koosseisus</w:t>
      </w:r>
      <w:r w:rsidRPr="530311D3">
        <w:rPr>
          <w:rFonts w:ascii="Times New Roman" w:eastAsiaTheme="majorEastAsia" w:hAnsi="Times New Roman" w:cs="Times New Roman"/>
          <w:sz w:val="24"/>
        </w:rPr>
        <w:t xml:space="preserve"> on varem käinud kosmoses või </w:t>
      </w:r>
      <w:r w:rsidR="002D2C20" w:rsidRPr="530311D3">
        <w:rPr>
          <w:rFonts w:ascii="Times New Roman" w:eastAsiaTheme="majorEastAsia" w:hAnsi="Times New Roman" w:cs="Times New Roman"/>
          <w:sz w:val="24"/>
        </w:rPr>
        <w:t xml:space="preserve">sellega </w:t>
      </w:r>
      <w:r w:rsidRPr="530311D3">
        <w:rPr>
          <w:rFonts w:ascii="Times New Roman" w:eastAsiaTheme="majorEastAsia" w:hAnsi="Times New Roman" w:cs="Times New Roman"/>
          <w:sz w:val="24"/>
        </w:rPr>
        <w:t xml:space="preserve">on varem proovitud </w:t>
      </w:r>
      <w:r w:rsidR="002D2C20" w:rsidRPr="530311D3">
        <w:rPr>
          <w:rFonts w:ascii="Times New Roman" w:eastAsiaTheme="majorEastAsia" w:hAnsi="Times New Roman" w:cs="Times New Roman"/>
          <w:sz w:val="24"/>
        </w:rPr>
        <w:t xml:space="preserve">teha </w:t>
      </w:r>
      <w:r w:rsidRPr="530311D3">
        <w:rPr>
          <w:rFonts w:ascii="Times New Roman" w:eastAsiaTheme="majorEastAsia" w:hAnsi="Times New Roman" w:cs="Times New Roman"/>
          <w:sz w:val="24"/>
        </w:rPr>
        <w:t>kosmosetegevust;</w:t>
      </w:r>
    </w:p>
    <w:p w14:paraId="38DA603E" w14:textId="4CE1A741" w:rsidR="00325DB4" w:rsidRPr="005E135E" w:rsidRDefault="00325DB4"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1</w:t>
      </w:r>
      <w:r w:rsidR="00F8707F" w:rsidRPr="530311D3">
        <w:rPr>
          <w:rFonts w:ascii="Times New Roman" w:eastAsiaTheme="majorEastAsia" w:hAnsi="Times New Roman" w:cs="Times New Roman"/>
          <w:sz w:val="24"/>
        </w:rPr>
        <w:t>4</w:t>
      </w:r>
      <w:r w:rsidRPr="530311D3">
        <w:rPr>
          <w:rFonts w:ascii="Times New Roman" w:eastAsiaTheme="majorEastAsia" w:hAnsi="Times New Roman" w:cs="Times New Roman"/>
          <w:sz w:val="24"/>
        </w:rPr>
        <w:t xml:space="preserve">) </w:t>
      </w:r>
      <w:ins w:id="220" w:author="Kärt Voor" w:date="2024-10-17T14:51:00Z">
        <w:r w:rsidR="00263BCC">
          <w:rPr>
            <w:rFonts w:ascii="Times New Roman" w:eastAsiaTheme="majorEastAsia" w:hAnsi="Times New Roman" w:cs="Times New Roman"/>
            <w:sz w:val="24"/>
          </w:rPr>
          <w:t xml:space="preserve">käesoleva seaduse § 43 lõike 3 kohane </w:t>
        </w:r>
      </w:ins>
      <w:r w:rsidR="00F43613" w:rsidRPr="530311D3">
        <w:rPr>
          <w:rFonts w:ascii="Times New Roman" w:eastAsiaTheme="majorEastAsia" w:hAnsi="Times New Roman" w:cs="Times New Roman"/>
          <w:sz w:val="24"/>
        </w:rPr>
        <w:t>kosmosetegevuse lõpetamise kava</w:t>
      </w:r>
      <w:del w:id="221" w:author="Kärt Voor" w:date="2024-10-17T14:51:00Z">
        <w:r w:rsidR="00F43613" w:rsidRPr="530311D3" w:rsidDel="00263BCC">
          <w:rPr>
            <w:rFonts w:ascii="Times New Roman" w:eastAsiaTheme="majorEastAsia" w:hAnsi="Times New Roman" w:cs="Times New Roman"/>
            <w:sz w:val="24"/>
          </w:rPr>
          <w:delText xml:space="preserve"> käesoleva seaduse § 4</w:delText>
        </w:r>
        <w:r w:rsidR="00876F4F" w:rsidRPr="530311D3" w:rsidDel="00263BCC">
          <w:rPr>
            <w:rFonts w:ascii="Times New Roman" w:eastAsiaTheme="majorEastAsia" w:hAnsi="Times New Roman" w:cs="Times New Roman"/>
            <w:sz w:val="24"/>
          </w:rPr>
          <w:delText>3</w:delText>
        </w:r>
        <w:r w:rsidR="00F43613" w:rsidRPr="530311D3" w:rsidDel="00263BCC">
          <w:rPr>
            <w:rFonts w:ascii="Times New Roman" w:eastAsiaTheme="majorEastAsia" w:hAnsi="Times New Roman" w:cs="Times New Roman"/>
            <w:sz w:val="24"/>
          </w:rPr>
          <w:delText xml:space="preserve"> lõike 3</w:delText>
        </w:r>
        <w:r w:rsidR="00643D44" w:rsidRPr="530311D3" w:rsidDel="00263BCC">
          <w:rPr>
            <w:rFonts w:ascii="Times New Roman" w:eastAsiaTheme="majorEastAsia" w:hAnsi="Times New Roman" w:cs="Times New Roman"/>
            <w:sz w:val="24"/>
          </w:rPr>
          <w:delText xml:space="preserve"> kohaselt</w:delText>
        </w:r>
        <w:r w:rsidR="005E135E" w:rsidRPr="530311D3" w:rsidDel="00263BCC">
          <w:rPr>
            <w:rFonts w:ascii="Times New Roman" w:eastAsiaTheme="majorEastAsia" w:hAnsi="Times New Roman" w:cs="Times New Roman"/>
            <w:sz w:val="24"/>
          </w:rPr>
          <w:delText>.</w:delText>
        </w:r>
      </w:del>
      <w:ins w:id="222" w:author="Kärt Voor" w:date="2024-10-17T14:51:00Z">
        <w:r w:rsidR="00263BCC">
          <w:rPr>
            <w:rFonts w:ascii="Times New Roman" w:eastAsiaTheme="majorEastAsia" w:hAnsi="Times New Roman" w:cs="Times New Roman"/>
            <w:sz w:val="24"/>
          </w:rPr>
          <w:t>.</w:t>
        </w:r>
      </w:ins>
    </w:p>
    <w:p w14:paraId="5C15E675" w14:textId="77777777" w:rsidR="003D6797" w:rsidRDefault="003D6797" w:rsidP="530311D3">
      <w:pPr>
        <w:spacing w:after="0" w:line="240" w:lineRule="auto"/>
        <w:jc w:val="both"/>
        <w:rPr>
          <w:rFonts w:ascii="Times New Roman" w:eastAsiaTheme="majorEastAsia" w:hAnsi="Times New Roman" w:cs="Times New Roman"/>
          <w:sz w:val="24"/>
        </w:rPr>
      </w:pPr>
    </w:p>
    <w:p w14:paraId="12252067" w14:textId="52D53AB9" w:rsidR="003D6797" w:rsidRDefault="009C4604"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lastRenderedPageBreak/>
        <w:t>(2</w:t>
      </w:r>
      <w:r w:rsidR="003D6797"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K</w:t>
      </w:r>
      <w:r w:rsidR="003D6797" w:rsidRPr="530311D3">
        <w:rPr>
          <w:rFonts w:ascii="Times New Roman" w:eastAsiaTheme="majorEastAsia" w:hAnsi="Times New Roman" w:cs="Times New Roman"/>
          <w:sz w:val="24"/>
        </w:rPr>
        <w:t>ui käesoleva lõike 1 punktides 11</w:t>
      </w:r>
      <w:r w:rsidRPr="530311D3">
        <w:rPr>
          <w:rFonts w:ascii="Times New Roman" w:eastAsiaTheme="majorEastAsia" w:hAnsi="Times New Roman" w:cs="Times New Roman"/>
          <w:sz w:val="24"/>
        </w:rPr>
        <w:t>–</w:t>
      </w:r>
      <w:r w:rsidR="003D6797" w:rsidRPr="530311D3">
        <w:rPr>
          <w:rFonts w:ascii="Times New Roman" w:eastAsiaTheme="majorEastAsia" w:hAnsi="Times New Roman" w:cs="Times New Roman"/>
          <w:sz w:val="24"/>
        </w:rPr>
        <w:t>13 nimetatud asjaolu</w:t>
      </w:r>
      <w:r w:rsidR="00B951BB" w:rsidRPr="530311D3">
        <w:rPr>
          <w:rFonts w:ascii="Times New Roman" w:eastAsiaTheme="majorEastAsia" w:hAnsi="Times New Roman" w:cs="Times New Roman"/>
          <w:sz w:val="24"/>
        </w:rPr>
        <w:t>si</w:t>
      </w:r>
      <w:r w:rsidR="003D6797" w:rsidRPr="530311D3">
        <w:rPr>
          <w:rFonts w:ascii="Times New Roman" w:eastAsiaTheme="majorEastAsia" w:hAnsi="Times New Roman" w:cs="Times New Roman"/>
          <w:sz w:val="24"/>
        </w:rPr>
        <w:t xml:space="preserve">d ei esine, </w:t>
      </w:r>
      <w:r w:rsidR="00057307" w:rsidRPr="530311D3">
        <w:rPr>
          <w:rFonts w:ascii="Times New Roman" w:eastAsiaTheme="majorEastAsia" w:hAnsi="Times New Roman" w:cs="Times New Roman"/>
          <w:sz w:val="24"/>
        </w:rPr>
        <w:t>esitatakse pädevale asutusele</w:t>
      </w:r>
      <w:r w:rsidR="003D6797" w:rsidRPr="530311D3">
        <w:rPr>
          <w:rFonts w:ascii="Times New Roman" w:eastAsiaTheme="majorEastAsia" w:hAnsi="Times New Roman" w:cs="Times New Roman"/>
          <w:sz w:val="24"/>
        </w:rPr>
        <w:t xml:space="preserve"> kirjalik kinnitus </w:t>
      </w:r>
      <w:r w:rsidR="00CE103D" w:rsidRPr="530311D3">
        <w:rPr>
          <w:rFonts w:ascii="Times New Roman" w:eastAsiaTheme="majorEastAsia" w:hAnsi="Times New Roman" w:cs="Times New Roman"/>
          <w:sz w:val="24"/>
        </w:rPr>
        <w:t>nen</w:t>
      </w:r>
      <w:r w:rsidR="003D6797" w:rsidRPr="530311D3">
        <w:rPr>
          <w:rFonts w:ascii="Times New Roman" w:eastAsiaTheme="majorEastAsia" w:hAnsi="Times New Roman" w:cs="Times New Roman"/>
          <w:sz w:val="24"/>
        </w:rPr>
        <w:t>de puudumise kohta</w:t>
      </w:r>
      <w:r w:rsidR="00BE39ED" w:rsidRPr="530311D3">
        <w:rPr>
          <w:rFonts w:ascii="Times New Roman" w:eastAsiaTheme="majorEastAsia" w:hAnsi="Times New Roman" w:cs="Times New Roman"/>
          <w:sz w:val="24"/>
        </w:rPr>
        <w:t>.</w:t>
      </w:r>
    </w:p>
    <w:p w14:paraId="2982EE7D" w14:textId="77777777" w:rsidR="00EC357B" w:rsidRDefault="00EC357B" w:rsidP="00B65C7D">
      <w:pPr>
        <w:spacing w:after="0" w:line="240" w:lineRule="auto"/>
        <w:rPr>
          <w:rFonts w:ascii="Times New Roman" w:eastAsiaTheme="majorEastAsia" w:hAnsi="Times New Roman" w:cs="Times New Roman"/>
          <w:sz w:val="24"/>
        </w:rPr>
      </w:pPr>
    </w:p>
    <w:p w14:paraId="77225F96" w14:textId="72FC4FF1" w:rsidR="00EC357B" w:rsidRPr="005E135E" w:rsidRDefault="00EC357B"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(3) Valitsusasutuse</w:t>
      </w:r>
      <w:r w:rsidR="00CE103D" w:rsidRPr="530311D3">
        <w:rPr>
          <w:rFonts w:ascii="Times New Roman" w:eastAsiaTheme="majorEastAsia" w:hAnsi="Times New Roman" w:cs="Times New Roman"/>
          <w:sz w:val="24"/>
        </w:rPr>
        <w:t>le</w:t>
      </w:r>
      <w:r w:rsidRPr="530311D3">
        <w:rPr>
          <w:rFonts w:ascii="Times New Roman" w:eastAsiaTheme="majorEastAsia" w:hAnsi="Times New Roman" w:cs="Times New Roman"/>
          <w:sz w:val="24"/>
        </w:rPr>
        <w:t xml:space="preserve"> kuuluva kosmoseobjekti kohta võib käesoleva paragrahvi lõike 1 punktides 2−5 loetletud andmed esitada osaliselt, kui andmed on riigisaladuse ja salastatud välisteabe seaduse kohaselt riigisaladus.</w:t>
      </w:r>
    </w:p>
    <w:p w14:paraId="699E2377" w14:textId="77777777" w:rsidR="005E135E" w:rsidRPr="003D31C4" w:rsidRDefault="005E135E" w:rsidP="530311D3">
      <w:pPr>
        <w:spacing w:after="0" w:line="240" w:lineRule="auto"/>
        <w:jc w:val="both"/>
        <w:rPr>
          <w:rFonts w:ascii="Times New Roman" w:eastAsiaTheme="majorEastAsia" w:hAnsi="Times New Roman" w:cs="Times New Roman"/>
          <w:sz w:val="24"/>
        </w:rPr>
      </w:pPr>
    </w:p>
    <w:p w14:paraId="2CAB0CE8" w14:textId="6E9A98F5" w:rsidR="00325DB4" w:rsidRDefault="00325DB4" w:rsidP="530311D3">
      <w:pPr>
        <w:spacing w:after="0" w:line="240" w:lineRule="auto"/>
        <w:jc w:val="both"/>
        <w:rPr>
          <w:rFonts w:ascii="Times New Roman" w:eastAsia="Calibri Light" w:hAnsi="Times New Roman" w:cs="Times New Roman"/>
          <w:sz w:val="24"/>
        </w:rPr>
      </w:pPr>
      <w:r w:rsidRPr="530311D3">
        <w:rPr>
          <w:rFonts w:ascii="Times New Roman" w:eastAsiaTheme="majorEastAsia" w:hAnsi="Times New Roman" w:cs="Times New Roman"/>
          <w:sz w:val="24"/>
        </w:rPr>
        <w:t>(</w:t>
      </w:r>
      <w:r w:rsidR="00EC357B" w:rsidRPr="530311D3">
        <w:rPr>
          <w:rFonts w:ascii="Times New Roman" w:eastAsiaTheme="majorEastAsia" w:hAnsi="Times New Roman" w:cs="Times New Roman"/>
          <w:sz w:val="24"/>
        </w:rPr>
        <w:t>4</w:t>
      </w:r>
      <w:r w:rsidRPr="530311D3">
        <w:rPr>
          <w:rFonts w:ascii="Times New Roman" w:eastAsiaTheme="majorEastAsia" w:hAnsi="Times New Roman" w:cs="Times New Roman"/>
          <w:sz w:val="24"/>
        </w:rPr>
        <w:t>) Kosmoseobjekti registreerimis</w:t>
      </w:r>
      <w:r w:rsidR="00CE103D" w:rsidRPr="530311D3">
        <w:rPr>
          <w:rFonts w:ascii="Times New Roman" w:eastAsiaTheme="majorEastAsia" w:hAnsi="Times New Roman" w:cs="Times New Roman"/>
          <w:sz w:val="24"/>
        </w:rPr>
        <w:t xml:space="preserve">e </w:t>
      </w:r>
      <w:r w:rsidRPr="530311D3">
        <w:rPr>
          <w:rFonts w:ascii="Times New Roman" w:eastAsiaTheme="majorEastAsia" w:hAnsi="Times New Roman" w:cs="Times New Roman"/>
          <w:sz w:val="24"/>
        </w:rPr>
        <w:t xml:space="preserve">taotlus ja sellega seonduvad dokumendid esitatakse pädevale asutusele elektrooniliselt registri kaudu. </w:t>
      </w:r>
      <w:r w:rsidRPr="530311D3">
        <w:rPr>
          <w:rFonts w:ascii="Times New Roman" w:eastAsia="Calibri Light" w:hAnsi="Times New Roman" w:cs="Times New Roman"/>
          <w:sz w:val="24"/>
        </w:rPr>
        <w:t xml:space="preserve">Pädev asutus väljastab </w:t>
      </w:r>
      <w:r w:rsidRPr="530311D3">
        <w:rPr>
          <w:rFonts w:ascii="Times New Roman" w:hAnsi="Times New Roman" w:cs="Times New Roman"/>
          <w:sz w:val="24"/>
        </w:rPr>
        <w:t xml:space="preserve">registreerimistaotluse </w:t>
      </w:r>
      <w:r w:rsidRPr="530311D3">
        <w:rPr>
          <w:rFonts w:ascii="Times New Roman" w:eastAsia="Calibri Light" w:hAnsi="Times New Roman" w:cs="Times New Roman"/>
          <w:sz w:val="24"/>
        </w:rPr>
        <w:t xml:space="preserve">esitanud </w:t>
      </w:r>
      <w:r w:rsidR="00146DC0" w:rsidRPr="530311D3">
        <w:rPr>
          <w:rFonts w:ascii="Times New Roman" w:eastAsia="Calibri Light" w:hAnsi="Times New Roman" w:cs="Times New Roman"/>
          <w:sz w:val="24"/>
        </w:rPr>
        <w:t>käitaja</w:t>
      </w:r>
      <w:r w:rsidRPr="530311D3">
        <w:rPr>
          <w:rFonts w:ascii="Times New Roman" w:eastAsia="Calibri Light" w:hAnsi="Times New Roman" w:cs="Times New Roman"/>
          <w:sz w:val="24"/>
        </w:rPr>
        <w:t>le menetlusasja numbri.</w:t>
      </w:r>
    </w:p>
    <w:p w14:paraId="55E471EC" w14:textId="77777777" w:rsidR="00FE312F" w:rsidRPr="00852E91" w:rsidRDefault="00FE312F" w:rsidP="530311D3">
      <w:pPr>
        <w:spacing w:after="0" w:line="240" w:lineRule="auto"/>
        <w:jc w:val="both"/>
        <w:rPr>
          <w:rFonts w:ascii="Times New Roman" w:eastAsia="Calibri Light" w:hAnsi="Times New Roman" w:cs="Times New Roman"/>
          <w:sz w:val="24"/>
        </w:rPr>
      </w:pPr>
    </w:p>
    <w:p w14:paraId="391AE6B7" w14:textId="75260E17" w:rsidR="00325DB4" w:rsidRDefault="00325DB4"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w:t>
      </w:r>
      <w:r w:rsidR="00EC357B" w:rsidRPr="530311D3">
        <w:rPr>
          <w:rFonts w:ascii="Times New Roman" w:eastAsia="Calibri Light" w:hAnsi="Times New Roman" w:cs="Times New Roman"/>
          <w:sz w:val="24"/>
        </w:rPr>
        <w:t>5</w:t>
      </w:r>
      <w:r w:rsidRPr="530311D3">
        <w:rPr>
          <w:rFonts w:ascii="Times New Roman" w:eastAsia="Calibri Light" w:hAnsi="Times New Roman" w:cs="Times New Roman"/>
          <w:sz w:val="24"/>
        </w:rPr>
        <w:t>)</w:t>
      </w:r>
      <w:r w:rsidR="00AA65B6" w:rsidRPr="530311D3">
        <w:rPr>
          <w:rFonts w:ascii="Times New Roman" w:eastAsia="Calibri Light" w:hAnsi="Times New Roman" w:cs="Times New Roman"/>
          <w:sz w:val="24"/>
        </w:rPr>
        <w:t> </w:t>
      </w:r>
      <w:r w:rsidRPr="530311D3">
        <w:rPr>
          <w:rFonts w:ascii="Times New Roman" w:eastAsia="Calibri Light" w:hAnsi="Times New Roman" w:cs="Times New Roman"/>
          <w:sz w:val="24"/>
        </w:rPr>
        <w:t xml:space="preserve">Registrisse kandmisel annab </w:t>
      </w:r>
      <w:r w:rsidRPr="530311D3">
        <w:rPr>
          <w:rFonts w:ascii="Times New Roman" w:eastAsiaTheme="majorEastAsia" w:hAnsi="Times New Roman" w:cs="Times New Roman"/>
          <w:sz w:val="24"/>
        </w:rPr>
        <w:t>pädev asutus</w:t>
      </w:r>
      <w:r w:rsidRPr="530311D3">
        <w:rPr>
          <w:rFonts w:ascii="Times New Roman" w:eastAsia="Calibri Light" w:hAnsi="Times New Roman" w:cs="Times New Roman"/>
          <w:sz w:val="24"/>
        </w:rPr>
        <w:t xml:space="preserve"> kosmoseobjektile unikaalse registreerimisnumbri. </w:t>
      </w:r>
    </w:p>
    <w:p w14:paraId="4AE706D9" w14:textId="77777777" w:rsidR="00FE312F" w:rsidRPr="00852E91" w:rsidRDefault="00FE312F" w:rsidP="530311D3">
      <w:pPr>
        <w:spacing w:after="0" w:line="240" w:lineRule="auto"/>
        <w:jc w:val="both"/>
        <w:rPr>
          <w:rFonts w:ascii="Times New Roman" w:eastAsia="Calibri Light" w:hAnsi="Times New Roman" w:cs="Times New Roman"/>
          <w:sz w:val="24"/>
        </w:rPr>
      </w:pPr>
    </w:p>
    <w:p w14:paraId="5811CA6E" w14:textId="06E0D657" w:rsidR="00325DB4" w:rsidRDefault="00325DB4"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w:t>
      </w:r>
      <w:r w:rsidR="00EC357B" w:rsidRPr="530311D3">
        <w:rPr>
          <w:rFonts w:ascii="Times New Roman" w:eastAsiaTheme="majorEastAsia" w:hAnsi="Times New Roman" w:cs="Times New Roman"/>
          <w:sz w:val="24"/>
        </w:rPr>
        <w:t>6</w:t>
      </w:r>
      <w:r w:rsidRPr="530311D3">
        <w:rPr>
          <w:rFonts w:ascii="Times New Roman" w:hAnsi="Times New Roman" w:cs="Times New Roman"/>
          <w:sz w:val="24"/>
        </w:rPr>
        <w:t xml:space="preserve">) Enne käesoleva paragrahvi lõikes 1 nimetatud </w:t>
      </w:r>
      <w:r w:rsidRPr="530311D3">
        <w:rPr>
          <w:rFonts w:ascii="Times New Roman" w:eastAsia="Calibri Light" w:hAnsi="Times New Roman" w:cs="Times New Roman"/>
          <w:sz w:val="24"/>
        </w:rPr>
        <w:t xml:space="preserve">registreerimistaotluse </w:t>
      </w:r>
      <w:r w:rsidRPr="530311D3">
        <w:rPr>
          <w:rFonts w:ascii="Times New Roman" w:hAnsi="Times New Roman" w:cs="Times New Roman"/>
          <w:sz w:val="24"/>
        </w:rPr>
        <w:t>esitamist tasu</w:t>
      </w:r>
      <w:r w:rsidR="00CE103D" w:rsidRPr="530311D3">
        <w:rPr>
          <w:rFonts w:ascii="Times New Roman" w:hAnsi="Times New Roman" w:cs="Times New Roman"/>
          <w:sz w:val="24"/>
        </w:rPr>
        <w:t>takse</w:t>
      </w:r>
      <w:r w:rsidRPr="530311D3">
        <w:rPr>
          <w:rFonts w:ascii="Times New Roman" w:hAnsi="Times New Roman" w:cs="Times New Roman"/>
          <w:sz w:val="24"/>
        </w:rPr>
        <w:t xml:space="preserve"> riigilõiv </w:t>
      </w:r>
      <w:r w:rsidRPr="530311D3">
        <w:rPr>
          <w:rFonts w:ascii="Times New Roman" w:eastAsiaTheme="majorEastAsia" w:hAnsi="Times New Roman" w:cs="Times New Roman"/>
          <w:sz w:val="24"/>
        </w:rPr>
        <w:t>riigilõivuseaduses sätestatud määras.</w:t>
      </w:r>
    </w:p>
    <w:p w14:paraId="5A65EEDC" w14:textId="77777777" w:rsidR="00471BA7" w:rsidRDefault="00471BA7" w:rsidP="530311D3">
      <w:pPr>
        <w:spacing w:after="0" w:line="240" w:lineRule="auto"/>
        <w:jc w:val="both"/>
        <w:rPr>
          <w:rFonts w:ascii="Times New Roman" w:eastAsiaTheme="majorEastAsia" w:hAnsi="Times New Roman" w:cs="Times New Roman"/>
          <w:sz w:val="24"/>
        </w:rPr>
      </w:pPr>
    </w:p>
    <w:p w14:paraId="1661A0B1" w14:textId="03AB5D12" w:rsidR="00471BA7" w:rsidRPr="00852E91" w:rsidRDefault="00471BA7"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(7) Käesoleva paragrahvi lõikes 6 sätestatud nõuet ei kohaldata, kui kosmoseobjekti registreerimis</w:t>
      </w:r>
      <w:r w:rsidR="00CE103D" w:rsidRPr="530311D3">
        <w:rPr>
          <w:rFonts w:ascii="Times New Roman" w:eastAsiaTheme="majorEastAsia" w:hAnsi="Times New Roman" w:cs="Times New Roman"/>
          <w:sz w:val="24"/>
        </w:rPr>
        <w:t xml:space="preserve">e </w:t>
      </w:r>
      <w:r w:rsidRPr="530311D3">
        <w:rPr>
          <w:rFonts w:ascii="Times New Roman" w:eastAsiaTheme="majorEastAsia" w:hAnsi="Times New Roman" w:cs="Times New Roman"/>
          <w:sz w:val="24"/>
        </w:rPr>
        <w:t>taotluse esitaja on valitsusasutus.</w:t>
      </w:r>
    </w:p>
    <w:p w14:paraId="3D8FB088" w14:textId="77777777" w:rsidR="00325DB4" w:rsidRPr="00852E91" w:rsidRDefault="00325DB4" w:rsidP="0021588C">
      <w:pPr>
        <w:pStyle w:val="Normaallaadveeb"/>
        <w:shd w:val="clear" w:color="auto" w:fill="FFFFFF"/>
        <w:spacing w:before="0" w:beforeAutospacing="0" w:after="0" w:afterAutospacing="0" w:line="240" w:lineRule="auto"/>
        <w:jc w:val="both"/>
      </w:pPr>
    </w:p>
    <w:p w14:paraId="4C7431B0" w14:textId="0A13E441" w:rsidR="00325DB4" w:rsidRPr="00852E91" w:rsidRDefault="00325DB4" w:rsidP="530311D3">
      <w:pPr>
        <w:pStyle w:val="Normaallaadveeb"/>
        <w:shd w:val="clear" w:color="auto" w:fill="FFFFFF" w:themeFill="background1"/>
        <w:spacing w:before="0" w:beforeAutospacing="0" w:after="0" w:afterAutospacing="0" w:line="240" w:lineRule="auto"/>
        <w:jc w:val="both"/>
      </w:pPr>
      <w:r>
        <w:t>(</w:t>
      </w:r>
      <w:r w:rsidR="00471BA7">
        <w:t>8</w:t>
      </w:r>
      <w:r>
        <w:t>)</w:t>
      </w:r>
      <w:r w:rsidR="00BE7E5F">
        <w:t xml:space="preserve"> </w:t>
      </w:r>
      <w:r w:rsidR="00146DC0">
        <w:t xml:space="preserve">Käitaja </w:t>
      </w:r>
      <w:r>
        <w:t xml:space="preserve">võib </w:t>
      </w:r>
      <w:r w:rsidRPr="530311D3">
        <w:rPr>
          <w:rFonts w:eastAsia="Calibri Light"/>
        </w:rPr>
        <w:t xml:space="preserve">registreerimistaotluse </w:t>
      </w:r>
      <w:r>
        <w:t xml:space="preserve">tagasi võtta enne registrikande tegemist. </w:t>
      </w:r>
    </w:p>
    <w:p w14:paraId="225238C5" w14:textId="77777777" w:rsidR="00AA65B6" w:rsidRPr="00852E91" w:rsidRDefault="00AA65B6" w:rsidP="00471BA7">
      <w:pPr>
        <w:spacing w:after="0" w:line="240" w:lineRule="auto"/>
        <w:rPr>
          <w:rFonts w:ascii="Times New Roman" w:eastAsia="Times New Roman" w:hAnsi="Times New Roman" w:cs="Times New Roman"/>
          <w:sz w:val="24"/>
          <w:lang w:eastAsia="et-EE"/>
        </w:rPr>
      </w:pPr>
    </w:p>
    <w:p w14:paraId="4ACB3D45" w14:textId="4B96F1BB" w:rsidR="00325DB4" w:rsidRPr="00411AD2" w:rsidRDefault="00325DB4" w:rsidP="00471BA7">
      <w:pPr>
        <w:pStyle w:val="Pealkiri3"/>
        <w:spacing w:before="0" w:line="240" w:lineRule="auto"/>
        <w:rPr>
          <w:rFonts w:ascii="Times New Roman" w:hAnsi="Times New Roman" w:cs="Times New Roman"/>
          <w:b/>
          <w:bCs/>
          <w:color w:val="auto"/>
        </w:rPr>
      </w:pPr>
      <w:commentRangeStart w:id="223"/>
      <w:r w:rsidRPr="003D31C4">
        <w:rPr>
          <w:rFonts w:ascii="Times New Roman" w:hAnsi="Times New Roman" w:cs="Times New Roman"/>
          <w:b/>
          <w:bCs/>
          <w:color w:val="auto"/>
        </w:rPr>
        <w:t xml:space="preserve">§ </w:t>
      </w:r>
      <w:r w:rsidR="00866D87">
        <w:rPr>
          <w:rFonts w:ascii="Times New Roman" w:hAnsi="Times New Roman" w:cs="Times New Roman"/>
          <w:b/>
          <w:bCs/>
          <w:color w:val="auto"/>
        </w:rPr>
        <w:t>35</w:t>
      </w:r>
      <w:r w:rsidRPr="003D31C4">
        <w:rPr>
          <w:rFonts w:ascii="Times New Roman" w:hAnsi="Times New Roman" w:cs="Times New Roman"/>
          <w:b/>
          <w:bCs/>
          <w:color w:val="auto"/>
        </w:rPr>
        <w:t xml:space="preserve">. </w:t>
      </w:r>
      <w:r w:rsidRPr="00411AD2">
        <w:rPr>
          <w:rFonts w:ascii="Times New Roman" w:hAnsi="Times New Roman" w:cs="Times New Roman"/>
          <w:b/>
          <w:bCs/>
          <w:color w:val="auto"/>
        </w:rPr>
        <w:t>Registrikan</w:t>
      </w:r>
      <w:ins w:id="224" w:author="Kärt Voor" w:date="2024-10-18T08:53:00Z">
        <w:r w:rsidR="00282E8B">
          <w:rPr>
            <w:rFonts w:ascii="Times New Roman" w:hAnsi="Times New Roman" w:cs="Times New Roman"/>
            <w:b/>
            <w:bCs/>
            <w:color w:val="auto"/>
          </w:rPr>
          <w:t>de tegemine</w:t>
        </w:r>
      </w:ins>
      <w:del w:id="225" w:author="Kärt Voor" w:date="2024-10-18T08:53:00Z">
        <w:r w:rsidRPr="00411AD2" w:rsidDel="00282E8B">
          <w:rPr>
            <w:rFonts w:ascii="Times New Roman" w:hAnsi="Times New Roman" w:cs="Times New Roman"/>
            <w:b/>
            <w:bCs/>
            <w:color w:val="auto"/>
          </w:rPr>
          <w:delText>ne</w:delText>
        </w:r>
      </w:del>
      <w:commentRangeEnd w:id="223"/>
      <w:r w:rsidR="00282E8B">
        <w:rPr>
          <w:rStyle w:val="Kommentaariviide"/>
          <w:rFonts w:ascii="Calibri Light" w:eastAsiaTheme="minorHAnsi" w:hAnsi="Calibri Light" w:cstheme="minorBidi"/>
          <w:color w:val="auto"/>
        </w:rPr>
        <w:commentReference w:id="223"/>
      </w:r>
    </w:p>
    <w:p w14:paraId="71FA4FDD" w14:textId="77777777" w:rsidR="00325DB4" w:rsidRPr="00411AD2" w:rsidRDefault="00325DB4" w:rsidP="00471BA7">
      <w:pPr>
        <w:spacing w:after="0" w:line="240" w:lineRule="auto"/>
        <w:rPr>
          <w:rFonts w:ascii="Times New Roman" w:hAnsi="Times New Roman" w:cs="Times New Roman"/>
          <w:sz w:val="24"/>
        </w:rPr>
      </w:pPr>
    </w:p>
    <w:p w14:paraId="6A28168D" w14:textId="11A5B981" w:rsidR="00830E73" w:rsidRDefault="00DE6854"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Taotlus kosmoseobjekti registrikande </w:t>
      </w:r>
      <w:r w:rsidR="0043345C" w:rsidRPr="530311D3">
        <w:rPr>
          <w:rFonts w:ascii="Times New Roman" w:eastAsiaTheme="majorEastAsia" w:hAnsi="Times New Roman" w:cs="Times New Roman"/>
          <w:sz w:val="24"/>
        </w:rPr>
        <w:t xml:space="preserve">tegemise </w:t>
      </w:r>
      <w:r w:rsidRPr="530311D3">
        <w:rPr>
          <w:rFonts w:ascii="Times New Roman" w:eastAsiaTheme="majorEastAsia" w:hAnsi="Times New Roman" w:cs="Times New Roman"/>
          <w:sz w:val="24"/>
        </w:rPr>
        <w:t>või kustutamise kohta lahendatakse otsusega ja selle alusel tehakse kanne registrisse või kanne kustutatakse.</w:t>
      </w:r>
      <w:r w:rsidR="00465ED8"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Otsuseks loetakse kande sisu.</w:t>
      </w:r>
    </w:p>
    <w:p w14:paraId="0663D19A" w14:textId="3550C6D4" w:rsidR="00A91B7F" w:rsidRDefault="00A91B7F" w:rsidP="530311D3">
      <w:pPr>
        <w:spacing w:after="0" w:line="240" w:lineRule="auto"/>
        <w:rPr>
          <w:rFonts w:ascii="Times New Roman" w:eastAsiaTheme="majorEastAsia" w:hAnsi="Times New Roman" w:cs="Times New Roman"/>
          <w:sz w:val="24"/>
        </w:rPr>
      </w:pPr>
    </w:p>
    <w:p w14:paraId="5A508B52" w14:textId="4BE00E90" w:rsidR="00325DB4" w:rsidRPr="00493E2E" w:rsidRDefault="00325DB4" w:rsidP="0007041E">
      <w:pPr>
        <w:spacing w:after="0" w:line="240" w:lineRule="auto"/>
        <w:rPr>
          <w:rFonts w:ascii="Times New Roman" w:eastAsiaTheme="majorEastAsia" w:hAnsi="Times New Roman" w:cs="Times New Roman"/>
          <w:sz w:val="24"/>
        </w:rPr>
      </w:pPr>
      <w:r w:rsidRPr="003D31C4">
        <w:rPr>
          <w:rFonts w:ascii="Times New Roman" w:eastAsiaTheme="majorEastAsia" w:hAnsi="Times New Roman" w:cs="Times New Roman"/>
          <w:b/>
          <w:bCs/>
          <w:sz w:val="24"/>
        </w:rPr>
        <w:t xml:space="preserve">§ </w:t>
      </w:r>
      <w:r w:rsidR="00866D87">
        <w:rPr>
          <w:rFonts w:ascii="Times New Roman" w:eastAsiaTheme="majorEastAsia" w:hAnsi="Times New Roman" w:cs="Times New Roman"/>
          <w:b/>
          <w:bCs/>
          <w:sz w:val="24"/>
        </w:rPr>
        <w:t>36</w:t>
      </w:r>
      <w:r w:rsidRPr="003D31C4">
        <w:rPr>
          <w:rFonts w:ascii="Times New Roman" w:eastAsiaTheme="majorEastAsia" w:hAnsi="Times New Roman" w:cs="Times New Roman"/>
          <w:b/>
          <w:bCs/>
          <w:sz w:val="24"/>
        </w:rPr>
        <w:t>. Kosmoseobjekti registrisse kandmise tähtaeg</w:t>
      </w:r>
    </w:p>
    <w:p w14:paraId="5EFDBB34" w14:textId="77777777" w:rsidR="00325DB4" w:rsidRPr="003D31C4" w:rsidRDefault="00325DB4" w:rsidP="0007041E">
      <w:pPr>
        <w:spacing w:after="0" w:line="240" w:lineRule="auto"/>
        <w:rPr>
          <w:rFonts w:ascii="Times New Roman" w:eastAsiaTheme="majorEastAsia" w:hAnsi="Times New Roman" w:cs="Times New Roman"/>
          <w:b/>
          <w:bCs/>
          <w:sz w:val="24"/>
        </w:rPr>
      </w:pPr>
    </w:p>
    <w:p w14:paraId="6F6808A1" w14:textId="18B1C337" w:rsidR="00325DB4" w:rsidRDefault="00325DB4"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Pädev asutus kannab kosmoseobjekti andmed registrisse 60 tööpäeva jooksul nõuetekohase registreerimistaotluse või registreeringu muutmise taotluse ning kõigi vajalike andmete saamise päevast arvates</w:t>
      </w:r>
      <w:r w:rsidR="00CE103D" w:rsidRPr="530311D3">
        <w:rPr>
          <w:rFonts w:ascii="Times New Roman" w:eastAsiaTheme="majorEastAsia" w:hAnsi="Times New Roman" w:cs="Times New Roman"/>
          <w:sz w:val="24"/>
        </w:rPr>
        <w:t>, kui</w:t>
      </w:r>
      <w:r w:rsidRPr="530311D3">
        <w:rPr>
          <w:rFonts w:ascii="Times New Roman" w:eastAsiaTheme="majorEastAsia" w:hAnsi="Times New Roman" w:cs="Times New Roman"/>
          <w:sz w:val="24"/>
        </w:rPr>
        <w:t xml:space="preserve"> nimetatud dokumentide </w:t>
      </w:r>
      <w:r w:rsidR="0043345C" w:rsidRPr="530311D3">
        <w:rPr>
          <w:rFonts w:ascii="Times New Roman" w:eastAsiaTheme="majorEastAsia" w:hAnsi="Times New Roman" w:cs="Times New Roman"/>
          <w:sz w:val="24"/>
        </w:rPr>
        <w:t xml:space="preserve">põhjal </w:t>
      </w:r>
      <w:r w:rsidR="00CE103D" w:rsidRPr="530311D3">
        <w:rPr>
          <w:rFonts w:ascii="Times New Roman" w:eastAsiaTheme="majorEastAsia" w:hAnsi="Times New Roman" w:cs="Times New Roman"/>
          <w:sz w:val="24"/>
        </w:rPr>
        <w:t xml:space="preserve">puudub </w:t>
      </w:r>
      <w:r w:rsidRPr="530311D3">
        <w:rPr>
          <w:rFonts w:ascii="Times New Roman" w:eastAsiaTheme="majorEastAsia" w:hAnsi="Times New Roman" w:cs="Times New Roman"/>
          <w:sz w:val="24"/>
        </w:rPr>
        <w:t>keeldumise alus. Pädev asutus võib nimetatud tähtaega erandjuh</w:t>
      </w:r>
      <w:r w:rsidR="00CE103D" w:rsidRPr="530311D3">
        <w:rPr>
          <w:rFonts w:ascii="Times New Roman" w:eastAsiaTheme="majorEastAsia" w:hAnsi="Times New Roman" w:cs="Times New Roman"/>
          <w:sz w:val="24"/>
        </w:rPr>
        <w:t>u</w:t>
      </w:r>
      <w:r w:rsidRPr="530311D3">
        <w:rPr>
          <w:rFonts w:ascii="Times New Roman" w:eastAsiaTheme="majorEastAsia" w:hAnsi="Times New Roman" w:cs="Times New Roman"/>
          <w:sz w:val="24"/>
        </w:rPr>
        <w:t xml:space="preserve">l pikendada 60 tööpäeva võrra. </w:t>
      </w:r>
    </w:p>
    <w:p w14:paraId="47FA9A2B" w14:textId="77777777" w:rsidR="00FE312F" w:rsidRDefault="00FE312F" w:rsidP="00FE312F">
      <w:pPr>
        <w:spacing w:after="0" w:line="240" w:lineRule="auto"/>
        <w:rPr>
          <w:rFonts w:ascii="Times New Roman" w:eastAsiaTheme="majorEastAsia" w:hAnsi="Times New Roman" w:cs="Times New Roman"/>
          <w:sz w:val="24"/>
        </w:rPr>
      </w:pPr>
    </w:p>
    <w:p w14:paraId="052002ED" w14:textId="6AEAA29C" w:rsidR="00325DB4" w:rsidRPr="003D31C4" w:rsidRDefault="00325DB4" w:rsidP="00FE312F">
      <w:pPr>
        <w:spacing w:after="0" w:line="240" w:lineRule="auto"/>
        <w:rPr>
          <w:rFonts w:ascii="Times New Roman" w:eastAsiaTheme="majorEastAsia" w:hAnsi="Times New Roman" w:cs="Times New Roman"/>
          <w:b/>
          <w:bCs/>
          <w:sz w:val="24"/>
        </w:rPr>
      </w:pPr>
      <w:r w:rsidRPr="00F64517">
        <w:rPr>
          <w:rFonts w:ascii="Times New Roman" w:eastAsiaTheme="majorEastAsia" w:hAnsi="Times New Roman" w:cs="Times New Roman"/>
          <w:b/>
          <w:bCs/>
          <w:sz w:val="24"/>
        </w:rPr>
        <w:t xml:space="preserve">§ </w:t>
      </w:r>
      <w:r w:rsidR="00866D87" w:rsidRPr="00F64517">
        <w:rPr>
          <w:rFonts w:ascii="Times New Roman" w:eastAsiaTheme="majorEastAsia" w:hAnsi="Times New Roman" w:cs="Times New Roman"/>
          <w:b/>
          <w:bCs/>
          <w:sz w:val="24"/>
        </w:rPr>
        <w:t>37</w:t>
      </w:r>
      <w:r w:rsidRPr="00F64517">
        <w:rPr>
          <w:rFonts w:ascii="Times New Roman" w:eastAsiaTheme="majorEastAsia" w:hAnsi="Times New Roman" w:cs="Times New Roman"/>
          <w:b/>
          <w:bCs/>
          <w:sz w:val="24"/>
        </w:rPr>
        <w:t>. Kosmoseobjekti r</w:t>
      </w:r>
      <w:r w:rsidRPr="00F64517">
        <w:rPr>
          <w:rFonts w:ascii="Times New Roman" w:eastAsia="Calibri Light" w:hAnsi="Times New Roman" w:cs="Times New Roman"/>
          <w:b/>
          <w:bCs/>
          <w:sz w:val="24"/>
        </w:rPr>
        <w:t>egistreerimisest keeldumine</w:t>
      </w:r>
      <w:r w:rsidRPr="003D31C4">
        <w:rPr>
          <w:rFonts w:ascii="Times New Roman" w:eastAsia="Calibri Light" w:hAnsi="Times New Roman" w:cs="Times New Roman"/>
          <w:b/>
          <w:bCs/>
          <w:sz w:val="24"/>
        </w:rPr>
        <w:t xml:space="preserve"> </w:t>
      </w:r>
    </w:p>
    <w:p w14:paraId="381CEA15" w14:textId="77777777" w:rsidR="00325DB4" w:rsidRPr="003D31C4" w:rsidRDefault="00325DB4" w:rsidP="00FE312F">
      <w:pPr>
        <w:spacing w:after="0" w:line="240" w:lineRule="auto"/>
        <w:rPr>
          <w:rFonts w:ascii="Times New Roman" w:eastAsiaTheme="majorEastAsia" w:hAnsi="Times New Roman" w:cs="Times New Roman"/>
          <w:b/>
          <w:bCs/>
          <w:sz w:val="24"/>
        </w:rPr>
      </w:pPr>
    </w:p>
    <w:p w14:paraId="484CF302" w14:textId="5B117930" w:rsidR="00325DB4" w:rsidRPr="003D31C4" w:rsidRDefault="00325DB4"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Pädev asutus teeb kosmoseobjekti registreerimisest</w:t>
      </w:r>
      <w:r w:rsidR="000D2084"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keeldumise otsuse käesoleva seaduse §-s</w:t>
      </w:r>
      <w:r w:rsidR="00085158" w:rsidRPr="530311D3">
        <w:rPr>
          <w:rFonts w:ascii="Times New Roman" w:eastAsiaTheme="majorEastAsia" w:hAnsi="Times New Roman" w:cs="Times New Roman"/>
          <w:sz w:val="24"/>
        </w:rPr>
        <w:t xml:space="preserve"> </w:t>
      </w:r>
      <w:r w:rsidR="003C0133" w:rsidRPr="530311D3">
        <w:rPr>
          <w:rFonts w:ascii="Times New Roman" w:eastAsiaTheme="majorEastAsia" w:hAnsi="Times New Roman" w:cs="Times New Roman"/>
          <w:sz w:val="24"/>
        </w:rPr>
        <w:t>36</w:t>
      </w:r>
      <w:r w:rsidR="00E0690C"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sätestatud tähtaja</w:t>
      </w:r>
      <w:r w:rsidRPr="530311D3">
        <w:rPr>
          <w:rFonts w:ascii="Times New Roman" w:eastAsiaTheme="majorEastAsia" w:hAnsi="Times New Roman" w:cs="Times New Roman"/>
          <w:b/>
          <w:bCs/>
          <w:sz w:val="24"/>
        </w:rPr>
        <w:t xml:space="preserve"> </w:t>
      </w:r>
      <w:r w:rsidRPr="530311D3">
        <w:rPr>
          <w:rFonts w:ascii="Times New Roman" w:eastAsiaTheme="majorEastAsia" w:hAnsi="Times New Roman" w:cs="Times New Roman"/>
          <w:sz w:val="24"/>
        </w:rPr>
        <w:t>jooksul või 30 tööpäeva jooksul puuduste kõrvaldamiseks antud tähtaja möödumisest, kui:</w:t>
      </w:r>
    </w:p>
    <w:p w14:paraId="3C320028" w14:textId="41F082CC" w:rsidR="00325DB4" w:rsidRPr="003D31C4" w:rsidRDefault="001F5C7F"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1</w:t>
      </w:r>
      <w:r w:rsidR="00325DB4" w:rsidRPr="530311D3">
        <w:rPr>
          <w:rFonts w:ascii="Times New Roman" w:eastAsiaTheme="majorEastAsia" w:hAnsi="Times New Roman" w:cs="Times New Roman"/>
          <w:sz w:val="24"/>
        </w:rPr>
        <w:t xml:space="preserve">) </w:t>
      </w:r>
      <w:commentRangeStart w:id="226"/>
      <w:r w:rsidR="00B92D31" w:rsidRPr="530311D3">
        <w:rPr>
          <w:rFonts w:ascii="Times New Roman" w:eastAsiaTheme="majorEastAsia" w:hAnsi="Times New Roman" w:cs="Times New Roman"/>
          <w:sz w:val="24"/>
        </w:rPr>
        <w:t>kosmosetegevus</w:t>
      </w:r>
      <w:r w:rsidR="00325DB4" w:rsidRPr="530311D3">
        <w:rPr>
          <w:rFonts w:ascii="Times New Roman" w:eastAsiaTheme="majorEastAsia" w:hAnsi="Times New Roman" w:cs="Times New Roman"/>
          <w:sz w:val="24"/>
        </w:rPr>
        <w:t xml:space="preserve">e lõpetamise kava </w:t>
      </w:r>
      <w:commentRangeEnd w:id="226"/>
      <w:r w:rsidR="00F64517">
        <w:rPr>
          <w:rStyle w:val="Kommentaariviide"/>
        </w:rPr>
        <w:commentReference w:id="226"/>
      </w:r>
      <w:r w:rsidR="00325DB4" w:rsidRPr="530311D3">
        <w:rPr>
          <w:rFonts w:ascii="Times New Roman" w:eastAsiaTheme="majorEastAsia" w:hAnsi="Times New Roman" w:cs="Times New Roman"/>
          <w:sz w:val="24"/>
        </w:rPr>
        <w:t>puudub või pädev asutus</w:t>
      </w:r>
      <w:r w:rsidR="00CE103D" w:rsidRPr="530311D3">
        <w:rPr>
          <w:rFonts w:ascii="Times New Roman" w:eastAsiaTheme="majorEastAsia" w:hAnsi="Times New Roman" w:cs="Times New Roman"/>
          <w:sz w:val="24"/>
        </w:rPr>
        <w:t xml:space="preserve"> ei ole seda</w:t>
      </w:r>
      <w:r w:rsidR="00325DB4" w:rsidRPr="530311D3">
        <w:rPr>
          <w:rFonts w:ascii="Times New Roman" w:eastAsiaTheme="majorEastAsia" w:hAnsi="Times New Roman" w:cs="Times New Roman"/>
          <w:sz w:val="24"/>
        </w:rPr>
        <w:t xml:space="preserve"> kooskõlasta</w:t>
      </w:r>
      <w:r w:rsidR="00CE103D" w:rsidRPr="530311D3">
        <w:rPr>
          <w:rFonts w:ascii="Times New Roman" w:eastAsiaTheme="majorEastAsia" w:hAnsi="Times New Roman" w:cs="Times New Roman"/>
          <w:sz w:val="24"/>
        </w:rPr>
        <w:t>n</w:t>
      </w:r>
      <w:r w:rsidR="00325DB4" w:rsidRPr="530311D3">
        <w:rPr>
          <w:rFonts w:ascii="Times New Roman" w:eastAsiaTheme="majorEastAsia" w:hAnsi="Times New Roman" w:cs="Times New Roman"/>
          <w:sz w:val="24"/>
        </w:rPr>
        <w:t>ud;</w:t>
      </w:r>
    </w:p>
    <w:p w14:paraId="653CCF27" w14:textId="28A67F43" w:rsidR="00325DB4" w:rsidRPr="008D321B" w:rsidRDefault="001F5C7F"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2</w:t>
      </w:r>
      <w:r w:rsidR="00325DB4" w:rsidRPr="530311D3">
        <w:rPr>
          <w:rFonts w:ascii="Times New Roman" w:eastAsiaTheme="majorEastAsia" w:hAnsi="Times New Roman" w:cs="Times New Roman"/>
          <w:sz w:val="24"/>
        </w:rPr>
        <w:t>) kosmoseobjektil on kehtiv registreering teise riigi vastavas registris;</w:t>
      </w:r>
    </w:p>
    <w:p w14:paraId="0C64B1EA" w14:textId="3562A199" w:rsidR="00325DB4" w:rsidRPr="008D321B" w:rsidRDefault="001F5C7F"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3</w:t>
      </w:r>
      <w:commentRangeStart w:id="227"/>
      <w:r w:rsidR="00325DB4" w:rsidRPr="530311D3">
        <w:rPr>
          <w:rFonts w:ascii="Times New Roman" w:eastAsiaTheme="majorEastAsia" w:hAnsi="Times New Roman" w:cs="Times New Roman"/>
          <w:sz w:val="24"/>
        </w:rPr>
        <w:t>) taotleja</w:t>
      </w:r>
      <w:r w:rsidR="00D3722E" w:rsidRPr="530311D3">
        <w:rPr>
          <w:rFonts w:ascii="Times New Roman" w:eastAsiaTheme="majorEastAsia" w:hAnsi="Times New Roman" w:cs="Times New Roman"/>
          <w:sz w:val="24"/>
        </w:rPr>
        <w:t xml:space="preserve">, </w:t>
      </w:r>
      <w:r w:rsidR="00146DC0" w:rsidRPr="530311D3">
        <w:rPr>
          <w:rFonts w:ascii="Times New Roman" w:eastAsiaTheme="majorEastAsia" w:hAnsi="Times New Roman" w:cs="Times New Roman"/>
          <w:sz w:val="24"/>
        </w:rPr>
        <w:t xml:space="preserve">käitaja </w:t>
      </w:r>
      <w:r w:rsidR="00325DB4" w:rsidRPr="530311D3">
        <w:rPr>
          <w:rFonts w:ascii="Times New Roman" w:eastAsiaTheme="majorEastAsia" w:hAnsi="Times New Roman" w:cs="Times New Roman"/>
          <w:sz w:val="24"/>
        </w:rPr>
        <w:t>või kosmoseobjekti omaniku</w:t>
      </w:r>
      <w:r w:rsidR="00D3722E" w:rsidRPr="530311D3">
        <w:rPr>
          <w:rFonts w:ascii="Times New Roman" w:eastAsiaTheme="majorEastAsia" w:hAnsi="Times New Roman" w:cs="Times New Roman"/>
          <w:sz w:val="24"/>
        </w:rPr>
        <w:t xml:space="preserve"> kohta ilmne</w:t>
      </w:r>
      <w:r w:rsidR="005F6CFC" w:rsidRPr="530311D3">
        <w:rPr>
          <w:rFonts w:ascii="Times New Roman" w:eastAsiaTheme="majorEastAsia" w:hAnsi="Times New Roman" w:cs="Times New Roman"/>
          <w:sz w:val="24"/>
        </w:rPr>
        <w:t>b</w:t>
      </w:r>
      <w:r w:rsidR="00D3722E" w:rsidRPr="530311D3">
        <w:rPr>
          <w:rFonts w:ascii="Times New Roman" w:eastAsiaTheme="majorEastAsia" w:hAnsi="Times New Roman" w:cs="Times New Roman"/>
          <w:sz w:val="24"/>
        </w:rPr>
        <w:t xml:space="preserve"> käesoleva seaduse </w:t>
      </w:r>
      <w:r w:rsidR="00D8163A" w:rsidRPr="530311D3">
        <w:rPr>
          <w:rFonts w:ascii="Times New Roman" w:eastAsiaTheme="majorEastAsia" w:hAnsi="Times New Roman" w:cs="Times New Roman"/>
          <w:sz w:val="24"/>
        </w:rPr>
        <w:t xml:space="preserve">§ </w:t>
      </w:r>
      <w:r w:rsidR="00801EA5" w:rsidRPr="530311D3">
        <w:rPr>
          <w:rFonts w:ascii="Times New Roman" w:eastAsiaTheme="majorEastAsia" w:hAnsi="Times New Roman" w:cs="Times New Roman"/>
          <w:sz w:val="24"/>
        </w:rPr>
        <w:t>12</w:t>
      </w:r>
      <w:r w:rsidR="00D8163A" w:rsidRPr="530311D3">
        <w:rPr>
          <w:rFonts w:ascii="Times New Roman" w:eastAsiaTheme="majorEastAsia" w:hAnsi="Times New Roman" w:cs="Times New Roman"/>
          <w:sz w:val="24"/>
        </w:rPr>
        <w:t xml:space="preserve"> lõike</w:t>
      </w:r>
      <w:r w:rsidR="008D321B" w:rsidRPr="530311D3">
        <w:rPr>
          <w:rFonts w:ascii="Times New Roman" w:eastAsiaTheme="majorEastAsia" w:hAnsi="Times New Roman" w:cs="Times New Roman"/>
          <w:sz w:val="24"/>
        </w:rPr>
        <w:t xml:space="preserve"> </w:t>
      </w:r>
      <w:r w:rsidR="00876F4F" w:rsidRPr="530311D3">
        <w:rPr>
          <w:rFonts w:ascii="Times New Roman" w:eastAsiaTheme="majorEastAsia" w:hAnsi="Times New Roman" w:cs="Times New Roman"/>
          <w:sz w:val="24"/>
        </w:rPr>
        <w:t xml:space="preserve">3 </w:t>
      </w:r>
      <w:r w:rsidR="00D8163A" w:rsidRPr="530311D3">
        <w:rPr>
          <w:rFonts w:ascii="Times New Roman" w:eastAsiaTheme="majorEastAsia" w:hAnsi="Times New Roman" w:cs="Times New Roman"/>
          <w:sz w:val="24"/>
        </w:rPr>
        <w:t>punktis 4</w:t>
      </w:r>
      <w:r w:rsidR="00C87EB0" w:rsidRPr="530311D3">
        <w:rPr>
          <w:rFonts w:ascii="Times New Roman" w:eastAsiaTheme="majorEastAsia" w:hAnsi="Times New Roman" w:cs="Times New Roman"/>
          <w:sz w:val="24"/>
        </w:rPr>
        <w:t xml:space="preserve"> või </w:t>
      </w:r>
      <w:r w:rsidR="00D8163A" w:rsidRPr="530311D3">
        <w:rPr>
          <w:rFonts w:ascii="Times New Roman" w:eastAsiaTheme="majorEastAsia" w:hAnsi="Times New Roman" w:cs="Times New Roman"/>
          <w:sz w:val="24"/>
        </w:rPr>
        <w:t>5 nimetatud asjaolu</w:t>
      </w:r>
      <w:r w:rsidR="00881442" w:rsidRPr="530311D3">
        <w:rPr>
          <w:rFonts w:ascii="Times New Roman" w:eastAsiaTheme="majorEastAsia" w:hAnsi="Times New Roman" w:cs="Times New Roman"/>
          <w:sz w:val="24"/>
        </w:rPr>
        <w:t>;</w:t>
      </w:r>
    </w:p>
    <w:p w14:paraId="0E0A2485" w14:textId="766AF1AF" w:rsidR="00325DB4" w:rsidRPr="003D31C4" w:rsidRDefault="001F5C7F"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4</w:t>
      </w:r>
      <w:r w:rsidR="00325DB4" w:rsidRPr="530311D3">
        <w:rPr>
          <w:rFonts w:ascii="Times New Roman" w:eastAsiaTheme="majorEastAsia" w:hAnsi="Times New Roman" w:cs="Times New Roman"/>
          <w:sz w:val="24"/>
        </w:rPr>
        <w:t xml:space="preserve">) on põhjendatud alus kahtlustada, </w:t>
      </w:r>
      <w:commentRangeEnd w:id="227"/>
      <w:r w:rsidR="00CE1E7A">
        <w:rPr>
          <w:rStyle w:val="Kommentaariviide"/>
        </w:rPr>
        <w:commentReference w:id="227"/>
      </w:r>
      <w:r w:rsidR="00325DB4" w:rsidRPr="530311D3">
        <w:rPr>
          <w:rFonts w:ascii="Times New Roman" w:eastAsiaTheme="majorEastAsia" w:hAnsi="Times New Roman" w:cs="Times New Roman"/>
          <w:sz w:val="24"/>
        </w:rPr>
        <w:t>et seoses kosmosetegevusega või kosmoseobjektiga võib suureneda rahapesu või terrorismi rahastamise risk või sellega võib kaasneda oht Eesti julgeolekule või avaliku korrale;</w:t>
      </w:r>
    </w:p>
    <w:p w14:paraId="2C05E377" w14:textId="7FC6AFFF" w:rsidR="00325DB4" w:rsidRPr="003D31C4" w:rsidRDefault="001F5C7F" w:rsidP="00324853">
      <w:pPr>
        <w:spacing w:after="0" w:line="240" w:lineRule="auto"/>
        <w:jc w:val="both"/>
        <w:rPr>
          <w:rFonts w:ascii="Times New Roman" w:eastAsiaTheme="majorEastAsia" w:hAnsi="Times New Roman" w:cs="Times New Roman"/>
          <w:sz w:val="24"/>
        </w:rPr>
      </w:pPr>
      <w:r>
        <w:rPr>
          <w:rFonts w:ascii="Times New Roman" w:eastAsiaTheme="majorEastAsia" w:hAnsi="Times New Roman" w:cs="Times New Roman"/>
          <w:sz w:val="24"/>
        </w:rPr>
        <w:t>5</w:t>
      </w:r>
      <w:r w:rsidR="00325DB4" w:rsidRPr="003D31C4">
        <w:rPr>
          <w:rFonts w:ascii="Times New Roman" w:eastAsiaTheme="majorEastAsia" w:hAnsi="Times New Roman" w:cs="Times New Roman"/>
          <w:sz w:val="24"/>
        </w:rPr>
        <w:t>) muul seadusega sätestatud juhul.</w:t>
      </w:r>
    </w:p>
    <w:p w14:paraId="2785AB4E" w14:textId="77777777" w:rsidR="00830E73" w:rsidRPr="003D31C4" w:rsidRDefault="00830E73" w:rsidP="00FE312F">
      <w:pPr>
        <w:spacing w:after="0" w:line="240" w:lineRule="auto"/>
        <w:rPr>
          <w:rFonts w:ascii="Times New Roman" w:eastAsiaTheme="majorEastAsia" w:hAnsi="Times New Roman" w:cs="Times New Roman"/>
          <w:b/>
          <w:bCs/>
          <w:sz w:val="24"/>
        </w:rPr>
      </w:pPr>
    </w:p>
    <w:p w14:paraId="44AB28A8" w14:textId="0DD50E47" w:rsidR="00325DB4" w:rsidRPr="003D31C4" w:rsidRDefault="00325DB4" w:rsidP="0007041E">
      <w:pPr>
        <w:spacing w:after="0" w:line="240" w:lineRule="auto"/>
        <w:rPr>
          <w:rStyle w:val="Tugev"/>
          <w:rFonts w:ascii="Times New Roman" w:hAnsi="Times New Roman" w:cs="Times New Roman"/>
          <w:sz w:val="24"/>
          <w:bdr w:val="none" w:sz="0" w:space="0" w:color="auto" w:frame="1"/>
        </w:rPr>
      </w:pPr>
      <w:r w:rsidRPr="003D31C4">
        <w:rPr>
          <w:rStyle w:val="Tugev"/>
          <w:rFonts w:ascii="Times New Roman" w:hAnsi="Times New Roman" w:cs="Times New Roman"/>
          <w:sz w:val="24"/>
          <w:bdr w:val="none" w:sz="0" w:space="0" w:color="auto" w:frame="1"/>
        </w:rPr>
        <w:t xml:space="preserve">§ </w:t>
      </w:r>
      <w:r w:rsidR="00866D87">
        <w:rPr>
          <w:rStyle w:val="Tugev"/>
          <w:rFonts w:ascii="Times New Roman" w:hAnsi="Times New Roman" w:cs="Times New Roman"/>
          <w:sz w:val="24"/>
          <w:bdr w:val="none" w:sz="0" w:space="0" w:color="auto" w:frame="1"/>
        </w:rPr>
        <w:t>38</w:t>
      </w:r>
      <w:r w:rsidRPr="003D31C4">
        <w:rPr>
          <w:rStyle w:val="Tugev"/>
          <w:rFonts w:ascii="Times New Roman" w:hAnsi="Times New Roman" w:cs="Times New Roman"/>
          <w:sz w:val="24"/>
          <w:bdr w:val="none" w:sz="0" w:space="0" w:color="auto" w:frame="1"/>
        </w:rPr>
        <w:t xml:space="preserve">. </w:t>
      </w:r>
      <w:r w:rsidR="00B91105">
        <w:rPr>
          <w:rStyle w:val="Tugev"/>
          <w:rFonts w:ascii="Times New Roman" w:hAnsi="Times New Roman" w:cs="Times New Roman"/>
          <w:sz w:val="24"/>
          <w:bdr w:val="none" w:sz="0" w:space="0" w:color="auto" w:frame="1"/>
        </w:rPr>
        <w:t>Andmete</w:t>
      </w:r>
      <w:r w:rsidRPr="003D31C4">
        <w:rPr>
          <w:rStyle w:val="Tugev"/>
          <w:rFonts w:ascii="Times New Roman" w:hAnsi="Times New Roman" w:cs="Times New Roman"/>
          <w:sz w:val="24"/>
          <w:bdr w:val="none" w:sz="0" w:space="0" w:color="auto" w:frame="1"/>
        </w:rPr>
        <w:t xml:space="preserve"> täpsustamise kohustus</w:t>
      </w:r>
      <w:r w:rsidR="00146DC0">
        <w:rPr>
          <w:rStyle w:val="Tugev"/>
          <w:rFonts w:ascii="Times New Roman" w:hAnsi="Times New Roman" w:cs="Times New Roman"/>
          <w:sz w:val="24"/>
          <w:bdr w:val="none" w:sz="0" w:space="0" w:color="auto" w:frame="1"/>
        </w:rPr>
        <w:t xml:space="preserve"> </w:t>
      </w:r>
    </w:p>
    <w:p w14:paraId="7543971C" w14:textId="77777777" w:rsidR="00325DB4" w:rsidRPr="003D31C4" w:rsidRDefault="00325DB4" w:rsidP="0007041E">
      <w:pPr>
        <w:spacing w:after="0" w:line="240" w:lineRule="auto"/>
        <w:rPr>
          <w:rFonts w:ascii="Times New Roman" w:hAnsi="Times New Roman" w:cs="Times New Roman"/>
          <w:b/>
          <w:bCs/>
          <w:sz w:val="24"/>
          <w:bdr w:val="none" w:sz="0" w:space="0" w:color="auto" w:frame="1"/>
        </w:rPr>
      </w:pPr>
    </w:p>
    <w:p w14:paraId="3D090475" w14:textId="30B78AD6" w:rsidR="00325DB4" w:rsidRPr="008D321B" w:rsidRDefault="00325DB4" w:rsidP="530311D3">
      <w:pPr>
        <w:pStyle w:val="Normaallaadveeb"/>
        <w:shd w:val="clear" w:color="auto" w:fill="FFFFFF" w:themeFill="background1"/>
        <w:spacing w:before="0" w:beforeAutospacing="0" w:after="0" w:afterAutospacing="0" w:line="240" w:lineRule="auto"/>
        <w:jc w:val="both"/>
      </w:pPr>
      <w:r>
        <w:lastRenderedPageBreak/>
        <w:t xml:space="preserve">(1) </w:t>
      </w:r>
      <w:r w:rsidR="00146DC0">
        <w:t xml:space="preserve">Käitaja </w:t>
      </w:r>
      <w:r>
        <w:t>esitab pädevale asutusele</w:t>
      </w:r>
      <w:r w:rsidR="00B932FE">
        <w:t xml:space="preserve"> </w:t>
      </w:r>
      <w:r>
        <w:t xml:space="preserve">pärast kosmoseobjekti lennutamist </w:t>
      </w:r>
      <w:r w:rsidR="008D321B">
        <w:t>Maa orbiidile või sellest kaugemale</w:t>
      </w:r>
      <w:r w:rsidR="00B932FE">
        <w:t xml:space="preserve"> </w:t>
      </w:r>
      <w:r w:rsidR="00B932FE" w:rsidRPr="530311D3">
        <w:rPr>
          <w:rFonts w:eastAsiaTheme="majorEastAsia"/>
        </w:rPr>
        <w:t>elektrooniliselt registri kaudu</w:t>
      </w:r>
      <w:r w:rsidR="008D321B">
        <w:t xml:space="preserve"> </w:t>
      </w:r>
      <w:r>
        <w:t xml:space="preserve">järgmised andmed </w:t>
      </w:r>
      <w:r w:rsidR="00CE103D">
        <w:t xml:space="preserve">viivitamata </w:t>
      </w:r>
      <w:r>
        <w:t>pärast vastavate andmete kindlakstegemist:</w:t>
      </w:r>
      <w:r w:rsidR="00146DC0">
        <w:t xml:space="preserve"> </w:t>
      </w:r>
    </w:p>
    <w:p w14:paraId="1DFCDCF0" w14:textId="6258A41A" w:rsidR="00325DB4" w:rsidRPr="003D31C4" w:rsidRDefault="00325DB4" w:rsidP="530311D3">
      <w:pPr>
        <w:pStyle w:val="Normaallaadveeb"/>
        <w:shd w:val="clear" w:color="auto" w:fill="FFFFFF" w:themeFill="background1"/>
        <w:spacing w:before="0" w:beforeAutospacing="0" w:after="0" w:afterAutospacing="0" w:line="240" w:lineRule="auto"/>
        <w:jc w:val="both"/>
        <w:rPr>
          <w:rFonts w:eastAsia="Calibri Light"/>
        </w:rPr>
      </w:pPr>
      <w:r>
        <w:t xml:space="preserve">1) kosmoseobjekti </w:t>
      </w:r>
      <w:r w:rsidR="00AE693F" w:rsidRPr="530311D3">
        <w:rPr>
          <w:rFonts w:eastAsia="Calibri Light"/>
        </w:rPr>
        <w:t xml:space="preserve">Maa orbiidile või sellest </w:t>
      </w:r>
      <w:commentRangeStart w:id="228"/>
      <w:ins w:id="229" w:author="Merike Koppel JM" w:date="2024-10-16T09:02:00Z">
        <w:r w:rsidR="009D1ABB">
          <w:rPr>
            <w:rFonts w:eastAsia="Calibri Light"/>
          </w:rPr>
          <w:t>k</w:t>
        </w:r>
      </w:ins>
      <w:del w:id="230" w:author="Merike Koppel JM" w:date="2024-10-16T09:02:00Z">
        <w:r w:rsidR="00AE693F" w:rsidRPr="530311D3" w:rsidDel="009D1ABB">
          <w:rPr>
            <w:rFonts w:eastAsia="Calibri Light"/>
          </w:rPr>
          <w:delText>l</w:delText>
        </w:r>
      </w:del>
      <w:r w:rsidR="00AE693F" w:rsidRPr="530311D3">
        <w:rPr>
          <w:rFonts w:eastAsia="Calibri Light"/>
        </w:rPr>
        <w:t>auge</w:t>
      </w:r>
      <w:commentRangeEnd w:id="228"/>
      <w:r w:rsidR="009D1ABB">
        <w:rPr>
          <w:rStyle w:val="Kommentaariviide"/>
          <w:rFonts w:ascii="Calibri Light" w:eastAsiaTheme="minorHAnsi" w:hAnsi="Calibri Light" w:cstheme="minorBidi"/>
          <w:lang w:eastAsia="en-US"/>
        </w:rPr>
        <w:commentReference w:id="228"/>
      </w:r>
      <w:r w:rsidR="00AE693F" w:rsidRPr="530311D3">
        <w:rPr>
          <w:rFonts w:eastAsia="Calibri Light"/>
        </w:rPr>
        <w:t>male</w:t>
      </w:r>
      <w:r w:rsidRPr="530311D3">
        <w:rPr>
          <w:rFonts w:eastAsia="Calibri Light"/>
        </w:rPr>
        <w:t xml:space="preserve"> lennutamise </w:t>
      </w:r>
      <w:r w:rsidR="008F0FBE">
        <w:t xml:space="preserve">täpne </w:t>
      </w:r>
      <w:r w:rsidRPr="530311D3">
        <w:rPr>
          <w:rFonts w:eastAsia="Calibri Light"/>
        </w:rPr>
        <w:t>kuupäev ja koht;</w:t>
      </w:r>
    </w:p>
    <w:p w14:paraId="08B4B443" w14:textId="3A94B81E" w:rsidR="00325DB4" w:rsidRPr="003D31C4" w:rsidRDefault="00325DB4" w:rsidP="530311D3">
      <w:pPr>
        <w:spacing w:after="0" w:line="240" w:lineRule="auto"/>
        <w:jc w:val="both"/>
        <w:rPr>
          <w:rFonts w:ascii="Times New Roman" w:hAnsi="Times New Roman" w:cs="Times New Roman"/>
          <w:sz w:val="24"/>
        </w:rPr>
      </w:pPr>
      <w:r w:rsidRPr="530311D3">
        <w:rPr>
          <w:rFonts w:ascii="Times New Roman" w:eastAsia="Calibri Light" w:hAnsi="Times New Roman" w:cs="Times New Roman"/>
          <w:sz w:val="24"/>
        </w:rPr>
        <w:t xml:space="preserve">2) </w:t>
      </w:r>
      <w:r w:rsidRPr="530311D3">
        <w:rPr>
          <w:rFonts w:ascii="Times New Roman" w:hAnsi="Times New Roman" w:cs="Times New Roman"/>
          <w:sz w:val="24"/>
        </w:rPr>
        <w:t>kosmoseobjekti täpne asukoht kosmoses või täpsed orbiidi põhiparameetrid, milleks on periood, apogee raadius, perigee raadius ja kaldenurk.</w:t>
      </w:r>
    </w:p>
    <w:p w14:paraId="17743659" w14:textId="77777777" w:rsidR="00325DB4" w:rsidRPr="003D31C4" w:rsidRDefault="00325DB4" w:rsidP="530311D3">
      <w:pPr>
        <w:spacing w:after="0" w:line="240" w:lineRule="auto"/>
        <w:jc w:val="both"/>
        <w:rPr>
          <w:rFonts w:ascii="Times New Roman" w:eastAsia="Calibri" w:hAnsi="Times New Roman" w:cs="Times New Roman"/>
          <w:sz w:val="24"/>
        </w:rPr>
      </w:pPr>
    </w:p>
    <w:p w14:paraId="6055BD29" w14:textId="29ED89EF" w:rsidR="00325DB4" w:rsidRPr="00D52A8E" w:rsidRDefault="00325DB4" w:rsidP="0055230B">
      <w:pPr>
        <w:pStyle w:val="Normaallaadveeb"/>
        <w:shd w:val="clear" w:color="auto" w:fill="FFFFFF"/>
        <w:spacing w:before="0" w:beforeAutospacing="0" w:after="0" w:afterAutospacing="0" w:line="240" w:lineRule="auto"/>
        <w:jc w:val="both"/>
        <w:rPr>
          <w:rFonts w:eastAsiaTheme="majorEastAsia"/>
        </w:rPr>
      </w:pPr>
      <w:r w:rsidRPr="003D31C4">
        <w:rPr>
          <w:rFonts w:eastAsia="Calibri Light"/>
        </w:rPr>
        <w:t xml:space="preserve">(2) Käesoleva paragrahvi lõikes 1 sätestatud </w:t>
      </w:r>
      <w:commentRangeStart w:id="231"/>
      <w:r w:rsidRPr="003D31C4">
        <w:rPr>
          <w:rFonts w:eastAsia="Calibri Light"/>
        </w:rPr>
        <w:t>teavituse a</w:t>
      </w:r>
      <w:commentRangeEnd w:id="231"/>
      <w:r w:rsidR="009D1ABB">
        <w:rPr>
          <w:rStyle w:val="Kommentaariviide"/>
          <w:rFonts w:ascii="Calibri Light" w:eastAsiaTheme="minorHAnsi" w:hAnsi="Calibri Light" w:cstheme="minorBidi"/>
          <w:lang w:eastAsia="en-US"/>
        </w:rPr>
        <w:commentReference w:id="231"/>
      </w:r>
      <w:r w:rsidRPr="003D31C4">
        <w:rPr>
          <w:rFonts w:eastAsia="Calibri Light"/>
        </w:rPr>
        <w:t xml:space="preserve">lusel teeb pädev asutus registreeringu muutmise </w:t>
      </w:r>
      <w:r w:rsidRPr="00D52A8E">
        <w:rPr>
          <w:rFonts w:eastAsia="Calibri Light"/>
        </w:rPr>
        <w:t xml:space="preserve">otsuse ja kannab täpsustatud andmed </w:t>
      </w:r>
      <w:r w:rsidRPr="00D52A8E">
        <w:rPr>
          <w:rFonts w:eastAsiaTheme="majorEastAsia"/>
        </w:rPr>
        <w:t>registrisse.</w:t>
      </w:r>
    </w:p>
    <w:p w14:paraId="5446BD03" w14:textId="77777777" w:rsidR="00325DB4" w:rsidRPr="00D52A8E" w:rsidRDefault="00325DB4" w:rsidP="0055230B">
      <w:pPr>
        <w:pStyle w:val="Normaallaadveeb"/>
        <w:shd w:val="clear" w:color="auto" w:fill="FFFFFF"/>
        <w:spacing w:before="0" w:beforeAutospacing="0" w:after="0" w:afterAutospacing="0" w:line="240" w:lineRule="auto"/>
        <w:jc w:val="both"/>
        <w:rPr>
          <w:rFonts w:eastAsiaTheme="majorEastAsia"/>
        </w:rPr>
      </w:pPr>
      <w:r w:rsidRPr="00D52A8E">
        <w:rPr>
          <w:rFonts w:eastAsiaTheme="majorEastAsia"/>
        </w:rPr>
        <w:t xml:space="preserve"> </w:t>
      </w:r>
    </w:p>
    <w:p w14:paraId="7F23542F" w14:textId="39248C93" w:rsidR="00E0690C" w:rsidRDefault="00325DB4" w:rsidP="530311D3">
      <w:pPr>
        <w:pStyle w:val="Normaallaadveeb"/>
        <w:shd w:val="clear" w:color="auto" w:fill="FFFFFF" w:themeFill="background1"/>
        <w:spacing w:before="0" w:beforeAutospacing="0" w:after="0" w:afterAutospacing="0" w:line="240" w:lineRule="auto"/>
        <w:jc w:val="both"/>
      </w:pPr>
      <w:r w:rsidRPr="530311D3">
        <w:rPr>
          <w:rFonts w:eastAsiaTheme="majorEastAsia"/>
        </w:rPr>
        <w:t xml:space="preserve">(3) </w:t>
      </w:r>
      <w:r>
        <w:t xml:space="preserve">Kui </w:t>
      </w:r>
      <w:r w:rsidR="00146DC0">
        <w:t xml:space="preserve">käitaja </w:t>
      </w:r>
      <w:r>
        <w:t xml:space="preserve">ei ole esitanud kõiki käesoleva paragrahvi lõike 1 kohaselt ettenähtud andmeid või esitatud andmed on </w:t>
      </w:r>
      <w:r w:rsidR="00E72370">
        <w:t xml:space="preserve">puudulikud, </w:t>
      </w:r>
      <w:r>
        <w:t xml:space="preserve">eksitavad või </w:t>
      </w:r>
      <w:r w:rsidR="00CE103D">
        <w:t>nende</w:t>
      </w:r>
      <w:r>
        <w:t xml:space="preserve"> alusel ei saa kõrvaldada pädeva asutuse mõistlikku kahtlust andmete õigsuses, võib pädev asutus </w:t>
      </w:r>
      <w:del w:id="232" w:author="Kärt Voor" w:date="2024-10-18T12:28:00Z">
        <w:r w:rsidDel="00CD6741">
          <w:delText xml:space="preserve">oma </w:delText>
        </w:r>
      </w:del>
      <w:r>
        <w:t xml:space="preserve">ettekirjutusega kohustada </w:t>
      </w:r>
      <w:r w:rsidR="00146DC0">
        <w:t>käitaja</w:t>
      </w:r>
      <w:r>
        <w:t>t esitama täielikke ja asjakohaseid andmeid, samuti dokumente, mis tõendavad andmete õigsust.</w:t>
      </w:r>
    </w:p>
    <w:p w14:paraId="5285846E" w14:textId="77777777" w:rsidR="00325DB4" w:rsidRPr="003D31C4" w:rsidRDefault="00325DB4" w:rsidP="00FE312F">
      <w:pPr>
        <w:pStyle w:val="Normaallaadveeb"/>
        <w:shd w:val="clear" w:color="auto" w:fill="FFFFFF"/>
        <w:spacing w:before="0" w:beforeAutospacing="0" w:after="0" w:afterAutospacing="0" w:line="240" w:lineRule="auto"/>
        <w:jc w:val="both"/>
      </w:pPr>
    </w:p>
    <w:p w14:paraId="67365BDB" w14:textId="164087F0" w:rsidR="00325DB4" w:rsidRPr="003D31C4" w:rsidRDefault="00325DB4" w:rsidP="00FE312F">
      <w:pPr>
        <w:pStyle w:val="Pealkiri3"/>
        <w:shd w:val="clear" w:color="auto" w:fill="FFFFFF"/>
        <w:spacing w:before="0" w:line="240" w:lineRule="auto"/>
        <w:rPr>
          <w:rFonts w:ascii="Times New Roman" w:hAnsi="Times New Roman" w:cs="Times New Roman"/>
          <w:b/>
          <w:bCs/>
          <w:color w:val="auto"/>
        </w:rPr>
      </w:pPr>
      <w:r w:rsidRPr="003D31C4">
        <w:rPr>
          <w:rStyle w:val="Tugev"/>
          <w:rFonts w:ascii="Times New Roman" w:hAnsi="Times New Roman" w:cs="Times New Roman"/>
          <w:color w:val="auto"/>
          <w:bdr w:val="none" w:sz="0" w:space="0" w:color="auto" w:frame="1"/>
        </w:rPr>
        <w:t xml:space="preserve">§ </w:t>
      </w:r>
      <w:r w:rsidR="006400E1">
        <w:rPr>
          <w:rStyle w:val="Tugev"/>
          <w:rFonts w:ascii="Times New Roman" w:hAnsi="Times New Roman" w:cs="Times New Roman"/>
          <w:color w:val="auto"/>
          <w:bdr w:val="none" w:sz="0" w:space="0" w:color="auto" w:frame="1"/>
        </w:rPr>
        <w:t>39</w:t>
      </w:r>
      <w:r w:rsidRPr="003D31C4">
        <w:rPr>
          <w:rStyle w:val="Tugev"/>
          <w:rFonts w:ascii="Times New Roman" w:hAnsi="Times New Roman" w:cs="Times New Roman"/>
          <w:color w:val="auto"/>
          <w:bdr w:val="none" w:sz="0" w:space="0" w:color="auto" w:frame="1"/>
        </w:rPr>
        <w:t>.</w:t>
      </w:r>
      <w:r w:rsidRPr="003D31C4">
        <w:rPr>
          <w:rFonts w:ascii="Times New Roman" w:hAnsi="Times New Roman" w:cs="Times New Roman"/>
          <w:color w:val="auto"/>
          <w:bdr w:val="none" w:sz="0" w:space="0" w:color="auto" w:frame="1"/>
        </w:rPr>
        <w:t xml:space="preserve"> </w:t>
      </w:r>
      <w:r w:rsidRPr="003D31C4">
        <w:rPr>
          <w:rFonts w:ascii="Times New Roman" w:hAnsi="Times New Roman" w:cs="Times New Roman"/>
          <w:b/>
          <w:bCs/>
          <w:color w:val="auto"/>
          <w:bdr w:val="none" w:sz="0" w:space="0" w:color="auto" w:frame="1"/>
        </w:rPr>
        <w:t xml:space="preserve">Kosmoseobjekti </w:t>
      </w:r>
      <w:commentRangeStart w:id="233"/>
      <w:r w:rsidRPr="003D31C4">
        <w:rPr>
          <w:rFonts w:ascii="Times New Roman" w:hAnsi="Times New Roman" w:cs="Times New Roman"/>
          <w:b/>
          <w:bCs/>
          <w:color w:val="auto"/>
        </w:rPr>
        <w:t>registreeringu</w:t>
      </w:r>
      <w:commentRangeEnd w:id="233"/>
      <w:r w:rsidR="009D1ABB">
        <w:rPr>
          <w:rStyle w:val="Kommentaariviide"/>
          <w:rFonts w:ascii="Calibri Light" w:eastAsiaTheme="minorHAnsi" w:hAnsi="Calibri Light" w:cstheme="minorBidi"/>
          <w:color w:val="auto"/>
        </w:rPr>
        <w:commentReference w:id="233"/>
      </w:r>
      <w:r w:rsidRPr="003D31C4">
        <w:rPr>
          <w:rFonts w:ascii="Times New Roman" w:hAnsi="Times New Roman" w:cs="Times New Roman"/>
          <w:b/>
          <w:bCs/>
          <w:color w:val="auto"/>
        </w:rPr>
        <w:t xml:space="preserve"> kustutamine</w:t>
      </w:r>
    </w:p>
    <w:p w14:paraId="2B6ECFFB" w14:textId="77777777" w:rsidR="00325DB4" w:rsidRPr="003D31C4" w:rsidRDefault="00325DB4" w:rsidP="0007041E">
      <w:pPr>
        <w:pStyle w:val="Normaallaadveeb"/>
        <w:shd w:val="clear" w:color="auto" w:fill="FFFFFF"/>
        <w:spacing w:before="0" w:beforeAutospacing="0" w:after="0" w:afterAutospacing="0" w:line="240" w:lineRule="auto"/>
        <w:jc w:val="both"/>
        <w:rPr>
          <w:b/>
          <w:bCs/>
        </w:rPr>
      </w:pPr>
    </w:p>
    <w:p w14:paraId="552D877B" w14:textId="224A34CA" w:rsidR="00325DB4" w:rsidRPr="003D31C4" w:rsidRDefault="00325DB4" w:rsidP="0007041E">
      <w:pPr>
        <w:pStyle w:val="Normaallaadveeb"/>
        <w:shd w:val="clear" w:color="auto" w:fill="FFFFFF"/>
        <w:spacing w:before="0" w:beforeAutospacing="0" w:after="0" w:afterAutospacing="0" w:line="240" w:lineRule="auto"/>
        <w:jc w:val="both"/>
        <w:rPr>
          <w:rStyle w:val="tyhik"/>
        </w:rPr>
      </w:pPr>
      <w:r w:rsidRPr="003D31C4">
        <w:t xml:space="preserve">(1) Pädev asutus teeb kosmoseobjekti registreeringu kustutamise otsuse ja seda kajastava kande 60 tööpäeva jooksul taotluse saamise päevast arvates: </w:t>
      </w:r>
    </w:p>
    <w:p w14:paraId="4EB35578" w14:textId="0BED13F2" w:rsidR="00325DB4" w:rsidRPr="003D31C4" w:rsidRDefault="00325DB4" w:rsidP="530311D3">
      <w:pPr>
        <w:pStyle w:val="Normaallaadveeb"/>
        <w:shd w:val="clear" w:color="auto" w:fill="FFFFFF" w:themeFill="background1"/>
        <w:spacing w:before="0" w:beforeAutospacing="0" w:after="0" w:afterAutospacing="0" w:line="240" w:lineRule="auto"/>
        <w:jc w:val="both"/>
        <w:rPr>
          <w:rStyle w:val="tyhik"/>
          <w:bdr w:val="none" w:sz="0" w:space="0" w:color="auto" w:frame="1"/>
        </w:rPr>
      </w:pPr>
      <w:r w:rsidRPr="003D31C4">
        <w:rPr>
          <w:rStyle w:val="tyhik"/>
          <w:bdr w:val="none" w:sz="0" w:space="0" w:color="auto" w:frame="1"/>
        </w:rPr>
        <w:t xml:space="preserve">1) </w:t>
      </w:r>
      <w:r w:rsidR="00146DC0">
        <w:t xml:space="preserve">käitaja </w:t>
      </w:r>
      <w:r w:rsidRPr="003D31C4">
        <w:t>taotluse alusel</w:t>
      </w:r>
      <w:r w:rsidR="00320946">
        <w:t>,</w:t>
      </w:r>
      <w:r w:rsidRPr="003D31C4">
        <w:t xml:space="preserve"> </w:t>
      </w:r>
      <w:r w:rsidRPr="003D31C4">
        <w:rPr>
          <w:rStyle w:val="tyhik"/>
          <w:bdr w:val="none" w:sz="0" w:space="0" w:color="auto" w:frame="1"/>
        </w:rPr>
        <w:t xml:space="preserve">kui kosmosetegevus on lõpetatud vastavalt käesoleva seaduse </w:t>
      </w:r>
      <w:del w:id="234" w:author="Kärt Voor" w:date="2024-10-17T15:14:00Z">
        <w:r w:rsidRPr="003D31C4" w:rsidDel="00586C28">
          <w:rPr>
            <w:rStyle w:val="tyhik"/>
            <w:bdr w:val="none" w:sz="0" w:space="0" w:color="auto" w:frame="1"/>
          </w:rPr>
          <w:delText xml:space="preserve">ja selle alusel </w:delText>
        </w:r>
        <w:r w:rsidRPr="003D31C4" w:rsidDel="00586C28">
          <w:delText xml:space="preserve">kehtestatud </w:delText>
        </w:r>
        <w:r w:rsidRPr="003D31C4" w:rsidDel="00586C28">
          <w:rPr>
            <w:rStyle w:val="tyhik"/>
            <w:bdr w:val="none" w:sz="0" w:space="0" w:color="auto" w:frame="1"/>
          </w:rPr>
          <w:delText xml:space="preserve">õigusaktide </w:delText>
        </w:r>
      </w:del>
      <w:r w:rsidRPr="003D31C4">
        <w:rPr>
          <w:rStyle w:val="tyhik"/>
          <w:bdr w:val="none" w:sz="0" w:space="0" w:color="auto" w:frame="1"/>
        </w:rPr>
        <w:t xml:space="preserve">nõuetele; </w:t>
      </w:r>
    </w:p>
    <w:p w14:paraId="50E2C9FD" w14:textId="2A4785C7" w:rsidR="00325DB4" w:rsidRPr="003D31C4" w:rsidRDefault="00325DB4" w:rsidP="530311D3">
      <w:pPr>
        <w:pStyle w:val="Normaallaadveeb"/>
        <w:shd w:val="clear" w:color="auto" w:fill="FFFFFF" w:themeFill="background1"/>
        <w:spacing w:before="0" w:beforeAutospacing="0" w:after="0" w:afterAutospacing="0" w:line="240" w:lineRule="auto"/>
        <w:jc w:val="both"/>
      </w:pPr>
      <w:r w:rsidRPr="003D31C4">
        <w:t xml:space="preserve">2) kosmoseobjekti omaniku taotluse alusel, kui kosmosetegevus on lõpetatud </w:t>
      </w:r>
      <w:r w:rsidRPr="003D31C4">
        <w:rPr>
          <w:rStyle w:val="tyhik"/>
          <w:bdr w:val="none" w:sz="0" w:space="0" w:color="auto" w:frame="1"/>
        </w:rPr>
        <w:t xml:space="preserve">vastavalt käesoleva seaduse </w:t>
      </w:r>
      <w:del w:id="235" w:author="Kärt Voor" w:date="2024-10-17T15:14:00Z">
        <w:r w:rsidRPr="003D31C4" w:rsidDel="00586C28">
          <w:rPr>
            <w:rStyle w:val="tyhik"/>
            <w:bdr w:val="none" w:sz="0" w:space="0" w:color="auto" w:frame="1"/>
          </w:rPr>
          <w:delText xml:space="preserve">ja selle alusel </w:delText>
        </w:r>
        <w:r w:rsidRPr="003D31C4" w:rsidDel="00586C28">
          <w:delText xml:space="preserve">kehtestatud </w:delText>
        </w:r>
        <w:r w:rsidRPr="003D31C4" w:rsidDel="00586C28">
          <w:rPr>
            <w:rStyle w:val="tyhik"/>
            <w:bdr w:val="none" w:sz="0" w:space="0" w:color="auto" w:frame="1"/>
          </w:rPr>
          <w:delText xml:space="preserve">õigusaktide </w:delText>
        </w:r>
      </w:del>
      <w:r w:rsidRPr="003D31C4">
        <w:rPr>
          <w:rStyle w:val="tyhik"/>
          <w:bdr w:val="none" w:sz="0" w:space="0" w:color="auto" w:frame="1"/>
        </w:rPr>
        <w:t>nõuetele</w:t>
      </w:r>
      <w:r w:rsidRPr="003D31C4">
        <w:t xml:space="preserve"> ja </w:t>
      </w:r>
      <w:r w:rsidR="00146DC0">
        <w:t xml:space="preserve">käitaja </w:t>
      </w:r>
      <w:r w:rsidRPr="003D31C4">
        <w:t>ei ole esitanud taotlust kosmoseobjekti registrist kustutamiseks;</w:t>
      </w:r>
      <w:r w:rsidR="00146DC0">
        <w:t xml:space="preserve"> </w:t>
      </w:r>
      <w:r w:rsidRPr="003D31C4">
        <w:t xml:space="preserve"> </w:t>
      </w:r>
    </w:p>
    <w:p w14:paraId="276BD03E" w14:textId="5E01445B" w:rsidR="00325DB4" w:rsidRPr="003D31C4" w:rsidRDefault="00325DB4" w:rsidP="530311D3">
      <w:pPr>
        <w:pStyle w:val="Normaallaadveeb"/>
        <w:shd w:val="clear" w:color="auto" w:fill="FFFFFF" w:themeFill="background1"/>
        <w:spacing w:before="0" w:beforeAutospacing="0" w:after="0" w:afterAutospacing="0" w:line="240" w:lineRule="auto"/>
        <w:jc w:val="both"/>
      </w:pPr>
      <w:r>
        <w:t xml:space="preserve">3) </w:t>
      </w:r>
      <w:r w:rsidR="00146DC0">
        <w:t xml:space="preserve">käitaja </w:t>
      </w:r>
      <w:r>
        <w:t>või kosmoseobjekti omaniku taotluse alusel</w:t>
      </w:r>
      <w:r w:rsidR="00320946">
        <w:t>,</w:t>
      </w:r>
      <w:r>
        <w:t xml:space="preserve"> kui kosmoseobjekt</w:t>
      </w:r>
      <w:r w:rsidR="008F0FBE">
        <w:t>i</w:t>
      </w:r>
      <w:r>
        <w:t xml:space="preserve"> ei ole </w:t>
      </w:r>
      <w:r w:rsidR="0076627B">
        <w:t>Maa orbiidile või sellest kaugemale</w:t>
      </w:r>
      <w:r>
        <w:t xml:space="preserve"> lennutatud kolme aasta jooksul alates registrisse kandmise kuupäevast ja </w:t>
      </w:r>
      <w:r w:rsidR="00146DC0">
        <w:t xml:space="preserve">käitaja </w:t>
      </w:r>
      <w:r>
        <w:t>ei ole taotlenud kosmosesse lennutamise kuupäeva edasilükkamist;</w:t>
      </w:r>
    </w:p>
    <w:p w14:paraId="6E20B27D" w14:textId="0A41DBB3" w:rsidR="00325DB4" w:rsidRPr="003D31C4" w:rsidRDefault="00325DB4" w:rsidP="530311D3">
      <w:pPr>
        <w:pStyle w:val="Normaallaadveeb"/>
        <w:shd w:val="clear" w:color="auto" w:fill="FFFFFF" w:themeFill="background1"/>
        <w:spacing w:before="0" w:beforeAutospacing="0" w:after="0" w:afterAutospacing="0" w:line="240" w:lineRule="auto"/>
        <w:jc w:val="both"/>
      </w:pPr>
      <w:r>
        <w:t xml:space="preserve">4) </w:t>
      </w:r>
      <w:r w:rsidR="00146DC0">
        <w:t xml:space="preserve">käitaja </w:t>
      </w:r>
      <w:r>
        <w:t xml:space="preserve">või kosmoseobjekti omaniku taotlusel, kui kosmoseobjekt on hävinud; </w:t>
      </w:r>
    </w:p>
    <w:p w14:paraId="102D7BB4" w14:textId="0BC33F7D" w:rsidR="00325DB4" w:rsidRPr="003D31C4" w:rsidRDefault="0000460D" w:rsidP="530311D3">
      <w:pPr>
        <w:pStyle w:val="Normaallaadveeb"/>
        <w:shd w:val="clear" w:color="auto" w:fill="FFFFFF" w:themeFill="background1"/>
        <w:spacing w:before="0" w:beforeAutospacing="0" w:after="0" w:afterAutospacing="0" w:line="240" w:lineRule="auto"/>
        <w:jc w:val="both"/>
      </w:pPr>
      <w:r>
        <w:t>5</w:t>
      </w:r>
      <w:r w:rsidR="00325DB4">
        <w:t xml:space="preserve">) </w:t>
      </w:r>
      <w:r w:rsidR="00146DC0">
        <w:t xml:space="preserve">käitaja </w:t>
      </w:r>
      <w:r w:rsidR="00017257">
        <w:t>või kosmoseobjekti omaniku taotlusel</w:t>
      </w:r>
      <w:r w:rsidR="00320946">
        <w:t>,</w:t>
      </w:r>
      <w:r w:rsidR="00017257">
        <w:t xml:space="preserve"> </w:t>
      </w:r>
      <w:r w:rsidR="0097217D">
        <w:t xml:space="preserve">kui </w:t>
      </w:r>
      <w:r w:rsidR="00325DB4">
        <w:t xml:space="preserve">kosmoseobjekt on registreeritud teise riigi vastavasse registrisse. </w:t>
      </w:r>
    </w:p>
    <w:p w14:paraId="3BEF744B" w14:textId="77777777" w:rsidR="00325DB4" w:rsidRPr="003D31C4" w:rsidRDefault="00325DB4" w:rsidP="0007041E">
      <w:pPr>
        <w:pStyle w:val="Normaallaadveeb"/>
        <w:shd w:val="clear" w:color="auto" w:fill="FFFFFF"/>
        <w:spacing w:before="0" w:beforeAutospacing="0" w:after="0" w:afterAutospacing="0" w:line="240" w:lineRule="auto"/>
        <w:jc w:val="both"/>
      </w:pPr>
    </w:p>
    <w:p w14:paraId="6C4D3B28" w14:textId="1AF6E358" w:rsidR="00325DB4" w:rsidRPr="003D31C4" w:rsidRDefault="00325DB4" w:rsidP="0007041E">
      <w:pPr>
        <w:pStyle w:val="Normaallaadveeb"/>
        <w:shd w:val="clear" w:color="auto" w:fill="FFFFFF"/>
        <w:spacing w:before="0" w:beforeAutospacing="0" w:after="0" w:afterAutospacing="0" w:line="240" w:lineRule="auto"/>
        <w:jc w:val="both"/>
      </w:pPr>
      <w:r w:rsidRPr="003D31C4">
        <w:t xml:space="preserve">(2) Käesoleva paragrahvi </w:t>
      </w:r>
      <w:r w:rsidR="0097217D" w:rsidRPr="00361AD5">
        <w:t xml:space="preserve">lõike 1 </w:t>
      </w:r>
      <w:r w:rsidRPr="00361AD5">
        <w:t>punktides 1,</w:t>
      </w:r>
      <w:r w:rsidR="00073AD0" w:rsidRPr="00361AD5">
        <w:t xml:space="preserve"> </w:t>
      </w:r>
      <w:r w:rsidRPr="00361AD5">
        <w:t>3</w:t>
      </w:r>
      <w:r w:rsidR="00A96DB8">
        <w:t>,</w:t>
      </w:r>
      <w:r w:rsidR="00073AD0" w:rsidRPr="00361AD5">
        <w:t xml:space="preserve"> </w:t>
      </w:r>
      <w:r w:rsidRPr="00361AD5">
        <w:t>4</w:t>
      </w:r>
      <w:r w:rsidR="00A96DB8">
        <w:t xml:space="preserve"> ja </w:t>
      </w:r>
      <w:r w:rsidR="00565F74" w:rsidRPr="00361AD5">
        <w:t>5</w:t>
      </w:r>
      <w:r w:rsidRPr="00361AD5">
        <w:t xml:space="preserve"> sätestatud juhtudel</w:t>
      </w:r>
      <w:r w:rsidRPr="003D31C4">
        <w:t xml:space="preserve"> võib pädev asutus teha kosmoseobjekti registreeringu kustutamise otsuse ja </w:t>
      </w:r>
      <w:del w:id="236" w:author="Kärt Voor" w:date="2024-10-17T15:17:00Z">
        <w:r w:rsidRPr="003D31C4" w:rsidDel="00586C28">
          <w:delText xml:space="preserve">seda kajastava </w:delText>
        </w:r>
      </w:del>
      <w:r w:rsidRPr="003D31C4">
        <w:t xml:space="preserve">kande </w:t>
      </w:r>
      <w:ins w:id="237" w:author="Kärt Voor" w:date="2024-10-17T15:17:00Z">
        <w:r w:rsidR="00586C28">
          <w:t xml:space="preserve">registrisse </w:t>
        </w:r>
      </w:ins>
      <w:r w:rsidRPr="003D31C4">
        <w:t xml:space="preserve">ka omal algatusel. </w:t>
      </w:r>
    </w:p>
    <w:p w14:paraId="69E36C88" w14:textId="77777777" w:rsidR="00325DB4" w:rsidRPr="003D31C4" w:rsidRDefault="00325DB4" w:rsidP="0007041E">
      <w:pPr>
        <w:pStyle w:val="Normaallaadveeb"/>
        <w:shd w:val="clear" w:color="auto" w:fill="FFFFFF"/>
        <w:spacing w:before="0" w:beforeAutospacing="0" w:after="0" w:afterAutospacing="0" w:line="240" w:lineRule="auto"/>
        <w:jc w:val="both"/>
        <w:rPr>
          <w:rStyle w:val="cf01"/>
          <w:rFonts w:ascii="Times New Roman" w:hAnsi="Times New Roman" w:cs="Times New Roman"/>
          <w:sz w:val="24"/>
          <w:szCs w:val="24"/>
        </w:rPr>
      </w:pPr>
    </w:p>
    <w:p w14:paraId="68E6E2D1" w14:textId="555E1965" w:rsidR="00091A93" w:rsidRDefault="00325DB4" w:rsidP="00B65C7D">
      <w:pPr>
        <w:pStyle w:val="Normaallaadveeb"/>
        <w:shd w:val="clear" w:color="auto" w:fill="FFFFFF"/>
        <w:spacing w:before="0" w:beforeAutospacing="0" w:after="0" w:afterAutospacing="0" w:line="240" w:lineRule="auto"/>
        <w:jc w:val="both"/>
      </w:pPr>
      <w:r w:rsidRPr="003D31C4">
        <w:t xml:space="preserve">(3) Käesoleva paragrahvi lõike 1 punktis 4 nimetatud alusel teeb pädev asutus </w:t>
      </w:r>
      <w:commentRangeStart w:id="238"/>
      <w:r w:rsidRPr="003D31C4">
        <w:t xml:space="preserve">kosmoseobjekti registrist kustutamise otsuse, </w:t>
      </w:r>
      <w:commentRangeEnd w:id="238"/>
      <w:r w:rsidR="00586C28">
        <w:rPr>
          <w:rStyle w:val="Kommentaariviide"/>
          <w:rFonts w:ascii="Calibri Light" w:eastAsiaTheme="minorHAnsi" w:hAnsi="Calibri Light" w:cstheme="minorBidi"/>
          <w:lang w:eastAsia="en-US"/>
        </w:rPr>
        <w:commentReference w:id="238"/>
      </w:r>
      <w:r w:rsidRPr="003D31C4">
        <w:t xml:space="preserve">kui kosmoseobjekti hävimine on tõendatud ja pädevale asutusele on esitatud teave kosmoseobjekti hävimise aja, põhjuse, hävimise juhtumiga seotud isikute ja tagajärgede kohta. </w:t>
      </w:r>
    </w:p>
    <w:p w14:paraId="3C8DF587" w14:textId="77777777" w:rsidR="001B2783" w:rsidRPr="002A62D2" w:rsidRDefault="001B2783" w:rsidP="00B65C7D">
      <w:pPr>
        <w:pStyle w:val="Normaallaadveeb"/>
        <w:shd w:val="clear" w:color="auto" w:fill="FFFFFF"/>
        <w:spacing w:before="0" w:beforeAutospacing="0" w:after="0" w:afterAutospacing="0" w:line="240" w:lineRule="auto"/>
        <w:jc w:val="both"/>
      </w:pPr>
    </w:p>
    <w:p w14:paraId="0BA846BD" w14:textId="3CF55280" w:rsidR="00325DB4" w:rsidRPr="0081067A" w:rsidRDefault="009D6BF9" w:rsidP="00E60C03">
      <w:pPr>
        <w:spacing w:after="0" w:line="240" w:lineRule="auto"/>
        <w:jc w:val="center"/>
        <w:rPr>
          <w:rFonts w:ascii="Times New Roman" w:eastAsia="Calibri Light" w:hAnsi="Times New Roman" w:cs="Times New Roman"/>
          <w:b/>
          <w:bCs/>
          <w:sz w:val="24"/>
        </w:rPr>
      </w:pPr>
      <w:r w:rsidRPr="0081067A">
        <w:rPr>
          <w:rFonts w:ascii="Times New Roman" w:eastAsia="Calibri Light" w:hAnsi="Times New Roman" w:cs="Times New Roman"/>
          <w:b/>
          <w:bCs/>
          <w:sz w:val="24"/>
        </w:rPr>
        <w:t>7</w:t>
      </w:r>
      <w:r w:rsidR="00325DB4" w:rsidRPr="0081067A">
        <w:rPr>
          <w:rFonts w:ascii="Times New Roman" w:eastAsia="Calibri Light" w:hAnsi="Times New Roman" w:cs="Times New Roman"/>
          <w:b/>
          <w:bCs/>
          <w:sz w:val="24"/>
        </w:rPr>
        <w:t>. peatükk</w:t>
      </w:r>
    </w:p>
    <w:p w14:paraId="51AE8704" w14:textId="77777777" w:rsidR="00325DB4" w:rsidRPr="003D31C4" w:rsidRDefault="00325DB4" w:rsidP="00B65C7D">
      <w:pPr>
        <w:spacing w:after="0" w:line="240" w:lineRule="auto"/>
        <w:jc w:val="center"/>
        <w:rPr>
          <w:rFonts w:ascii="Times New Roman" w:eastAsia="Calibri Light" w:hAnsi="Times New Roman" w:cs="Times New Roman"/>
          <w:b/>
          <w:bCs/>
          <w:sz w:val="24"/>
        </w:rPr>
      </w:pPr>
      <w:r w:rsidRPr="0081067A">
        <w:rPr>
          <w:rFonts w:ascii="Times New Roman" w:eastAsia="Calibri Light" w:hAnsi="Times New Roman" w:cs="Times New Roman"/>
          <w:b/>
          <w:bCs/>
          <w:sz w:val="24"/>
        </w:rPr>
        <w:t>Kosmoseobjekti omandi ja kosmosetegevuse üleandmine</w:t>
      </w:r>
      <w:r w:rsidRPr="003D31C4">
        <w:rPr>
          <w:rFonts w:ascii="Times New Roman" w:eastAsia="Calibri Light" w:hAnsi="Times New Roman" w:cs="Times New Roman"/>
          <w:b/>
          <w:bCs/>
          <w:sz w:val="24"/>
        </w:rPr>
        <w:t xml:space="preserve"> </w:t>
      </w:r>
    </w:p>
    <w:p w14:paraId="74F818F1" w14:textId="77777777" w:rsidR="007252DC" w:rsidRPr="003D31C4" w:rsidRDefault="007252DC" w:rsidP="00B65C7D">
      <w:pPr>
        <w:spacing w:after="0" w:line="240" w:lineRule="auto"/>
        <w:jc w:val="center"/>
        <w:rPr>
          <w:rFonts w:ascii="Times New Roman" w:eastAsia="Calibri Light" w:hAnsi="Times New Roman" w:cs="Times New Roman"/>
          <w:b/>
          <w:bCs/>
          <w:sz w:val="24"/>
        </w:rPr>
      </w:pPr>
    </w:p>
    <w:p w14:paraId="2F7E93CC" w14:textId="35FF0C77" w:rsidR="00325DB4" w:rsidRDefault="00325DB4" w:rsidP="00B65C7D">
      <w:pPr>
        <w:spacing w:after="0" w:line="240" w:lineRule="auto"/>
        <w:rPr>
          <w:rFonts w:ascii="Times New Roman" w:hAnsi="Times New Roman" w:cs="Times New Roman"/>
          <w:b/>
          <w:bCs/>
          <w:sz w:val="24"/>
        </w:rPr>
      </w:pPr>
      <w:r w:rsidRPr="003D31C4">
        <w:rPr>
          <w:rFonts w:ascii="Times New Roman" w:hAnsi="Times New Roman" w:cs="Times New Roman"/>
          <w:b/>
          <w:bCs/>
          <w:sz w:val="24"/>
        </w:rPr>
        <w:t>§ 4</w:t>
      </w:r>
      <w:r w:rsidR="006400E1">
        <w:rPr>
          <w:rFonts w:ascii="Times New Roman" w:hAnsi="Times New Roman" w:cs="Times New Roman"/>
          <w:b/>
          <w:bCs/>
          <w:sz w:val="24"/>
        </w:rPr>
        <w:t>0</w:t>
      </w:r>
      <w:r w:rsidRPr="003D31C4">
        <w:rPr>
          <w:rFonts w:ascii="Times New Roman" w:hAnsi="Times New Roman" w:cs="Times New Roman"/>
          <w:b/>
          <w:bCs/>
          <w:sz w:val="24"/>
        </w:rPr>
        <w:t>. Kosmosetegevuse üleandmine</w:t>
      </w:r>
    </w:p>
    <w:p w14:paraId="46BB0782" w14:textId="77777777" w:rsidR="00FE312F" w:rsidRPr="003D31C4" w:rsidRDefault="00FE312F" w:rsidP="00B65C7D">
      <w:pPr>
        <w:spacing w:after="0" w:line="240" w:lineRule="auto"/>
        <w:rPr>
          <w:rFonts w:ascii="Times New Roman" w:hAnsi="Times New Roman" w:cs="Times New Roman"/>
          <w:b/>
          <w:bCs/>
          <w:sz w:val="24"/>
        </w:rPr>
      </w:pPr>
    </w:p>
    <w:p w14:paraId="25F8CFCE" w14:textId="5C54B38B" w:rsidR="00325DB4" w:rsidRDefault="00325DB4"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 xml:space="preserve">(1) Kosmosetegevuse võib teisele </w:t>
      </w:r>
      <w:r w:rsidR="00146DC0" w:rsidRPr="530311D3">
        <w:rPr>
          <w:rFonts w:ascii="Times New Roman" w:hAnsi="Times New Roman" w:cs="Times New Roman"/>
          <w:sz w:val="24"/>
        </w:rPr>
        <w:t>käitaja</w:t>
      </w:r>
      <w:r w:rsidRPr="530311D3">
        <w:rPr>
          <w:rFonts w:ascii="Times New Roman" w:hAnsi="Times New Roman" w:cs="Times New Roman"/>
          <w:sz w:val="24"/>
        </w:rPr>
        <w:t xml:space="preserve">le </w:t>
      </w:r>
      <w:r w:rsidR="00320946" w:rsidRPr="530311D3">
        <w:rPr>
          <w:rFonts w:ascii="Times New Roman" w:hAnsi="Times New Roman" w:cs="Times New Roman"/>
          <w:sz w:val="24"/>
        </w:rPr>
        <w:t xml:space="preserve">üle </w:t>
      </w:r>
      <w:commentRangeStart w:id="239"/>
      <w:r w:rsidR="00320946" w:rsidRPr="530311D3">
        <w:rPr>
          <w:rFonts w:ascii="Times New Roman" w:hAnsi="Times New Roman" w:cs="Times New Roman"/>
          <w:sz w:val="24"/>
        </w:rPr>
        <w:t xml:space="preserve">anda </w:t>
      </w:r>
      <w:r w:rsidRPr="530311D3">
        <w:rPr>
          <w:rFonts w:ascii="Times New Roman" w:hAnsi="Times New Roman" w:cs="Times New Roman"/>
          <w:sz w:val="24"/>
        </w:rPr>
        <w:t xml:space="preserve">pädeva asutuse loal. </w:t>
      </w:r>
      <w:commentRangeEnd w:id="239"/>
      <w:r w:rsidR="0081067A">
        <w:rPr>
          <w:rStyle w:val="Kommentaariviide"/>
        </w:rPr>
        <w:commentReference w:id="239"/>
      </w:r>
    </w:p>
    <w:p w14:paraId="508623F5" w14:textId="77777777" w:rsidR="00FE312F" w:rsidRPr="003D31C4" w:rsidRDefault="00FE312F" w:rsidP="530311D3">
      <w:pPr>
        <w:spacing w:after="0" w:line="240" w:lineRule="auto"/>
        <w:jc w:val="both"/>
        <w:rPr>
          <w:rFonts w:ascii="Times New Roman" w:hAnsi="Times New Roman" w:cs="Times New Roman"/>
          <w:sz w:val="24"/>
        </w:rPr>
      </w:pPr>
    </w:p>
    <w:p w14:paraId="5548CB61" w14:textId="41B883DC" w:rsidR="00325DB4" w:rsidRDefault="00325DB4"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 xml:space="preserve">(2) Kosmosetegevuse üleandja ja ülevõtja </w:t>
      </w:r>
      <w:r w:rsidRPr="530311D3">
        <w:rPr>
          <w:rFonts w:ascii="Times New Roman" w:eastAsiaTheme="majorEastAsia" w:hAnsi="Times New Roman" w:cs="Times New Roman"/>
          <w:sz w:val="24"/>
        </w:rPr>
        <w:t>kirjaliku taotluse alusel</w:t>
      </w:r>
      <w:r w:rsidRPr="530311D3">
        <w:rPr>
          <w:rFonts w:ascii="Times New Roman" w:hAnsi="Times New Roman" w:cs="Times New Roman"/>
          <w:sz w:val="24"/>
        </w:rPr>
        <w:t xml:space="preserve"> võib kosmosetegevuse üle anda </w:t>
      </w:r>
      <w:r w:rsidR="00146DC0" w:rsidRPr="530311D3">
        <w:rPr>
          <w:rFonts w:ascii="Times New Roman" w:hAnsi="Times New Roman" w:cs="Times New Roman"/>
          <w:sz w:val="24"/>
        </w:rPr>
        <w:t>käitaja</w:t>
      </w:r>
      <w:r w:rsidRPr="530311D3">
        <w:rPr>
          <w:rFonts w:ascii="Times New Roman" w:hAnsi="Times New Roman" w:cs="Times New Roman"/>
          <w:sz w:val="24"/>
        </w:rPr>
        <w:t xml:space="preserve">le, kellel on </w:t>
      </w:r>
      <w:r w:rsidR="0023761A" w:rsidRPr="530311D3">
        <w:rPr>
          <w:rFonts w:ascii="Times New Roman" w:hAnsi="Times New Roman" w:cs="Times New Roman"/>
          <w:sz w:val="24"/>
        </w:rPr>
        <w:t xml:space="preserve">kehtiv </w:t>
      </w:r>
      <w:r w:rsidRPr="530311D3">
        <w:rPr>
          <w:rFonts w:ascii="Times New Roman" w:hAnsi="Times New Roman" w:cs="Times New Roman"/>
          <w:sz w:val="24"/>
        </w:rPr>
        <w:t>kosmosetegevusluba</w:t>
      </w:r>
      <w:r w:rsidR="0023761A" w:rsidRPr="530311D3">
        <w:rPr>
          <w:rFonts w:ascii="Times New Roman" w:hAnsi="Times New Roman" w:cs="Times New Roman"/>
          <w:sz w:val="24"/>
        </w:rPr>
        <w:t>.</w:t>
      </w:r>
    </w:p>
    <w:p w14:paraId="77727169" w14:textId="77777777" w:rsidR="00FE312F" w:rsidRPr="003D31C4" w:rsidRDefault="00FE312F" w:rsidP="530311D3">
      <w:pPr>
        <w:spacing w:after="0" w:line="240" w:lineRule="auto"/>
        <w:jc w:val="both"/>
        <w:rPr>
          <w:rFonts w:ascii="Times New Roman" w:hAnsi="Times New Roman" w:cs="Times New Roman"/>
          <w:sz w:val="24"/>
        </w:rPr>
      </w:pPr>
    </w:p>
    <w:p w14:paraId="64AF3542" w14:textId="34607166" w:rsidR="00325DB4" w:rsidRPr="003D31C4" w:rsidRDefault="00325DB4"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lastRenderedPageBreak/>
        <w:t xml:space="preserve">(3) Kosmosetegevuse võib üle anda välisriigi </w:t>
      </w:r>
      <w:r w:rsidR="00146DC0" w:rsidRPr="530311D3">
        <w:rPr>
          <w:rFonts w:ascii="Times New Roman" w:hAnsi="Times New Roman" w:cs="Times New Roman"/>
          <w:sz w:val="24"/>
        </w:rPr>
        <w:t>käitaja</w:t>
      </w:r>
      <w:r w:rsidRPr="530311D3">
        <w:rPr>
          <w:rFonts w:ascii="Times New Roman" w:hAnsi="Times New Roman" w:cs="Times New Roman"/>
          <w:sz w:val="24"/>
        </w:rPr>
        <w:t xml:space="preserve">le, kui on täidetud kõik </w:t>
      </w:r>
      <w:del w:id="240" w:author="Merike Koppel JM" w:date="2024-10-16T09:03:00Z">
        <w:r w:rsidRPr="530311D3" w:rsidDel="009D1ABB">
          <w:rPr>
            <w:rFonts w:ascii="Times New Roman" w:hAnsi="Times New Roman" w:cs="Times New Roman"/>
            <w:sz w:val="24"/>
          </w:rPr>
          <w:delText>a</w:delText>
        </w:r>
        <w:commentRangeStart w:id="241"/>
        <w:r w:rsidRPr="530311D3" w:rsidDel="009D1ABB">
          <w:rPr>
            <w:rFonts w:ascii="Times New Roman" w:hAnsi="Times New Roman" w:cs="Times New Roman"/>
            <w:sz w:val="24"/>
          </w:rPr>
          <w:delText>ll</w:delText>
        </w:r>
      </w:del>
      <w:r w:rsidRPr="530311D3">
        <w:rPr>
          <w:rFonts w:ascii="Times New Roman" w:hAnsi="Times New Roman" w:cs="Times New Roman"/>
          <w:sz w:val="24"/>
        </w:rPr>
        <w:t>järg</w:t>
      </w:r>
      <w:del w:id="242" w:author="Merike Koppel JM" w:date="2024-10-16T09:03:00Z">
        <w:r w:rsidRPr="530311D3" w:rsidDel="009D1ABB">
          <w:rPr>
            <w:rFonts w:ascii="Times New Roman" w:hAnsi="Times New Roman" w:cs="Times New Roman"/>
            <w:sz w:val="24"/>
          </w:rPr>
          <w:delText>neva</w:delText>
        </w:r>
      </w:del>
      <w:ins w:id="243" w:author="Merike Koppel JM" w:date="2024-10-16T09:03:00Z">
        <w:r w:rsidR="009D1ABB">
          <w:rPr>
            <w:rFonts w:ascii="Times New Roman" w:hAnsi="Times New Roman" w:cs="Times New Roman"/>
            <w:sz w:val="24"/>
          </w:rPr>
          <w:t>mise</w:t>
        </w:r>
      </w:ins>
      <w:r w:rsidRPr="530311D3">
        <w:rPr>
          <w:rFonts w:ascii="Times New Roman" w:hAnsi="Times New Roman" w:cs="Times New Roman"/>
          <w:sz w:val="24"/>
        </w:rPr>
        <w:t>d</w:t>
      </w:r>
      <w:commentRangeEnd w:id="241"/>
      <w:r w:rsidR="009D1ABB">
        <w:rPr>
          <w:rStyle w:val="Kommentaariviide"/>
        </w:rPr>
        <w:commentReference w:id="241"/>
      </w:r>
      <w:r w:rsidRPr="530311D3">
        <w:rPr>
          <w:rFonts w:ascii="Times New Roman" w:hAnsi="Times New Roman" w:cs="Times New Roman"/>
          <w:sz w:val="24"/>
        </w:rPr>
        <w:t xml:space="preserve"> tingimused:</w:t>
      </w:r>
    </w:p>
    <w:p w14:paraId="309B09D5" w14:textId="04BEE0D4" w:rsidR="00325DB4" w:rsidRPr="003D31C4" w:rsidRDefault="00325DB4"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 xml:space="preserve">1) uus </w:t>
      </w:r>
      <w:r w:rsidR="00146DC0" w:rsidRPr="530311D3">
        <w:rPr>
          <w:rFonts w:ascii="Times New Roman" w:hAnsi="Times New Roman" w:cs="Times New Roman"/>
          <w:sz w:val="24"/>
        </w:rPr>
        <w:t xml:space="preserve">käitaja </w:t>
      </w:r>
      <w:r w:rsidRPr="530311D3">
        <w:rPr>
          <w:rFonts w:ascii="Times New Roman" w:hAnsi="Times New Roman" w:cs="Times New Roman"/>
          <w:sz w:val="24"/>
        </w:rPr>
        <w:t>on registreeritud välisriigi</w:t>
      </w:r>
      <w:r w:rsidR="00A43623" w:rsidRPr="530311D3">
        <w:rPr>
          <w:rFonts w:ascii="Times New Roman" w:hAnsi="Times New Roman" w:cs="Times New Roman"/>
          <w:sz w:val="24"/>
        </w:rPr>
        <w:t xml:space="preserve"> </w:t>
      </w:r>
      <w:r w:rsidRPr="530311D3">
        <w:rPr>
          <w:rFonts w:ascii="Times New Roman" w:hAnsi="Times New Roman" w:cs="Times New Roman"/>
          <w:sz w:val="24"/>
        </w:rPr>
        <w:t xml:space="preserve">vastavas registris ja </w:t>
      </w:r>
      <w:r w:rsidR="00320946" w:rsidRPr="530311D3">
        <w:rPr>
          <w:rFonts w:ascii="Times New Roman" w:hAnsi="Times New Roman" w:cs="Times New Roman"/>
          <w:sz w:val="24"/>
        </w:rPr>
        <w:t xml:space="preserve">tal on </w:t>
      </w:r>
      <w:r w:rsidRPr="530311D3">
        <w:rPr>
          <w:rFonts w:ascii="Times New Roman" w:hAnsi="Times New Roman" w:cs="Times New Roman"/>
          <w:sz w:val="24"/>
        </w:rPr>
        <w:t xml:space="preserve">välisriigis kehtiv </w:t>
      </w:r>
      <w:r w:rsidR="00146DC0" w:rsidRPr="530311D3">
        <w:rPr>
          <w:rFonts w:ascii="Times New Roman" w:hAnsi="Times New Roman" w:cs="Times New Roman"/>
          <w:sz w:val="24"/>
        </w:rPr>
        <w:t>käitaja</w:t>
      </w:r>
      <w:r w:rsidRPr="530311D3">
        <w:rPr>
          <w:rFonts w:ascii="Times New Roman" w:hAnsi="Times New Roman" w:cs="Times New Roman"/>
          <w:sz w:val="24"/>
        </w:rPr>
        <w:t>na tegutsemise luba;</w:t>
      </w:r>
    </w:p>
    <w:p w14:paraId="46D4F696" w14:textId="052E1C57" w:rsidR="00325DB4" w:rsidRPr="003D31C4" w:rsidRDefault="00325DB4"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 xml:space="preserve">2) </w:t>
      </w:r>
      <w:commentRangeStart w:id="244"/>
      <w:r w:rsidRPr="530311D3">
        <w:rPr>
          <w:rFonts w:ascii="Times New Roman" w:hAnsi="Times New Roman" w:cs="Times New Roman"/>
          <w:sz w:val="24"/>
        </w:rPr>
        <w:t xml:space="preserve">üleantava kosmosetegevusega seotud Eesti registrisse </w:t>
      </w:r>
      <w:commentRangeEnd w:id="244"/>
      <w:r w:rsidR="009D1ABB">
        <w:rPr>
          <w:rStyle w:val="Kommentaariviide"/>
        </w:rPr>
        <w:commentReference w:id="244"/>
      </w:r>
      <w:r w:rsidRPr="530311D3">
        <w:rPr>
          <w:rFonts w:ascii="Times New Roman" w:hAnsi="Times New Roman" w:cs="Times New Roman"/>
          <w:sz w:val="24"/>
        </w:rPr>
        <w:t xml:space="preserve">kantud kosmoseobjekti on võimalik ümber registreerida välisriigi vastavasse registrisse; </w:t>
      </w:r>
    </w:p>
    <w:p w14:paraId="7304B9E5" w14:textId="1EE42C0D" w:rsidR="00325DB4" w:rsidRPr="003D31C4" w:rsidRDefault="00325DB4"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3) kosmosetegevuse üleandmine ei suurenda rahapesu või terrorismi rahastamisega seotud riski ja sellega ei kaasne oht</w:t>
      </w:r>
      <w:r w:rsidR="00320946" w:rsidRPr="530311D3">
        <w:rPr>
          <w:rFonts w:ascii="Times New Roman" w:hAnsi="Times New Roman" w:cs="Times New Roman"/>
          <w:sz w:val="24"/>
        </w:rPr>
        <w:t>u</w:t>
      </w:r>
      <w:r w:rsidRPr="530311D3">
        <w:rPr>
          <w:rFonts w:ascii="Times New Roman" w:hAnsi="Times New Roman" w:cs="Times New Roman"/>
          <w:sz w:val="24"/>
        </w:rPr>
        <w:t xml:space="preserve"> Eesti või muu Euroopa Liidu liikmesriigi julgeolekule </w:t>
      </w:r>
      <w:r w:rsidR="00320946" w:rsidRPr="530311D3">
        <w:rPr>
          <w:rFonts w:ascii="Times New Roman" w:hAnsi="Times New Roman" w:cs="Times New Roman"/>
          <w:sz w:val="24"/>
        </w:rPr>
        <w:t xml:space="preserve">ega </w:t>
      </w:r>
      <w:r w:rsidRPr="530311D3">
        <w:rPr>
          <w:rFonts w:ascii="Times New Roman" w:hAnsi="Times New Roman" w:cs="Times New Roman"/>
          <w:sz w:val="24"/>
        </w:rPr>
        <w:t>avaliku</w:t>
      </w:r>
      <w:r w:rsidR="008F0FBE" w:rsidRPr="530311D3">
        <w:rPr>
          <w:rFonts w:ascii="Times New Roman" w:hAnsi="Times New Roman" w:cs="Times New Roman"/>
          <w:sz w:val="24"/>
        </w:rPr>
        <w:t>le</w:t>
      </w:r>
      <w:r w:rsidRPr="530311D3">
        <w:rPr>
          <w:rFonts w:ascii="Times New Roman" w:hAnsi="Times New Roman" w:cs="Times New Roman"/>
          <w:sz w:val="24"/>
        </w:rPr>
        <w:t xml:space="preserve"> korrale;</w:t>
      </w:r>
    </w:p>
    <w:p w14:paraId="175C8B7E" w14:textId="427A812A" w:rsidR="00325DB4" w:rsidRDefault="00325DB4"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 xml:space="preserve">4) vastava välisriigi ja Eesti Vabariigi vahel on sõlmitud ja jõustunud </w:t>
      </w:r>
      <w:proofErr w:type="spellStart"/>
      <w:r w:rsidRPr="530311D3">
        <w:rPr>
          <w:rFonts w:ascii="Times New Roman" w:hAnsi="Times New Roman" w:cs="Times New Roman"/>
          <w:sz w:val="24"/>
        </w:rPr>
        <w:t>välisleping</w:t>
      </w:r>
      <w:proofErr w:type="spellEnd"/>
      <w:r w:rsidRPr="530311D3">
        <w:rPr>
          <w:rFonts w:ascii="Times New Roman" w:hAnsi="Times New Roman" w:cs="Times New Roman"/>
          <w:sz w:val="24"/>
        </w:rPr>
        <w:t xml:space="preserve"> vastava kosmoseobjekti või sellega </w:t>
      </w:r>
      <w:r w:rsidR="00320946" w:rsidRPr="530311D3">
        <w:rPr>
          <w:rFonts w:ascii="Times New Roman" w:hAnsi="Times New Roman" w:cs="Times New Roman"/>
          <w:sz w:val="24"/>
        </w:rPr>
        <w:t xml:space="preserve">tehtava </w:t>
      </w:r>
      <w:r w:rsidRPr="530311D3">
        <w:rPr>
          <w:rFonts w:ascii="Times New Roman" w:hAnsi="Times New Roman" w:cs="Times New Roman"/>
          <w:sz w:val="24"/>
        </w:rPr>
        <w:t xml:space="preserve">kosmosetegevuse </w:t>
      </w:r>
      <w:r w:rsidR="00BD5DDE" w:rsidRPr="530311D3">
        <w:rPr>
          <w:rFonts w:ascii="Times New Roman" w:hAnsi="Times New Roman" w:cs="Times New Roman"/>
          <w:sz w:val="24"/>
        </w:rPr>
        <w:t xml:space="preserve">põhjustatud </w:t>
      </w:r>
      <w:r w:rsidRPr="530311D3">
        <w:rPr>
          <w:rFonts w:ascii="Times New Roman" w:hAnsi="Times New Roman" w:cs="Times New Roman"/>
          <w:sz w:val="24"/>
        </w:rPr>
        <w:t>kahju eest vastutuse ülemineku</w:t>
      </w:r>
      <w:r w:rsidR="00BD5DDE" w:rsidRPr="530311D3">
        <w:rPr>
          <w:rFonts w:ascii="Times New Roman" w:hAnsi="Times New Roman" w:cs="Times New Roman"/>
          <w:sz w:val="24"/>
        </w:rPr>
        <w:t xml:space="preserve"> kohta</w:t>
      </w:r>
      <w:r w:rsidRPr="530311D3">
        <w:rPr>
          <w:rFonts w:ascii="Times New Roman" w:hAnsi="Times New Roman" w:cs="Times New Roman"/>
          <w:sz w:val="24"/>
        </w:rPr>
        <w:t>.</w:t>
      </w:r>
    </w:p>
    <w:p w14:paraId="3B7857DE" w14:textId="77777777" w:rsidR="001B2783" w:rsidRPr="003D31C4" w:rsidRDefault="001B2783" w:rsidP="530311D3">
      <w:pPr>
        <w:spacing w:after="0" w:line="240" w:lineRule="auto"/>
        <w:jc w:val="both"/>
        <w:rPr>
          <w:rFonts w:ascii="Times New Roman" w:hAnsi="Times New Roman" w:cs="Times New Roman"/>
          <w:sz w:val="24"/>
        </w:rPr>
      </w:pPr>
    </w:p>
    <w:p w14:paraId="546019A5" w14:textId="793F5712" w:rsidR="00325DB4" w:rsidRDefault="00325DB4"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 xml:space="preserve">(4) Pädev asutus võib kosmosetegevuse üleandmise loa andmisel </w:t>
      </w:r>
      <w:commentRangeStart w:id="245"/>
      <w:r w:rsidRPr="530311D3">
        <w:rPr>
          <w:rFonts w:ascii="Times New Roman" w:hAnsi="Times New Roman" w:cs="Times New Roman"/>
          <w:sz w:val="24"/>
        </w:rPr>
        <w:t xml:space="preserve">kehtestada üleandjale ja vastuvõtjale </w:t>
      </w:r>
      <w:commentRangeStart w:id="246"/>
      <w:r w:rsidRPr="530311D3">
        <w:rPr>
          <w:rFonts w:ascii="Times New Roman" w:hAnsi="Times New Roman" w:cs="Times New Roman"/>
          <w:sz w:val="24"/>
        </w:rPr>
        <w:t>kohustuslikke</w:t>
      </w:r>
      <w:commentRangeEnd w:id="246"/>
      <w:r w:rsidR="00850A72">
        <w:rPr>
          <w:rStyle w:val="Kommentaariviide"/>
        </w:rPr>
        <w:commentReference w:id="246"/>
      </w:r>
      <w:r w:rsidRPr="530311D3">
        <w:rPr>
          <w:rFonts w:ascii="Times New Roman" w:hAnsi="Times New Roman" w:cs="Times New Roman"/>
          <w:sz w:val="24"/>
        </w:rPr>
        <w:t xml:space="preserve"> </w:t>
      </w:r>
      <w:proofErr w:type="spellStart"/>
      <w:r w:rsidRPr="530311D3">
        <w:rPr>
          <w:rFonts w:ascii="Times New Roman" w:hAnsi="Times New Roman" w:cs="Times New Roman"/>
          <w:sz w:val="24"/>
        </w:rPr>
        <w:t>kõrvaltingimusi</w:t>
      </w:r>
      <w:proofErr w:type="spellEnd"/>
      <w:r w:rsidRPr="530311D3">
        <w:rPr>
          <w:rFonts w:ascii="Times New Roman" w:hAnsi="Times New Roman" w:cs="Times New Roman"/>
          <w:sz w:val="24"/>
        </w:rPr>
        <w:t xml:space="preserve">, </w:t>
      </w:r>
      <w:commentRangeEnd w:id="245"/>
      <w:r w:rsidR="0081067A">
        <w:rPr>
          <w:rStyle w:val="Kommentaariviide"/>
        </w:rPr>
        <w:commentReference w:id="245"/>
      </w:r>
      <w:r w:rsidRPr="530311D3">
        <w:rPr>
          <w:rFonts w:ascii="Times New Roman" w:hAnsi="Times New Roman" w:cs="Times New Roman"/>
          <w:sz w:val="24"/>
        </w:rPr>
        <w:t xml:space="preserve">lähtudes käesoleva paragrahvi </w:t>
      </w:r>
      <w:r w:rsidR="00BD5DDE" w:rsidRPr="530311D3">
        <w:rPr>
          <w:rFonts w:ascii="Times New Roman" w:hAnsi="Times New Roman" w:cs="Times New Roman"/>
          <w:sz w:val="24"/>
        </w:rPr>
        <w:t xml:space="preserve">lõigetes </w:t>
      </w:r>
      <w:r w:rsidRPr="530311D3">
        <w:rPr>
          <w:rFonts w:ascii="Times New Roman" w:hAnsi="Times New Roman" w:cs="Times New Roman"/>
          <w:sz w:val="24"/>
        </w:rPr>
        <w:t xml:space="preserve">2 ja 3 sätestatud asjaoludest. </w:t>
      </w:r>
    </w:p>
    <w:p w14:paraId="504E9248" w14:textId="77777777" w:rsidR="00FE312F" w:rsidRPr="000A20A0" w:rsidRDefault="00FE312F" w:rsidP="00FE7D0A">
      <w:pPr>
        <w:spacing w:after="0" w:line="240" w:lineRule="auto"/>
        <w:rPr>
          <w:rFonts w:ascii="Times New Roman" w:hAnsi="Times New Roman" w:cs="Times New Roman"/>
          <w:sz w:val="24"/>
        </w:rPr>
      </w:pPr>
    </w:p>
    <w:p w14:paraId="05C4A39D" w14:textId="52597C4A" w:rsidR="00325DB4" w:rsidRDefault="00325DB4" w:rsidP="00FE7D0A">
      <w:pPr>
        <w:spacing w:after="0" w:line="240" w:lineRule="auto"/>
        <w:rPr>
          <w:rFonts w:ascii="Times New Roman" w:hAnsi="Times New Roman" w:cs="Times New Roman"/>
          <w:b/>
          <w:bCs/>
          <w:sz w:val="24"/>
        </w:rPr>
      </w:pPr>
      <w:r w:rsidRPr="000A20A0">
        <w:rPr>
          <w:rFonts w:ascii="Times New Roman" w:hAnsi="Times New Roman" w:cs="Times New Roman"/>
          <w:b/>
          <w:bCs/>
          <w:sz w:val="24"/>
        </w:rPr>
        <w:t>§ 4</w:t>
      </w:r>
      <w:r w:rsidR="006400E1">
        <w:rPr>
          <w:rFonts w:ascii="Times New Roman" w:hAnsi="Times New Roman" w:cs="Times New Roman"/>
          <w:b/>
          <w:bCs/>
          <w:sz w:val="24"/>
        </w:rPr>
        <w:t>1</w:t>
      </w:r>
      <w:r w:rsidRPr="000A20A0">
        <w:rPr>
          <w:rFonts w:ascii="Times New Roman" w:hAnsi="Times New Roman" w:cs="Times New Roman"/>
          <w:b/>
          <w:bCs/>
          <w:sz w:val="24"/>
        </w:rPr>
        <w:t xml:space="preserve">. Kosmoseobjekti </w:t>
      </w:r>
      <w:r w:rsidRPr="00BD543F">
        <w:rPr>
          <w:rFonts w:ascii="Times New Roman" w:hAnsi="Times New Roman" w:cs="Times New Roman"/>
          <w:b/>
          <w:bCs/>
          <w:sz w:val="24"/>
        </w:rPr>
        <w:t>omandi</w:t>
      </w:r>
      <w:r w:rsidRPr="000A20A0">
        <w:rPr>
          <w:rFonts w:ascii="Times New Roman" w:hAnsi="Times New Roman" w:cs="Times New Roman"/>
          <w:b/>
          <w:bCs/>
          <w:sz w:val="24"/>
        </w:rPr>
        <w:t xml:space="preserve"> üleandmine</w:t>
      </w:r>
    </w:p>
    <w:p w14:paraId="6F56932C" w14:textId="77777777" w:rsidR="00FE312F" w:rsidRPr="000A20A0" w:rsidRDefault="00FE312F" w:rsidP="00FE7D0A">
      <w:pPr>
        <w:spacing w:after="0" w:line="240" w:lineRule="auto"/>
        <w:rPr>
          <w:rFonts w:ascii="Times New Roman" w:hAnsi="Times New Roman" w:cs="Times New Roman"/>
          <w:b/>
          <w:bCs/>
          <w:sz w:val="24"/>
        </w:rPr>
      </w:pPr>
    </w:p>
    <w:p w14:paraId="63C57B40" w14:textId="3B355F22" w:rsidR="00325DB4" w:rsidRDefault="00325DB4" w:rsidP="00324853">
      <w:pPr>
        <w:spacing w:after="0" w:line="240" w:lineRule="auto"/>
        <w:jc w:val="both"/>
        <w:rPr>
          <w:rFonts w:ascii="Times New Roman" w:hAnsi="Times New Roman" w:cs="Times New Roman"/>
          <w:sz w:val="24"/>
        </w:rPr>
      </w:pPr>
      <w:commentRangeStart w:id="247"/>
      <w:r w:rsidRPr="530311D3">
        <w:rPr>
          <w:rFonts w:ascii="Times New Roman" w:hAnsi="Times New Roman" w:cs="Times New Roman"/>
          <w:sz w:val="24"/>
        </w:rPr>
        <w:t xml:space="preserve">(1) Kosmoseobjekti omandi võib teisele isikule </w:t>
      </w:r>
      <w:r w:rsidR="00BD5DDE" w:rsidRPr="530311D3">
        <w:rPr>
          <w:rFonts w:ascii="Times New Roman" w:hAnsi="Times New Roman" w:cs="Times New Roman"/>
          <w:sz w:val="24"/>
        </w:rPr>
        <w:t xml:space="preserve">üle anda </w:t>
      </w:r>
      <w:r w:rsidRPr="530311D3">
        <w:rPr>
          <w:rFonts w:ascii="Times New Roman" w:hAnsi="Times New Roman" w:cs="Times New Roman"/>
          <w:sz w:val="24"/>
        </w:rPr>
        <w:t xml:space="preserve">pädeva asutuse loal. </w:t>
      </w:r>
      <w:commentRangeEnd w:id="247"/>
      <w:r w:rsidR="00850A72">
        <w:rPr>
          <w:rStyle w:val="Kommentaariviide"/>
        </w:rPr>
        <w:commentReference w:id="247"/>
      </w:r>
    </w:p>
    <w:p w14:paraId="6C9C0488" w14:textId="77777777" w:rsidR="00FE312F" w:rsidRPr="003D31C4" w:rsidRDefault="00FE312F" w:rsidP="530311D3">
      <w:pPr>
        <w:spacing w:after="0" w:line="240" w:lineRule="auto"/>
        <w:jc w:val="both"/>
        <w:rPr>
          <w:rFonts w:ascii="Times New Roman" w:hAnsi="Times New Roman" w:cs="Times New Roman"/>
          <w:b/>
          <w:bCs/>
          <w:sz w:val="24"/>
        </w:rPr>
      </w:pPr>
    </w:p>
    <w:p w14:paraId="2A162F73" w14:textId="75A3B3C4" w:rsidR="00325DB4" w:rsidRPr="003D31C4" w:rsidRDefault="00325DB4"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 xml:space="preserve">(2) Kosmoseobjekti omandi võib üle anda võõrandaja ja omandaja </w:t>
      </w:r>
      <w:r w:rsidRPr="530311D3">
        <w:rPr>
          <w:rFonts w:ascii="Times New Roman" w:eastAsiaTheme="majorEastAsia" w:hAnsi="Times New Roman" w:cs="Times New Roman"/>
          <w:sz w:val="24"/>
        </w:rPr>
        <w:t>kirjaliku taotluse alusel</w:t>
      </w:r>
      <w:r w:rsidRPr="530311D3">
        <w:rPr>
          <w:rFonts w:ascii="Times New Roman" w:hAnsi="Times New Roman" w:cs="Times New Roman"/>
          <w:sz w:val="24"/>
        </w:rPr>
        <w:t xml:space="preserve">, kui on täidetud kõik </w:t>
      </w:r>
      <w:del w:id="248" w:author="Merike Koppel JM" w:date="2024-10-16T09:04:00Z">
        <w:r w:rsidRPr="530311D3" w:rsidDel="009D1ABB">
          <w:rPr>
            <w:rFonts w:ascii="Times New Roman" w:hAnsi="Times New Roman" w:cs="Times New Roman"/>
            <w:sz w:val="24"/>
          </w:rPr>
          <w:delText>all</w:delText>
        </w:r>
      </w:del>
      <w:r w:rsidRPr="530311D3">
        <w:rPr>
          <w:rFonts w:ascii="Times New Roman" w:hAnsi="Times New Roman" w:cs="Times New Roman"/>
          <w:sz w:val="24"/>
        </w:rPr>
        <w:t>järg</w:t>
      </w:r>
      <w:del w:id="249" w:author="Merike Koppel JM" w:date="2024-10-16T09:04:00Z">
        <w:r w:rsidRPr="530311D3" w:rsidDel="009D1ABB">
          <w:rPr>
            <w:rFonts w:ascii="Times New Roman" w:hAnsi="Times New Roman" w:cs="Times New Roman"/>
            <w:sz w:val="24"/>
          </w:rPr>
          <w:delText>neva</w:delText>
        </w:r>
      </w:del>
      <w:ins w:id="250" w:author="Merike Koppel JM" w:date="2024-10-16T09:04:00Z">
        <w:r w:rsidR="009D1ABB">
          <w:rPr>
            <w:rFonts w:ascii="Times New Roman" w:hAnsi="Times New Roman" w:cs="Times New Roman"/>
            <w:sz w:val="24"/>
          </w:rPr>
          <w:t>mise</w:t>
        </w:r>
      </w:ins>
      <w:r w:rsidRPr="530311D3">
        <w:rPr>
          <w:rFonts w:ascii="Times New Roman" w:hAnsi="Times New Roman" w:cs="Times New Roman"/>
          <w:sz w:val="24"/>
        </w:rPr>
        <w:t>d tingimused:</w:t>
      </w:r>
    </w:p>
    <w:p w14:paraId="06665E38" w14:textId="6324B46F" w:rsidR="00F16CE0" w:rsidRDefault="00325DB4"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 xml:space="preserve">1) </w:t>
      </w:r>
      <w:r w:rsidR="00F16CE0" w:rsidRPr="530311D3">
        <w:rPr>
          <w:rFonts w:ascii="Times New Roman" w:hAnsi="Times New Roman" w:cs="Times New Roman"/>
          <w:sz w:val="24"/>
        </w:rPr>
        <w:t>omandaja puhul on täidetud käesoleva seaduse § 15 lõike 1 punktides 8, 10 ja 11 sätestatud kosmoseobjekti omaniku kohta andmete ja dokumentide esitamise kohustus ning omandaja</w:t>
      </w:r>
      <w:ins w:id="251" w:author="Merike Koppel JM" w:date="2024-10-16T09:04:00Z">
        <w:r w:rsidR="009D1ABB">
          <w:rPr>
            <w:rFonts w:ascii="Times New Roman" w:hAnsi="Times New Roman" w:cs="Times New Roman"/>
            <w:sz w:val="24"/>
          </w:rPr>
          <w:t xml:space="preserve"> puhu</w:t>
        </w:r>
      </w:ins>
      <w:r w:rsidR="00F16CE0" w:rsidRPr="530311D3">
        <w:rPr>
          <w:rFonts w:ascii="Times New Roman" w:hAnsi="Times New Roman" w:cs="Times New Roman"/>
          <w:sz w:val="24"/>
        </w:rPr>
        <w:t xml:space="preserve">l ei esine </w:t>
      </w:r>
      <w:ins w:id="252" w:author="Kärt Voor" w:date="2024-10-17T15:40:00Z">
        <w:r w:rsidR="0081067A">
          <w:rPr>
            <w:rFonts w:ascii="Times New Roman" w:hAnsi="Times New Roman" w:cs="Times New Roman"/>
            <w:sz w:val="24"/>
          </w:rPr>
          <w:t xml:space="preserve">käesoleva seaduse </w:t>
        </w:r>
      </w:ins>
      <w:r w:rsidR="00F16CE0" w:rsidRPr="530311D3">
        <w:rPr>
          <w:rFonts w:ascii="Times New Roman" w:hAnsi="Times New Roman" w:cs="Times New Roman"/>
          <w:sz w:val="24"/>
        </w:rPr>
        <w:t>§ 12 lõikes 3 sätestatud usaldusväärsust välistavaid asjaolusid;</w:t>
      </w:r>
    </w:p>
    <w:p w14:paraId="69708584" w14:textId="2B7E2040" w:rsidR="00325DB4" w:rsidRDefault="00325DB4" w:rsidP="530311D3">
      <w:pPr>
        <w:spacing w:after="0" w:line="240" w:lineRule="auto"/>
        <w:jc w:val="both"/>
        <w:rPr>
          <w:rFonts w:ascii="Times New Roman" w:eastAsiaTheme="majorEastAsia" w:hAnsi="Times New Roman" w:cs="Times New Roman"/>
          <w:sz w:val="24"/>
        </w:rPr>
      </w:pPr>
      <w:r w:rsidRPr="530311D3">
        <w:rPr>
          <w:rFonts w:ascii="Times New Roman" w:hAnsi="Times New Roman" w:cs="Times New Roman"/>
          <w:sz w:val="24"/>
        </w:rPr>
        <w:t xml:space="preserve">2) kosmosetegevuse või kosmoseobjekti omandi üleandmine </w:t>
      </w:r>
      <w:r w:rsidRPr="530311D3">
        <w:rPr>
          <w:rFonts w:ascii="Times New Roman" w:eastAsiaTheme="majorEastAsia" w:hAnsi="Times New Roman" w:cs="Times New Roman"/>
          <w:sz w:val="24"/>
        </w:rPr>
        <w:t>ei suurenda rahapesu või terrorismi rahastamisega seotud riski ja sellega ei kaasne oht</w:t>
      </w:r>
      <w:r w:rsidR="00BD5DDE" w:rsidRPr="530311D3">
        <w:rPr>
          <w:rFonts w:ascii="Times New Roman" w:eastAsiaTheme="majorEastAsia" w:hAnsi="Times New Roman" w:cs="Times New Roman"/>
          <w:sz w:val="24"/>
        </w:rPr>
        <w:t>u</w:t>
      </w:r>
      <w:r w:rsidRPr="530311D3">
        <w:rPr>
          <w:rFonts w:ascii="Times New Roman" w:eastAsiaTheme="majorEastAsia" w:hAnsi="Times New Roman" w:cs="Times New Roman"/>
          <w:sz w:val="24"/>
        </w:rPr>
        <w:t xml:space="preserve"> Eesti </w:t>
      </w:r>
      <w:r w:rsidRPr="530311D3">
        <w:rPr>
          <w:rFonts w:ascii="Times New Roman" w:hAnsi="Times New Roman" w:cs="Times New Roman"/>
          <w:sz w:val="24"/>
        </w:rPr>
        <w:t xml:space="preserve">või muu Euroopa Liidu liikmesriigi </w:t>
      </w:r>
      <w:r w:rsidRPr="530311D3">
        <w:rPr>
          <w:rFonts w:ascii="Times New Roman" w:eastAsiaTheme="majorEastAsia" w:hAnsi="Times New Roman" w:cs="Times New Roman"/>
          <w:sz w:val="24"/>
        </w:rPr>
        <w:t xml:space="preserve">julgeolekule </w:t>
      </w:r>
      <w:r w:rsidR="00BD5DDE" w:rsidRPr="530311D3">
        <w:rPr>
          <w:rFonts w:ascii="Times New Roman" w:eastAsiaTheme="majorEastAsia" w:hAnsi="Times New Roman" w:cs="Times New Roman"/>
          <w:sz w:val="24"/>
        </w:rPr>
        <w:t xml:space="preserve">ega </w:t>
      </w:r>
      <w:r w:rsidRPr="530311D3">
        <w:rPr>
          <w:rFonts w:ascii="Times New Roman" w:eastAsiaTheme="majorEastAsia" w:hAnsi="Times New Roman" w:cs="Times New Roman"/>
          <w:sz w:val="24"/>
        </w:rPr>
        <w:t>ava</w:t>
      </w:r>
      <w:commentRangeStart w:id="253"/>
      <w:r w:rsidRPr="530311D3">
        <w:rPr>
          <w:rFonts w:ascii="Times New Roman" w:eastAsiaTheme="majorEastAsia" w:hAnsi="Times New Roman" w:cs="Times New Roman"/>
          <w:sz w:val="24"/>
        </w:rPr>
        <w:t>liku</w:t>
      </w:r>
      <w:ins w:id="254" w:author="Merike Koppel JM" w:date="2024-10-16T09:04:00Z">
        <w:r w:rsidR="009D1ABB">
          <w:rPr>
            <w:rFonts w:ascii="Times New Roman" w:eastAsiaTheme="majorEastAsia" w:hAnsi="Times New Roman" w:cs="Times New Roman"/>
            <w:sz w:val="24"/>
          </w:rPr>
          <w:t>le</w:t>
        </w:r>
      </w:ins>
      <w:commentRangeEnd w:id="253"/>
      <w:ins w:id="255" w:author="Merike Koppel JM" w:date="2024-10-16T09:05:00Z">
        <w:r w:rsidR="009D1ABB">
          <w:rPr>
            <w:rStyle w:val="Kommentaariviide"/>
          </w:rPr>
          <w:commentReference w:id="253"/>
        </w:r>
      </w:ins>
      <w:r w:rsidRPr="530311D3">
        <w:rPr>
          <w:rFonts w:ascii="Times New Roman" w:eastAsiaTheme="majorEastAsia" w:hAnsi="Times New Roman" w:cs="Times New Roman"/>
          <w:sz w:val="24"/>
        </w:rPr>
        <w:t xml:space="preserve"> korrale.</w:t>
      </w:r>
    </w:p>
    <w:p w14:paraId="62D3D204" w14:textId="77777777" w:rsidR="00F7676E" w:rsidRPr="003D31C4" w:rsidRDefault="00F7676E" w:rsidP="530311D3">
      <w:pPr>
        <w:spacing w:after="0" w:line="240" w:lineRule="auto"/>
        <w:jc w:val="both"/>
        <w:rPr>
          <w:rFonts w:ascii="Times New Roman" w:eastAsiaTheme="majorEastAsia" w:hAnsi="Times New Roman" w:cs="Times New Roman"/>
          <w:sz w:val="24"/>
        </w:rPr>
      </w:pPr>
    </w:p>
    <w:p w14:paraId="4B753D7A" w14:textId="65A9CB10" w:rsidR="00F16CE0" w:rsidRDefault="00325DB4"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 xml:space="preserve">(3) Pädev asutus võib kosmoseobjekti omandi üleandmise loa andmisel kehtestada </w:t>
      </w:r>
      <w:commentRangeStart w:id="256"/>
      <w:r w:rsidRPr="530311D3">
        <w:rPr>
          <w:rFonts w:ascii="Times New Roman" w:hAnsi="Times New Roman" w:cs="Times New Roman"/>
          <w:sz w:val="24"/>
        </w:rPr>
        <w:t xml:space="preserve">võõrandajale ja omandajale kohustuslikke </w:t>
      </w:r>
      <w:commentRangeEnd w:id="256"/>
      <w:r w:rsidR="0081067A">
        <w:rPr>
          <w:rStyle w:val="Kommentaariviide"/>
        </w:rPr>
        <w:commentReference w:id="256"/>
      </w:r>
      <w:proofErr w:type="spellStart"/>
      <w:r w:rsidRPr="530311D3">
        <w:rPr>
          <w:rFonts w:ascii="Times New Roman" w:hAnsi="Times New Roman" w:cs="Times New Roman"/>
          <w:sz w:val="24"/>
        </w:rPr>
        <w:t>kõrvaltingimusi</w:t>
      </w:r>
      <w:proofErr w:type="spellEnd"/>
      <w:r w:rsidRPr="530311D3">
        <w:rPr>
          <w:rFonts w:ascii="Times New Roman" w:hAnsi="Times New Roman" w:cs="Times New Roman"/>
          <w:sz w:val="24"/>
        </w:rPr>
        <w:t>, lähtudes käesoleva paragrahvi lõikes 2 sätestatud asjaoludest.</w:t>
      </w:r>
    </w:p>
    <w:p w14:paraId="1A77E96F" w14:textId="77777777" w:rsidR="001F51F5" w:rsidRPr="003D31C4" w:rsidRDefault="001F51F5" w:rsidP="00D811FB">
      <w:pPr>
        <w:spacing w:after="0" w:line="240" w:lineRule="auto"/>
        <w:rPr>
          <w:rFonts w:ascii="Times New Roman" w:hAnsi="Times New Roman" w:cs="Times New Roman"/>
          <w:sz w:val="24"/>
        </w:rPr>
      </w:pPr>
    </w:p>
    <w:p w14:paraId="687A391E" w14:textId="11F58943" w:rsidR="00325DB4" w:rsidRDefault="00325DB4" w:rsidP="530311D3">
      <w:pPr>
        <w:spacing w:after="0" w:line="240" w:lineRule="auto"/>
        <w:rPr>
          <w:rFonts w:ascii="Times New Roman" w:hAnsi="Times New Roman" w:cs="Times New Roman"/>
          <w:b/>
          <w:bCs/>
          <w:sz w:val="24"/>
        </w:rPr>
      </w:pPr>
      <w:commentRangeStart w:id="257"/>
      <w:r w:rsidRPr="530311D3">
        <w:rPr>
          <w:rFonts w:ascii="Times New Roman" w:hAnsi="Times New Roman" w:cs="Times New Roman"/>
          <w:b/>
          <w:bCs/>
          <w:sz w:val="24"/>
        </w:rPr>
        <w:t xml:space="preserve">§ </w:t>
      </w:r>
      <w:r w:rsidR="009C28F7" w:rsidRPr="530311D3">
        <w:rPr>
          <w:rFonts w:ascii="Times New Roman" w:hAnsi="Times New Roman" w:cs="Times New Roman"/>
          <w:b/>
          <w:bCs/>
          <w:sz w:val="24"/>
        </w:rPr>
        <w:t>4</w:t>
      </w:r>
      <w:r w:rsidR="006400E1" w:rsidRPr="530311D3">
        <w:rPr>
          <w:rFonts w:ascii="Times New Roman" w:hAnsi="Times New Roman" w:cs="Times New Roman"/>
          <w:b/>
          <w:bCs/>
          <w:sz w:val="24"/>
        </w:rPr>
        <w:t>2</w:t>
      </w:r>
      <w:r w:rsidRPr="530311D3">
        <w:rPr>
          <w:rFonts w:ascii="Times New Roman" w:hAnsi="Times New Roman" w:cs="Times New Roman"/>
          <w:b/>
          <w:bCs/>
          <w:sz w:val="24"/>
        </w:rPr>
        <w:t>. Kosmosetegevuse või kosmoseobjekti omandi üleandmise loa</w:t>
      </w:r>
      <w:r w:rsidR="00BD5DDE" w:rsidRPr="530311D3">
        <w:rPr>
          <w:rFonts w:ascii="Times New Roman" w:hAnsi="Times New Roman" w:cs="Times New Roman"/>
          <w:b/>
          <w:bCs/>
          <w:sz w:val="24"/>
        </w:rPr>
        <w:t xml:space="preserve"> </w:t>
      </w:r>
      <w:r w:rsidRPr="530311D3">
        <w:rPr>
          <w:rFonts w:ascii="Times New Roman" w:hAnsi="Times New Roman" w:cs="Times New Roman"/>
          <w:b/>
          <w:bCs/>
          <w:sz w:val="24"/>
        </w:rPr>
        <w:t>taotluse menetlemine</w:t>
      </w:r>
      <w:commentRangeEnd w:id="257"/>
      <w:r w:rsidR="005549E6">
        <w:rPr>
          <w:rStyle w:val="Kommentaariviide"/>
        </w:rPr>
        <w:commentReference w:id="257"/>
      </w:r>
    </w:p>
    <w:p w14:paraId="274B5140" w14:textId="77777777" w:rsidR="00D811FB" w:rsidRPr="003D31C4" w:rsidRDefault="00D811FB" w:rsidP="00D811FB">
      <w:pPr>
        <w:spacing w:after="0" w:line="240" w:lineRule="auto"/>
        <w:rPr>
          <w:rFonts w:ascii="Times New Roman" w:hAnsi="Times New Roman" w:cs="Times New Roman"/>
          <w:b/>
          <w:bCs/>
          <w:sz w:val="24"/>
        </w:rPr>
      </w:pPr>
    </w:p>
    <w:p w14:paraId="4C2C10C5" w14:textId="754F1CBD" w:rsidR="003C28C7" w:rsidRDefault="004F1315"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 xml:space="preserve">(1) </w:t>
      </w:r>
      <w:r w:rsidR="00325DB4" w:rsidRPr="530311D3">
        <w:rPr>
          <w:rFonts w:ascii="Times New Roman" w:hAnsi="Times New Roman" w:cs="Times New Roman"/>
          <w:sz w:val="24"/>
        </w:rPr>
        <w:t>Kosmos</w:t>
      </w:r>
      <w:r w:rsidR="00BD5DDE" w:rsidRPr="530311D3">
        <w:rPr>
          <w:rFonts w:ascii="Times New Roman" w:hAnsi="Times New Roman" w:cs="Times New Roman"/>
          <w:sz w:val="24"/>
        </w:rPr>
        <w:t>e</w:t>
      </w:r>
      <w:r w:rsidR="00325DB4" w:rsidRPr="530311D3">
        <w:rPr>
          <w:rFonts w:ascii="Times New Roman" w:hAnsi="Times New Roman" w:cs="Times New Roman"/>
          <w:sz w:val="24"/>
        </w:rPr>
        <w:t xml:space="preserve">tegevuse või kosmoseobjekti omandi üleandmise loa </w:t>
      </w:r>
      <w:r w:rsidR="00BD5DDE" w:rsidRPr="530311D3">
        <w:rPr>
          <w:rFonts w:ascii="Times New Roman" w:hAnsi="Times New Roman" w:cs="Times New Roman"/>
          <w:sz w:val="24"/>
        </w:rPr>
        <w:t xml:space="preserve">saamiseks </w:t>
      </w:r>
      <w:r w:rsidR="00325DB4" w:rsidRPr="530311D3">
        <w:rPr>
          <w:rFonts w:ascii="Times New Roman" w:hAnsi="Times New Roman" w:cs="Times New Roman"/>
          <w:sz w:val="24"/>
        </w:rPr>
        <w:t>esita</w:t>
      </w:r>
      <w:r w:rsidR="00BD5DDE" w:rsidRPr="530311D3">
        <w:rPr>
          <w:rFonts w:ascii="Times New Roman" w:hAnsi="Times New Roman" w:cs="Times New Roman"/>
          <w:sz w:val="24"/>
        </w:rPr>
        <w:t>ta</w:t>
      </w:r>
      <w:r w:rsidR="00325DB4" w:rsidRPr="530311D3">
        <w:rPr>
          <w:rFonts w:ascii="Times New Roman" w:hAnsi="Times New Roman" w:cs="Times New Roman"/>
          <w:sz w:val="24"/>
        </w:rPr>
        <w:t xml:space="preserve">kse pädevale asutusele </w:t>
      </w:r>
      <w:r w:rsidR="008E3ED7" w:rsidRPr="530311D3">
        <w:rPr>
          <w:rFonts w:ascii="Times New Roman" w:hAnsi="Times New Roman" w:cs="Times New Roman"/>
          <w:sz w:val="24"/>
        </w:rPr>
        <w:t xml:space="preserve">kirjalik </w:t>
      </w:r>
      <w:r w:rsidR="00325DB4" w:rsidRPr="530311D3">
        <w:rPr>
          <w:rFonts w:ascii="Times New Roman" w:hAnsi="Times New Roman" w:cs="Times New Roman"/>
          <w:sz w:val="24"/>
        </w:rPr>
        <w:t>taotlus koos käesoleva seaduse § 4</w:t>
      </w:r>
      <w:r w:rsidR="006400E1" w:rsidRPr="530311D3">
        <w:rPr>
          <w:rFonts w:ascii="Times New Roman" w:hAnsi="Times New Roman" w:cs="Times New Roman"/>
          <w:sz w:val="24"/>
        </w:rPr>
        <w:t>0</w:t>
      </w:r>
      <w:r w:rsidR="00325DB4" w:rsidRPr="530311D3">
        <w:rPr>
          <w:rFonts w:ascii="Times New Roman" w:hAnsi="Times New Roman" w:cs="Times New Roman"/>
          <w:sz w:val="24"/>
        </w:rPr>
        <w:t xml:space="preserve"> </w:t>
      </w:r>
      <w:r w:rsidR="00A51E77" w:rsidRPr="530311D3">
        <w:rPr>
          <w:rFonts w:ascii="Times New Roman" w:hAnsi="Times New Roman" w:cs="Times New Roman"/>
          <w:sz w:val="24"/>
        </w:rPr>
        <w:t>lõigetes</w:t>
      </w:r>
      <w:r w:rsidR="00325DB4" w:rsidRPr="530311D3">
        <w:rPr>
          <w:rFonts w:ascii="Times New Roman" w:hAnsi="Times New Roman" w:cs="Times New Roman"/>
          <w:sz w:val="24"/>
        </w:rPr>
        <w:t xml:space="preserve"> </w:t>
      </w:r>
      <w:r w:rsidR="00354DC8" w:rsidRPr="530311D3">
        <w:rPr>
          <w:rFonts w:ascii="Times New Roman" w:hAnsi="Times New Roman" w:cs="Times New Roman"/>
          <w:sz w:val="24"/>
        </w:rPr>
        <w:t>2</w:t>
      </w:r>
      <w:r w:rsidR="00462C4F" w:rsidRPr="530311D3">
        <w:rPr>
          <w:rFonts w:ascii="Times New Roman" w:hAnsi="Times New Roman" w:cs="Times New Roman"/>
          <w:sz w:val="24"/>
        </w:rPr>
        <w:t xml:space="preserve"> ja </w:t>
      </w:r>
      <w:r w:rsidR="00325DB4" w:rsidRPr="530311D3">
        <w:rPr>
          <w:rFonts w:ascii="Times New Roman" w:hAnsi="Times New Roman" w:cs="Times New Roman"/>
          <w:sz w:val="24"/>
        </w:rPr>
        <w:t xml:space="preserve">3 </w:t>
      </w:r>
      <w:r w:rsidR="00462C4F" w:rsidRPr="530311D3">
        <w:rPr>
          <w:rFonts w:ascii="Times New Roman" w:hAnsi="Times New Roman" w:cs="Times New Roman"/>
          <w:sz w:val="24"/>
        </w:rPr>
        <w:t>ning</w:t>
      </w:r>
      <w:r w:rsidR="00325DB4" w:rsidRPr="530311D3">
        <w:rPr>
          <w:rFonts w:ascii="Times New Roman" w:hAnsi="Times New Roman" w:cs="Times New Roman"/>
          <w:sz w:val="24"/>
        </w:rPr>
        <w:t xml:space="preserve"> § 4</w:t>
      </w:r>
      <w:r w:rsidR="006400E1" w:rsidRPr="530311D3">
        <w:rPr>
          <w:rFonts w:ascii="Times New Roman" w:hAnsi="Times New Roman" w:cs="Times New Roman"/>
          <w:sz w:val="24"/>
        </w:rPr>
        <w:t>1</w:t>
      </w:r>
      <w:r w:rsidR="00325DB4" w:rsidRPr="530311D3">
        <w:rPr>
          <w:rFonts w:ascii="Times New Roman" w:hAnsi="Times New Roman" w:cs="Times New Roman"/>
          <w:sz w:val="24"/>
        </w:rPr>
        <w:t xml:space="preserve"> lõikes 2</w:t>
      </w:r>
      <w:r w:rsidR="00325DB4" w:rsidRPr="530311D3">
        <w:rPr>
          <w:rFonts w:ascii="Times New Roman" w:hAnsi="Times New Roman" w:cs="Times New Roman"/>
          <w:b/>
          <w:bCs/>
          <w:sz w:val="24"/>
        </w:rPr>
        <w:t xml:space="preserve"> </w:t>
      </w:r>
      <w:r w:rsidR="00325DB4" w:rsidRPr="530311D3">
        <w:rPr>
          <w:rFonts w:ascii="Times New Roman" w:hAnsi="Times New Roman" w:cs="Times New Roman"/>
          <w:sz w:val="24"/>
        </w:rPr>
        <w:t xml:space="preserve">sätestatud </w:t>
      </w:r>
      <w:del w:id="258" w:author="Kärt Voor" w:date="2024-10-17T15:47:00Z">
        <w:r w:rsidR="00325DB4" w:rsidRPr="530311D3" w:rsidDel="00EE6464">
          <w:rPr>
            <w:rFonts w:ascii="Times New Roman" w:hAnsi="Times New Roman" w:cs="Times New Roman"/>
            <w:sz w:val="24"/>
          </w:rPr>
          <w:delText xml:space="preserve">nõuete </w:delText>
        </w:r>
      </w:del>
      <w:ins w:id="259" w:author="Kärt Voor" w:date="2024-10-17T15:47:00Z">
        <w:r w:rsidR="00EE6464">
          <w:rPr>
            <w:rFonts w:ascii="Times New Roman" w:hAnsi="Times New Roman" w:cs="Times New Roman"/>
            <w:sz w:val="24"/>
          </w:rPr>
          <w:t>tingimuste</w:t>
        </w:r>
        <w:r w:rsidR="00EE6464" w:rsidRPr="530311D3">
          <w:rPr>
            <w:rFonts w:ascii="Times New Roman" w:hAnsi="Times New Roman" w:cs="Times New Roman"/>
            <w:sz w:val="24"/>
          </w:rPr>
          <w:t xml:space="preserve"> </w:t>
        </w:r>
      </w:ins>
      <w:r w:rsidR="00325DB4" w:rsidRPr="530311D3">
        <w:rPr>
          <w:rFonts w:ascii="Times New Roman" w:hAnsi="Times New Roman" w:cs="Times New Roman"/>
          <w:sz w:val="24"/>
        </w:rPr>
        <w:t xml:space="preserve">täitmist tõendavate </w:t>
      </w:r>
      <w:r w:rsidRPr="530311D3">
        <w:rPr>
          <w:rFonts w:ascii="Times New Roman" w:hAnsi="Times New Roman" w:cs="Times New Roman"/>
          <w:sz w:val="24"/>
        </w:rPr>
        <w:t xml:space="preserve">andmete ja </w:t>
      </w:r>
      <w:r w:rsidR="00325DB4" w:rsidRPr="530311D3">
        <w:rPr>
          <w:rFonts w:ascii="Times New Roman" w:hAnsi="Times New Roman" w:cs="Times New Roman"/>
          <w:sz w:val="24"/>
        </w:rPr>
        <w:t xml:space="preserve">dokumentidega ning kosmosetegevuse või kosmoseobjekti omandi üleandmise põhjendus. </w:t>
      </w:r>
    </w:p>
    <w:p w14:paraId="1001DBD2" w14:textId="77777777" w:rsidR="00D811FB" w:rsidRDefault="00D811FB" w:rsidP="530311D3">
      <w:pPr>
        <w:spacing w:after="0" w:line="240" w:lineRule="auto"/>
        <w:jc w:val="both"/>
        <w:rPr>
          <w:rFonts w:ascii="Times New Roman" w:hAnsi="Times New Roman" w:cs="Times New Roman"/>
          <w:sz w:val="24"/>
        </w:rPr>
      </w:pPr>
    </w:p>
    <w:p w14:paraId="4FAB0923" w14:textId="29B719F7" w:rsidR="00376F24" w:rsidRDefault="00325DB4"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w:t>
      </w:r>
      <w:r w:rsidR="003C28C7" w:rsidRPr="530311D3">
        <w:rPr>
          <w:rFonts w:ascii="Times New Roman" w:hAnsi="Times New Roman" w:cs="Times New Roman"/>
          <w:sz w:val="24"/>
        </w:rPr>
        <w:t>2</w:t>
      </w:r>
      <w:r w:rsidRPr="530311D3">
        <w:rPr>
          <w:rFonts w:ascii="Times New Roman" w:hAnsi="Times New Roman" w:cs="Times New Roman"/>
          <w:sz w:val="24"/>
        </w:rPr>
        <w:t xml:space="preserve">) Pädev asutus </w:t>
      </w:r>
      <w:r w:rsidR="00BD5DDE" w:rsidRPr="530311D3">
        <w:rPr>
          <w:rFonts w:ascii="Times New Roman" w:hAnsi="Times New Roman" w:cs="Times New Roman"/>
          <w:sz w:val="24"/>
        </w:rPr>
        <w:t xml:space="preserve">annab </w:t>
      </w:r>
      <w:r w:rsidRPr="530311D3">
        <w:rPr>
          <w:rFonts w:ascii="Times New Roman" w:hAnsi="Times New Roman" w:cs="Times New Roman"/>
          <w:sz w:val="24"/>
        </w:rPr>
        <w:t>kosmosetegevus</w:t>
      </w:r>
      <w:r w:rsidR="00886D59" w:rsidRPr="530311D3">
        <w:rPr>
          <w:rFonts w:ascii="Times New Roman" w:hAnsi="Times New Roman" w:cs="Times New Roman"/>
          <w:sz w:val="24"/>
        </w:rPr>
        <w:t>e</w:t>
      </w:r>
      <w:r w:rsidRPr="530311D3">
        <w:rPr>
          <w:rFonts w:ascii="Times New Roman" w:hAnsi="Times New Roman" w:cs="Times New Roman"/>
          <w:sz w:val="24"/>
        </w:rPr>
        <w:t xml:space="preserve"> või kosmoseobjekti omandi üleandmise loa või </w:t>
      </w:r>
      <w:r w:rsidR="00BD5DDE" w:rsidRPr="530311D3">
        <w:rPr>
          <w:rFonts w:ascii="Times New Roman" w:hAnsi="Times New Roman" w:cs="Times New Roman"/>
          <w:sz w:val="24"/>
        </w:rPr>
        <w:t xml:space="preserve">keeldub </w:t>
      </w:r>
      <w:r w:rsidRPr="530311D3">
        <w:rPr>
          <w:rFonts w:ascii="Times New Roman" w:hAnsi="Times New Roman" w:cs="Times New Roman"/>
          <w:sz w:val="24"/>
        </w:rPr>
        <w:t xml:space="preserve">loa andmisest 90 tööpäeva jooksul loataotluse ja kõigi nõuetekohaste andmete ja dokumentide esitamisest arvates. </w:t>
      </w:r>
      <w:commentRangeStart w:id="260"/>
      <w:r w:rsidR="00A11348" w:rsidRPr="530311D3">
        <w:rPr>
          <w:rFonts w:ascii="Times New Roman" w:hAnsi="Times New Roman" w:cs="Times New Roman"/>
          <w:color w:val="202020"/>
          <w:sz w:val="24"/>
          <w:shd w:val="clear" w:color="auto" w:fill="FFFFFF"/>
        </w:rPr>
        <w:t xml:space="preserve">Pädev asutus võib tähtaega mõistliku aja </w:t>
      </w:r>
      <w:r w:rsidR="00A11348" w:rsidRPr="530311D3">
        <w:rPr>
          <w:rFonts w:ascii="Times New Roman" w:eastAsiaTheme="majorEastAsia" w:hAnsi="Times New Roman" w:cs="Times New Roman"/>
          <w:sz w:val="24"/>
        </w:rPr>
        <w:t>võrra</w:t>
      </w:r>
      <w:r w:rsidR="00A11348" w:rsidRPr="530311D3">
        <w:rPr>
          <w:rFonts w:ascii="Times New Roman" w:hAnsi="Times New Roman" w:cs="Times New Roman"/>
          <w:color w:val="202020"/>
          <w:sz w:val="24"/>
          <w:shd w:val="clear" w:color="auto" w:fill="FFFFFF"/>
        </w:rPr>
        <w:t xml:space="preserve"> pikendada, kui see on vajalik juhtumi keerukuse tõttu. </w:t>
      </w:r>
      <w:commentRangeEnd w:id="260"/>
      <w:r w:rsidR="00EE6464">
        <w:rPr>
          <w:rStyle w:val="Kommentaariviide"/>
        </w:rPr>
        <w:commentReference w:id="260"/>
      </w:r>
      <w:r w:rsidR="003C28C7" w:rsidRPr="530311D3">
        <w:rPr>
          <w:rFonts w:ascii="Times New Roman" w:hAnsi="Times New Roman" w:cs="Times New Roman"/>
          <w:sz w:val="24"/>
        </w:rPr>
        <w:t>Kui kosmos</w:t>
      </w:r>
      <w:r w:rsidR="00BD5DDE" w:rsidRPr="530311D3">
        <w:rPr>
          <w:rFonts w:ascii="Times New Roman" w:hAnsi="Times New Roman" w:cs="Times New Roman"/>
          <w:sz w:val="24"/>
        </w:rPr>
        <w:t>e</w:t>
      </w:r>
      <w:r w:rsidR="003C28C7" w:rsidRPr="530311D3">
        <w:rPr>
          <w:rFonts w:ascii="Times New Roman" w:hAnsi="Times New Roman" w:cs="Times New Roman"/>
          <w:sz w:val="24"/>
        </w:rPr>
        <w:t>tegevuse või kosmoseobjekti omandi üleandmise loa taotlust ei vaadata läbi tähtaegselt, ei loeta luba vaikimisi antuks.</w:t>
      </w:r>
    </w:p>
    <w:p w14:paraId="244961F1" w14:textId="5C9EAF50" w:rsidR="00D811FB" w:rsidRDefault="00D811FB" w:rsidP="530311D3">
      <w:pPr>
        <w:spacing w:after="0" w:line="240" w:lineRule="auto"/>
        <w:rPr>
          <w:rFonts w:ascii="Times New Roman" w:hAnsi="Times New Roman" w:cs="Times New Roman"/>
          <w:sz w:val="24"/>
        </w:rPr>
      </w:pPr>
    </w:p>
    <w:p w14:paraId="5D569952" w14:textId="5E44D121" w:rsidR="00E60C03" w:rsidRDefault="00E60C03">
      <w:pPr>
        <w:rPr>
          <w:rFonts w:ascii="Times New Roman" w:hAnsi="Times New Roman" w:cs="Times New Roman"/>
          <w:sz w:val="24"/>
        </w:rPr>
      </w:pPr>
      <w:r>
        <w:rPr>
          <w:rFonts w:ascii="Times New Roman" w:hAnsi="Times New Roman" w:cs="Times New Roman"/>
          <w:sz w:val="24"/>
        </w:rPr>
        <w:br w:type="page"/>
      </w:r>
    </w:p>
    <w:p w14:paraId="046B5F73" w14:textId="7D1328D3" w:rsidR="00325DB4" w:rsidRPr="00282E8B" w:rsidRDefault="009D6BF9" w:rsidP="530311D3">
      <w:pPr>
        <w:spacing w:after="0" w:line="240" w:lineRule="auto"/>
        <w:jc w:val="center"/>
        <w:rPr>
          <w:rFonts w:ascii="Times New Roman" w:eastAsia="Calibri Light" w:hAnsi="Times New Roman" w:cs="Times New Roman"/>
          <w:b/>
          <w:bCs/>
          <w:sz w:val="24"/>
        </w:rPr>
      </w:pPr>
      <w:r w:rsidRPr="00282E8B">
        <w:rPr>
          <w:rFonts w:ascii="Times New Roman" w:eastAsia="Calibri Light" w:hAnsi="Times New Roman" w:cs="Times New Roman"/>
          <w:b/>
          <w:bCs/>
          <w:sz w:val="24"/>
        </w:rPr>
        <w:lastRenderedPageBreak/>
        <w:t>8</w:t>
      </w:r>
      <w:r w:rsidR="00325DB4" w:rsidRPr="00282E8B">
        <w:rPr>
          <w:rFonts w:ascii="Times New Roman" w:eastAsia="Calibri Light" w:hAnsi="Times New Roman" w:cs="Times New Roman"/>
          <w:b/>
          <w:bCs/>
          <w:sz w:val="24"/>
        </w:rPr>
        <w:t xml:space="preserve">. </w:t>
      </w:r>
      <w:r w:rsidR="00A71854" w:rsidRPr="00282E8B">
        <w:rPr>
          <w:rFonts w:ascii="Times New Roman" w:eastAsia="Calibri Light" w:hAnsi="Times New Roman" w:cs="Times New Roman"/>
          <w:b/>
          <w:bCs/>
          <w:sz w:val="24"/>
        </w:rPr>
        <w:t>p</w:t>
      </w:r>
      <w:r w:rsidR="00325DB4" w:rsidRPr="00282E8B">
        <w:rPr>
          <w:rFonts w:ascii="Times New Roman" w:eastAsia="Calibri Light" w:hAnsi="Times New Roman" w:cs="Times New Roman"/>
          <w:b/>
          <w:bCs/>
          <w:sz w:val="24"/>
        </w:rPr>
        <w:t>eatükk</w:t>
      </w:r>
      <w:r w:rsidR="00146DC0" w:rsidRPr="00282E8B">
        <w:rPr>
          <w:rFonts w:ascii="Times New Roman" w:eastAsia="Calibri Light" w:hAnsi="Times New Roman" w:cs="Times New Roman"/>
          <w:b/>
          <w:bCs/>
          <w:sz w:val="24"/>
        </w:rPr>
        <w:t xml:space="preserve"> </w:t>
      </w:r>
    </w:p>
    <w:p w14:paraId="2639655E" w14:textId="77777777" w:rsidR="00325DB4" w:rsidRDefault="00325DB4" w:rsidP="001B2783">
      <w:pPr>
        <w:spacing w:after="0" w:line="240" w:lineRule="auto"/>
        <w:jc w:val="center"/>
        <w:rPr>
          <w:rFonts w:ascii="Times New Roman" w:hAnsi="Times New Roman" w:cs="Times New Roman"/>
          <w:b/>
          <w:bCs/>
          <w:sz w:val="24"/>
        </w:rPr>
      </w:pPr>
      <w:r w:rsidRPr="00282E8B">
        <w:rPr>
          <w:rFonts w:ascii="Times New Roman" w:hAnsi="Times New Roman" w:cs="Times New Roman"/>
          <w:b/>
          <w:bCs/>
          <w:sz w:val="24"/>
        </w:rPr>
        <w:t>Kosmosetegevuse lõpetamine</w:t>
      </w:r>
    </w:p>
    <w:p w14:paraId="02391F55" w14:textId="77777777" w:rsidR="00FE7D0A" w:rsidRPr="003D31C4" w:rsidRDefault="00FE7D0A" w:rsidP="001B2783">
      <w:pPr>
        <w:spacing w:after="0" w:line="240" w:lineRule="auto"/>
        <w:jc w:val="center"/>
        <w:rPr>
          <w:rFonts w:ascii="Times New Roman" w:hAnsi="Times New Roman" w:cs="Times New Roman"/>
          <w:b/>
          <w:bCs/>
          <w:sz w:val="24"/>
        </w:rPr>
      </w:pPr>
    </w:p>
    <w:p w14:paraId="02F28F89" w14:textId="646035F8" w:rsidR="00325DB4" w:rsidRDefault="00325DB4" w:rsidP="530311D3">
      <w:pPr>
        <w:spacing w:after="0" w:line="240" w:lineRule="auto"/>
        <w:rPr>
          <w:rFonts w:ascii="Times New Roman" w:hAnsi="Times New Roman" w:cs="Times New Roman"/>
          <w:b/>
          <w:bCs/>
          <w:sz w:val="24"/>
        </w:rPr>
      </w:pPr>
      <w:r w:rsidRPr="530311D3">
        <w:rPr>
          <w:rFonts w:ascii="Times New Roman" w:hAnsi="Times New Roman" w:cs="Times New Roman"/>
          <w:b/>
          <w:bCs/>
          <w:sz w:val="24"/>
        </w:rPr>
        <w:t xml:space="preserve">§ </w:t>
      </w:r>
      <w:r w:rsidR="00866D87" w:rsidRPr="530311D3">
        <w:rPr>
          <w:rFonts w:ascii="Times New Roman" w:hAnsi="Times New Roman" w:cs="Times New Roman"/>
          <w:b/>
          <w:bCs/>
          <w:sz w:val="24"/>
        </w:rPr>
        <w:t>4</w:t>
      </w:r>
      <w:r w:rsidR="006400E1" w:rsidRPr="530311D3">
        <w:rPr>
          <w:rFonts w:ascii="Times New Roman" w:hAnsi="Times New Roman" w:cs="Times New Roman"/>
          <w:b/>
          <w:bCs/>
          <w:sz w:val="24"/>
        </w:rPr>
        <w:t>3</w:t>
      </w:r>
      <w:r w:rsidRPr="530311D3">
        <w:rPr>
          <w:rFonts w:ascii="Times New Roman" w:hAnsi="Times New Roman" w:cs="Times New Roman"/>
          <w:b/>
          <w:bCs/>
          <w:sz w:val="24"/>
        </w:rPr>
        <w:t>. Kosmosetegevuse lõpetamise nõuded</w:t>
      </w:r>
      <w:r w:rsidR="00146DC0" w:rsidRPr="530311D3">
        <w:rPr>
          <w:rFonts w:ascii="Times New Roman" w:hAnsi="Times New Roman" w:cs="Times New Roman"/>
          <w:b/>
          <w:bCs/>
          <w:sz w:val="24"/>
        </w:rPr>
        <w:t xml:space="preserve">  </w:t>
      </w:r>
      <w:r w:rsidRPr="530311D3">
        <w:rPr>
          <w:rFonts w:ascii="Times New Roman" w:hAnsi="Times New Roman" w:cs="Times New Roman"/>
          <w:b/>
          <w:bCs/>
          <w:sz w:val="24"/>
        </w:rPr>
        <w:t xml:space="preserve"> </w:t>
      </w:r>
    </w:p>
    <w:p w14:paraId="61986AF3" w14:textId="77777777" w:rsidR="00F572A7" w:rsidRPr="003D31C4" w:rsidRDefault="00F572A7" w:rsidP="001B2783">
      <w:pPr>
        <w:spacing w:after="0" w:line="240" w:lineRule="auto"/>
        <w:rPr>
          <w:rFonts w:ascii="Times New Roman" w:hAnsi="Times New Roman" w:cs="Times New Roman"/>
          <w:b/>
          <w:bCs/>
          <w:sz w:val="24"/>
        </w:rPr>
      </w:pPr>
    </w:p>
    <w:p w14:paraId="76DC5BFE" w14:textId="7F76FEA0" w:rsidR="00325DB4" w:rsidRDefault="0048614F" w:rsidP="530311D3">
      <w:pPr>
        <w:spacing w:after="0" w:line="240" w:lineRule="auto"/>
        <w:jc w:val="both"/>
        <w:rPr>
          <w:rFonts w:ascii="Times New Roman" w:eastAsia="Calibri Light" w:hAnsi="Times New Roman" w:cs="Times New Roman"/>
          <w:color w:val="202020"/>
          <w:sz w:val="24"/>
        </w:rPr>
      </w:pPr>
      <w:r w:rsidRPr="530311D3">
        <w:rPr>
          <w:rFonts w:ascii="Times New Roman" w:eastAsiaTheme="majorEastAsia" w:hAnsi="Times New Roman" w:cs="Times New Roman"/>
          <w:sz w:val="24"/>
        </w:rPr>
        <w:t xml:space="preserve">(1) </w:t>
      </w:r>
      <w:r w:rsidR="00325DB4" w:rsidRPr="530311D3">
        <w:rPr>
          <w:rFonts w:ascii="Times New Roman" w:eastAsiaTheme="majorEastAsia" w:hAnsi="Times New Roman" w:cs="Times New Roman"/>
          <w:sz w:val="24"/>
        </w:rPr>
        <w:t>Kosmosetegevus lõpeta</w:t>
      </w:r>
      <w:r w:rsidR="0065610A" w:rsidRPr="530311D3">
        <w:rPr>
          <w:rFonts w:ascii="Times New Roman" w:eastAsiaTheme="majorEastAsia" w:hAnsi="Times New Roman" w:cs="Times New Roman"/>
          <w:sz w:val="24"/>
        </w:rPr>
        <w:t>takse</w:t>
      </w:r>
      <w:r w:rsidR="00325DB4" w:rsidRPr="530311D3">
        <w:rPr>
          <w:rFonts w:ascii="Times New Roman" w:eastAsiaTheme="majorEastAsia" w:hAnsi="Times New Roman" w:cs="Times New Roman"/>
          <w:sz w:val="24"/>
        </w:rPr>
        <w:t xml:space="preserve"> </w:t>
      </w:r>
      <w:commentRangeStart w:id="261"/>
      <w:r w:rsidR="00325DB4" w:rsidRPr="530311D3">
        <w:rPr>
          <w:rFonts w:ascii="Times New Roman" w:eastAsiaTheme="majorEastAsia" w:hAnsi="Times New Roman" w:cs="Times New Roman"/>
          <w:sz w:val="24"/>
        </w:rPr>
        <w:t xml:space="preserve">kosmosetegevusloa andmise aluseks oleva </w:t>
      </w:r>
      <w:commentRangeEnd w:id="261"/>
      <w:r w:rsidR="00AD4AC7">
        <w:rPr>
          <w:rStyle w:val="Kommentaariviide"/>
        </w:rPr>
        <w:commentReference w:id="261"/>
      </w:r>
      <w:r w:rsidR="00325DB4" w:rsidRPr="530311D3">
        <w:rPr>
          <w:rFonts w:ascii="Times New Roman" w:eastAsiaTheme="majorEastAsia" w:hAnsi="Times New Roman" w:cs="Times New Roman"/>
          <w:sz w:val="24"/>
        </w:rPr>
        <w:t>või pädeva asutusega kooskõlastatud kosmosetegevuse lõpetamise kava alusel</w:t>
      </w:r>
      <w:r w:rsidRPr="530311D3">
        <w:rPr>
          <w:rFonts w:ascii="Times New Roman" w:eastAsiaTheme="majorEastAsia" w:hAnsi="Times New Roman" w:cs="Times New Roman"/>
          <w:sz w:val="24"/>
        </w:rPr>
        <w:t>,</w:t>
      </w:r>
      <w:r w:rsidR="005530CE" w:rsidRPr="530311D3">
        <w:rPr>
          <w:rFonts w:ascii="Times New Roman" w:eastAsiaTheme="majorEastAsia" w:hAnsi="Times New Roman" w:cs="Times New Roman"/>
          <w:sz w:val="24"/>
        </w:rPr>
        <w:t xml:space="preserve"> </w:t>
      </w:r>
      <w:r w:rsidRPr="530311D3">
        <w:rPr>
          <w:rFonts w:ascii="Times New Roman" w:hAnsi="Times New Roman" w:cs="Times New Roman"/>
          <w:sz w:val="24"/>
        </w:rPr>
        <w:t xml:space="preserve">vältides kosmoseprügi tekkimist </w:t>
      </w:r>
      <w:r w:rsidR="0065610A" w:rsidRPr="530311D3">
        <w:rPr>
          <w:rFonts w:ascii="Times New Roman" w:hAnsi="Times New Roman" w:cs="Times New Roman"/>
          <w:sz w:val="24"/>
        </w:rPr>
        <w:t>ja</w:t>
      </w:r>
      <w:r w:rsidRPr="530311D3">
        <w:rPr>
          <w:rFonts w:ascii="Times New Roman" w:hAnsi="Times New Roman" w:cs="Times New Roman"/>
          <w:sz w:val="24"/>
        </w:rPr>
        <w:t xml:space="preserve"> kosmosesse jäämist ning kõrvaldades </w:t>
      </w:r>
      <w:r w:rsidRPr="530311D3">
        <w:rPr>
          <w:rFonts w:ascii="Times New Roman" w:eastAsia="Calibri Light" w:hAnsi="Times New Roman" w:cs="Times New Roman"/>
          <w:color w:val="202020"/>
          <w:sz w:val="24"/>
        </w:rPr>
        <w:t>võimalik</w:t>
      </w:r>
      <w:r w:rsidR="0065610A" w:rsidRPr="530311D3">
        <w:rPr>
          <w:rFonts w:ascii="Times New Roman" w:eastAsia="Calibri Light" w:hAnsi="Times New Roman" w:cs="Times New Roman"/>
          <w:color w:val="202020"/>
          <w:sz w:val="24"/>
        </w:rPr>
        <w:t>u</w:t>
      </w:r>
      <w:r w:rsidRPr="530311D3">
        <w:rPr>
          <w:rFonts w:ascii="Times New Roman" w:eastAsia="Calibri Light" w:hAnsi="Times New Roman" w:cs="Times New Roman"/>
          <w:color w:val="202020"/>
          <w:sz w:val="24"/>
        </w:rPr>
        <w:t xml:space="preserve"> tekkinud </w:t>
      </w:r>
      <w:r w:rsidR="0065610A" w:rsidRPr="530311D3">
        <w:rPr>
          <w:rFonts w:ascii="Times New Roman" w:eastAsia="Calibri Light" w:hAnsi="Times New Roman" w:cs="Times New Roman"/>
          <w:color w:val="202020"/>
          <w:sz w:val="24"/>
        </w:rPr>
        <w:t>kahju</w:t>
      </w:r>
      <w:r w:rsidRPr="530311D3">
        <w:rPr>
          <w:rFonts w:ascii="Times New Roman" w:eastAsia="Calibri Light" w:hAnsi="Times New Roman" w:cs="Times New Roman"/>
          <w:color w:val="202020"/>
          <w:sz w:val="24"/>
        </w:rPr>
        <w:t>.</w:t>
      </w:r>
    </w:p>
    <w:p w14:paraId="5F073104" w14:textId="77777777" w:rsidR="00F572A7" w:rsidRPr="003D31C4" w:rsidRDefault="00F572A7" w:rsidP="530311D3">
      <w:pPr>
        <w:spacing w:after="0" w:line="240" w:lineRule="auto"/>
        <w:jc w:val="both"/>
        <w:rPr>
          <w:rFonts w:ascii="Times New Roman" w:eastAsiaTheme="majorEastAsia" w:hAnsi="Times New Roman" w:cs="Times New Roman"/>
          <w:sz w:val="24"/>
        </w:rPr>
      </w:pPr>
    </w:p>
    <w:p w14:paraId="7EC2204C" w14:textId="6BE690A6" w:rsidR="00325DB4" w:rsidRDefault="00325DB4"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w:t>
      </w:r>
      <w:r w:rsidR="00517FB4" w:rsidRPr="530311D3">
        <w:rPr>
          <w:rFonts w:ascii="Times New Roman" w:eastAsia="Calibri" w:hAnsi="Times New Roman" w:cs="Times New Roman"/>
          <w:sz w:val="24"/>
        </w:rPr>
        <w:t>2</w:t>
      </w:r>
      <w:r w:rsidRPr="530311D3">
        <w:rPr>
          <w:rFonts w:ascii="Times New Roman" w:eastAsia="Calibri" w:hAnsi="Times New Roman" w:cs="Times New Roman"/>
          <w:sz w:val="24"/>
        </w:rPr>
        <w:t>) Kosmosetegevuse lõpetamise kava koostatakse iga kosmoseobjekti kohta</w:t>
      </w:r>
      <w:r w:rsidR="00352886" w:rsidRPr="530311D3">
        <w:rPr>
          <w:rFonts w:ascii="Times New Roman" w:eastAsia="Calibri" w:hAnsi="Times New Roman" w:cs="Times New Roman"/>
          <w:sz w:val="24"/>
        </w:rPr>
        <w:t>.</w:t>
      </w:r>
    </w:p>
    <w:p w14:paraId="45C5BAF5" w14:textId="77777777" w:rsidR="00FE7D0A" w:rsidRPr="003D31C4" w:rsidRDefault="00FE7D0A" w:rsidP="530311D3">
      <w:pPr>
        <w:spacing w:after="0" w:line="240" w:lineRule="auto"/>
        <w:jc w:val="both"/>
        <w:rPr>
          <w:rFonts w:ascii="Times New Roman" w:eastAsia="Calibri" w:hAnsi="Times New Roman" w:cs="Times New Roman"/>
          <w:sz w:val="24"/>
        </w:rPr>
      </w:pPr>
    </w:p>
    <w:p w14:paraId="07482F63" w14:textId="726ED0B2" w:rsidR="00352886" w:rsidRDefault="00C5105B"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(3) K</w:t>
      </w:r>
      <w:r w:rsidR="00352886" w:rsidRPr="530311D3">
        <w:rPr>
          <w:rFonts w:ascii="Times New Roman" w:eastAsia="Calibri" w:hAnsi="Times New Roman" w:cs="Times New Roman"/>
          <w:sz w:val="24"/>
        </w:rPr>
        <w:t xml:space="preserve">osmosetegevuse lõpetamise </w:t>
      </w:r>
      <w:r w:rsidRPr="530311D3">
        <w:rPr>
          <w:rFonts w:ascii="Times New Roman" w:eastAsia="Calibri" w:hAnsi="Times New Roman" w:cs="Times New Roman"/>
          <w:sz w:val="24"/>
        </w:rPr>
        <w:t>kavas</w:t>
      </w:r>
      <w:r w:rsidR="00352886" w:rsidRPr="530311D3">
        <w:rPr>
          <w:rFonts w:ascii="Times New Roman" w:eastAsia="Calibri" w:hAnsi="Times New Roman" w:cs="Times New Roman"/>
          <w:sz w:val="24"/>
        </w:rPr>
        <w:t xml:space="preserve"> kirjeldatakse kosmosetegevuse lõpetamise viisi, </w:t>
      </w:r>
      <w:r w:rsidR="0065610A" w:rsidRPr="530311D3">
        <w:rPr>
          <w:rFonts w:ascii="Times New Roman" w:eastAsia="Calibri" w:hAnsi="Times New Roman" w:cs="Times New Roman"/>
          <w:sz w:val="24"/>
        </w:rPr>
        <w:t xml:space="preserve">ajakava, </w:t>
      </w:r>
      <w:r w:rsidR="00352886" w:rsidRPr="530311D3">
        <w:rPr>
          <w:rFonts w:ascii="Times New Roman" w:eastAsia="Calibri" w:hAnsi="Times New Roman" w:cs="Times New Roman"/>
          <w:sz w:val="24"/>
        </w:rPr>
        <w:t>lõpetamisega seotud tegevusi, sellega kaasnevaid võimalikke ohte ja keskkonnamõjusid ning meetmeid ja tegevusi käesolevas seaduses sätestatud põhimõtete ja nõuete täitmiseks</w:t>
      </w:r>
      <w:r w:rsidRPr="530311D3">
        <w:rPr>
          <w:rFonts w:ascii="Times New Roman" w:eastAsia="Calibri" w:hAnsi="Times New Roman" w:cs="Times New Roman"/>
          <w:sz w:val="24"/>
        </w:rPr>
        <w:t xml:space="preserve">. </w:t>
      </w:r>
    </w:p>
    <w:p w14:paraId="70E5E29F" w14:textId="77777777" w:rsidR="00F572A7" w:rsidRPr="003D31C4" w:rsidRDefault="00F572A7" w:rsidP="530311D3">
      <w:pPr>
        <w:spacing w:after="0" w:line="240" w:lineRule="auto"/>
        <w:jc w:val="both"/>
        <w:rPr>
          <w:rFonts w:ascii="Times New Roman" w:eastAsia="Calibri" w:hAnsi="Times New Roman" w:cs="Times New Roman"/>
          <w:sz w:val="24"/>
        </w:rPr>
      </w:pPr>
    </w:p>
    <w:p w14:paraId="785DFBB7" w14:textId="189EE9B0" w:rsidR="00325DB4" w:rsidRDefault="00325DB4" w:rsidP="530311D3">
      <w:pPr>
        <w:spacing w:after="0" w:line="240" w:lineRule="auto"/>
        <w:jc w:val="both"/>
        <w:rPr>
          <w:rFonts w:ascii="Times New Roman" w:eastAsia="Calibri" w:hAnsi="Times New Roman" w:cs="Times New Roman"/>
          <w:sz w:val="24"/>
        </w:rPr>
      </w:pPr>
      <w:commentRangeStart w:id="262"/>
      <w:r w:rsidRPr="530311D3">
        <w:rPr>
          <w:rFonts w:ascii="Times New Roman" w:eastAsia="Calibri" w:hAnsi="Times New Roman" w:cs="Times New Roman"/>
          <w:sz w:val="24"/>
        </w:rPr>
        <w:t>(</w:t>
      </w:r>
      <w:r w:rsidR="00C5105B" w:rsidRPr="530311D3">
        <w:rPr>
          <w:rFonts w:ascii="Times New Roman" w:eastAsia="Calibri" w:hAnsi="Times New Roman" w:cs="Times New Roman"/>
          <w:sz w:val="24"/>
        </w:rPr>
        <w:t>4</w:t>
      </w:r>
      <w:r w:rsidRPr="530311D3">
        <w:rPr>
          <w:rFonts w:ascii="Times New Roman" w:eastAsia="Calibri" w:hAnsi="Times New Roman" w:cs="Times New Roman"/>
          <w:sz w:val="24"/>
        </w:rPr>
        <w:t xml:space="preserve">) </w:t>
      </w:r>
      <w:r w:rsidR="00146DC0" w:rsidRPr="530311D3">
        <w:rPr>
          <w:rFonts w:ascii="Times New Roman" w:eastAsia="Calibri" w:hAnsi="Times New Roman" w:cs="Times New Roman"/>
          <w:sz w:val="24"/>
        </w:rPr>
        <w:t xml:space="preserve">Käitaja </w:t>
      </w:r>
      <w:r w:rsidRPr="530311D3">
        <w:rPr>
          <w:rFonts w:ascii="Times New Roman" w:eastAsia="Calibri" w:hAnsi="Times New Roman" w:cs="Times New Roman"/>
          <w:sz w:val="24"/>
        </w:rPr>
        <w:t xml:space="preserve">tagab, et kosmosetegevuse lõpetamise kava vastab igal ajal kosmoseobjektist tulenevale ohu- ja riskitasemele ning kosmoseobjektiga </w:t>
      </w:r>
      <w:r w:rsidR="00BE71B6" w:rsidRPr="530311D3">
        <w:rPr>
          <w:rFonts w:ascii="Times New Roman" w:eastAsia="Calibri" w:hAnsi="Times New Roman" w:cs="Times New Roman"/>
          <w:sz w:val="24"/>
        </w:rPr>
        <w:t xml:space="preserve">tehtava </w:t>
      </w:r>
      <w:r w:rsidR="00361AD5" w:rsidRPr="530311D3">
        <w:rPr>
          <w:rFonts w:ascii="Times New Roman" w:eastAsia="Calibri" w:hAnsi="Times New Roman" w:cs="Times New Roman"/>
          <w:sz w:val="24"/>
        </w:rPr>
        <w:t>kosmose</w:t>
      </w:r>
      <w:r w:rsidRPr="530311D3">
        <w:rPr>
          <w:rFonts w:ascii="Times New Roman" w:eastAsia="Calibri" w:hAnsi="Times New Roman" w:cs="Times New Roman"/>
          <w:sz w:val="24"/>
        </w:rPr>
        <w:t>tegevuse laadile, ulatusele ja keerukusele.</w:t>
      </w:r>
      <w:commentRangeEnd w:id="262"/>
      <w:r w:rsidR="00D41026">
        <w:rPr>
          <w:rStyle w:val="Kommentaariviide"/>
        </w:rPr>
        <w:commentReference w:id="262"/>
      </w:r>
    </w:p>
    <w:p w14:paraId="436AEBD3" w14:textId="77777777" w:rsidR="00F572A7" w:rsidRPr="003D31C4" w:rsidRDefault="00F572A7" w:rsidP="530311D3">
      <w:pPr>
        <w:spacing w:after="0" w:line="240" w:lineRule="auto"/>
        <w:jc w:val="both"/>
        <w:rPr>
          <w:rFonts w:ascii="Times New Roman" w:eastAsia="Calibri" w:hAnsi="Times New Roman" w:cs="Times New Roman"/>
          <w:sz w:val="24"/>
        </w:rPr>
      </w:pPr>
    </w:p>
    <w:p w14:paraId="2B069EFF" w14:textId="65338BA7" w:rsidR="00177FAC" w:rsidRDefault="002C6C4B"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w:t>
      </w:r>
      <w:r w:rsidR="00D17DC6" w:rsidRPr="530311D3">
        <w:rPr>
          <w:rFonts w:ascii="Times New Roman" w:eastAsia="Calibri" w:hAnsi="Times New Roman" w:cs="Times New Roman"/>
          <w:sz w:val="24"/>
        </w:rPr>
        <w:t>5</w:t>
      </w:r>
      <w:r w:rsidRPr="530311D3">
        <w:rPr>
          <w:rFonts w:ascii="Times New Roman" w:eastAsia="Calibri" w:hAnsi="Times New Roman" w:cs="Times New Roman"/>
          <w:sz w:val="24"/>
        </w:rPr>
        <w:t xml:space="preserve">) Pädeval asutusel on </w:t>
      </w:r>
      <w:r w:rsidR="00D15C03" w:rsidRPr="530311D3">
        <w:rPr>
          <w:rFonts w:ascii="Times New Roman" w:eastAsia="Calibri" w:hAnsi="Times New Roman" w:cs="Times New Roman"/>
          <w:sz w:val="24"/>
        </w:rPr>
        <w:t xml:space="preserve">õigus </w:t>
      </w:r>
      <w:r w:rsidRPr="530311D3">
        <w:rPr>
          <w:rFonts w:ascii="Times New Roman" w:eastAsia="Calibri" w:hAnsi="Times New Roman" w:cs="Times New Roman"/>
          <w:sz w:val="24"/>
        </w:rPr>
        <w:t>ettekirjutusega nõuda kosmosetegevuse nõuetekohaseks lõpetamiseks meetmete rakendamist ning anda nende rakendamiseks kohustuslikke juhiseid</w:t>
      </w:r>
      <w:r w:rsidR="00177FAC" w:rsidRPr="530311D3">
        <w:rPr>
          <w:rFonts w:ascii="Times New Roman" w:eastAsia="Calibri" w:hAnsi="Times New Roman" w:cs="Times New Roman"/>
          <w:sz w:val="24"/>
        </w:rPr>
        <w:t>.</w:t>
      </w:r>
    </w:p>
    <w:p w14:paraId="0C41DBF2" w14:textId="77777777" w:rsidR="00F572A7" w:rsidRPr="00D01D48" w:rsidRDefault="00F572A7" w:rsidP="530311D3">
      <w:pPr>
        <w:spacing w:after="0" w:line="240" w:lineRule="auto"/>
        <w:jc w:val="both"/>
        <w:rPr>
          <w:rFonts w:ascii="Times New Roman" w:eastAsia="Calibri" w:hAnsi="Times New Roman" w:cs="Times New Roman"/>
          <w:sz w:val="24"/>
        </w:rPr>
      </w:pPr>
    </w:p>
    <w:p w14:paraId="17635177" w14:textId="5783B8C0" w:rsidR="00091A93" w:rsidRPr="003D31C4" w:rsidRDefault="00177FAC" w:rsidP="530311D3">
      <w:pPr>
        <w:spacing w:after="0" w:line="240" w:lineRule="auto"/>
        <w:jc w:val="both"/>
        <w:rPr>
          <w:rFonts w:ascii="Times New Roman" w:hAnsi="Times New Roman" w:cs="Times New Roman"/>
          <w:sz w:val="24"/>
        </w:rPr>
      </w:pPr>
      <w:r w:rsidRPr="530311D3">
        <w:rPr>
          <w:rFonts w:ascii="Times New Roman" w:eastAsia="Calibri" w:hAnsi="Times New Roman" w:cs="Times New Roman"/>
          <w:sz w:val="24"/>
        </w:rPr>
        <w:t>(</w:t>
      </w:r>
      <w:r w:rsidR="00D17DC6" w:rsidRPr="530311D3">
        <w:rPr>
          <w:rFonts w:ascii="Times New Roman" w:eastAsia="Calibri" w:hAnsi="Times New Roman" w:cs="Times New Roman"/>
          <w:sz w:val="24"/>
        </w:rPr>
        <w:t>6</w:t>
      </w:r>
      <w:r w:rsidRPr="530311D3">
        <w:rPr>
          <w:rFonts w:ascii="Times New Roman" w:eastAsia="Calibri" w:hAnsi="Times New Roman" w:cs="Times New Roman"/>
          <w:sz w:val="24"/>
        </w:rPr>
        <w:t xml:space="preserve">) </w:t>
      </w:r>
      <w:r w:rsidR="00515DAD" w:rsidRPr="530311D3">
        <w:rPr>
          <w:rFonts w:ascii="Times New Roman" w:eastAsia="Calibri" w:hAnsi="Times New Roman" w:cs="Times New Roman"/>
          <w:sz w:val="24"/>
        </w:rPr>
        <w:t>Käesoleva seaduse §-s 2</w:t>
      </w:r>
      <w:r w:rsidR="00AB226B" w:rsidRPr="530311D3">
        <w:rPr>
          <w:rFonts w:ascii="Times New Roman" w:eastAsia="Calibri" w:hAnsi="Times New Roman" w:cs="Times New Roman"/>
          <w:sz w:val="24"/>
        </w:rPr>
        <w:t>4</w:t>
      </w:r>
      <w:r w:rsidR="00515DAD" w:rsidRPr="530311D3">
        <w:rPr>
          <w:rFonts w:ascii="Times New Roman" w:eastAsia="Calibri" w:hAnsi="Times New Roman" w:cs="Times New Roman"/>
          <w:sz w:val="24"/>
        </w:rPr>
        <w:t xml:space="preserve"> nimetatud kosmosetegevusloa kehtivuse</w:t>
      </w:r>
      <w:r w:rsidRPr="530311D3">
        <w:rPr>
          <w:rFonts w:ascii="Times New Roman" w:eastAsia="Calibri" w:hAnsi="Times New Roman" w:cs="Times New Roman"/>
          <w:sz w:val="24"/>
        </w:rPr>
        <w:t xml:space="preserve"> </w:t>
      </w:r>
      <w:r w:rsidR="00515DAD" w:rsidRPr="530311D3">
        <w:rPr>
          <w:rFonts w:ascii="Times New Roman" w:eastAsia="Calibri" w:hAnsi="Times New Roman" w:cs="Times New Roman"/>
          <w:sz w:val="24"/>
        </w:rPr>
        <w:t>lõppemise aluste, §-s 2</w:t>
      </w:r>
      <w:r w:rsidR="00D01D48" w:rsidRPr="530311D3">
        <w:rPr>
          <w:rFonts w:ascii="Times New Roman" w:eastAsia="Calibri" w:hAnsi="Times New Roman" w:cs="Times New Roman"/>
          <w:sz w:val="24"/>
        </w:rPr>
        <w:t>5</w:t>
      </w:r>
      <w:r w:rsidR="00515DAD" w:rsidRPr="530311D3">
        <w:rPr>
          <w:rFonts w:ascii="Times New Roman" w:eastAsia="Calibri" w:hAnsi="Times New Roman" w:cs="Times New Roman"/>
          <w:sz w:val="24"/>
        </w:rPr>
        <w:t xml:space="preserve"> nimetatud kosmosetegevusloa kehtetuks tunnistamise</w:t>
      </w:r>
      <w:r w:rsidRPr="530311D3">
        <w:rPr>
          <w:rFonts w:ascii="Times New Roman" w:eastAsia="Calibri" w:hAnsi="Times New Roman" w:cs="Times New Roman"/>
          <w:sz w:val="24"/>
        </w:rPr>
        <w:t xml:space="preserve"> </w:t>
      </w:r>
      <w:r w:rsidR="00515DAD" w:rsidRPr="530311D3">
        <w:rPr>
          <w:rFonts w:ascii="Times New Roman" w:eastAsia="Calibri" w:hAnsi="Times New Roman" w:cs="Times New Roman"/>
          <w:sz w:val="24"/>
        </w:rPr>
        <w:t>ja §-s 2</w:t>
      </w:r>
      <w:r w:rsidR="00D01D48" w:rsidRPr="530311D3">
        <w:rPr>
          <w:rFonts w:ascii="Times New Roman" w:eastAsia="Calibri" w:hAnsi="Times New Roman" w:cs="Times New Roman"/>
          <w:sz w:val="24"/>
        </w:rPr>
        <w:t>6</w:t>
      </w:r>
      <w:r w:rsidR="00515DAD" w:rsidRPr="530311D3">
        <w:rPr>
          <w:rFonts w:ascii="Times New Roman" w:eastAsia="Calibri" w:hAnsi="Times New Roman" w:cs="Times New Roman"/>
          <w:sz w:val="24"/>
        </w:rPr>
        <w:t xml:space="preserve"> nimetatud kosmosetegevusloa </w:t>
      </w:r>
      <w:r w:rsidR="00FA126F" w:rsidRPr="530311D3">
        <w:rPr>
          <w:rFonts w:ascii="Times New Roman" w:eastAsia="Calibri" w:hAnsi="Times New Roman" w:cs="Times New Roman"/>
          <w:sz w:val="24"/>
        </w:rPr>
        <w:t xml:space="preserve">kehtivuse </w:t>
      </w:r>
      <w:r w:rsidR="00515DAD" w:rsidRPr="530311D3">
        <w:rPr>
          <w:rFonts w:ascii="Times New Roman" w:eastAsia="Calibri" w:hAnsi="Times New Roman" w:cs="Times New Roman"/>
          <w:sz w:val="24"/>
        </w:rPr>
        <w:t xml:space="preserve">peatamise aluste ilmnemine ei vabasta </w:t>
      </w:r>
      <w:r w:rsidR="00764C73" w:rsidRPr="530311D3">
        <w:rPr>
          <w:rFonts w:ascii="Times New Roman" w:eastAsia="Calibri" w:hAnsi="Times New Roman" w:cs="Times New Roman"/>
          <w:sz w:val="24"/>
        </w:rPr>
        <w:t xml:space="preserve">käitajat </w:t>
      </w:r>
      <w:r w:rsidR="00515DAD" w:rsidRPr="530311D3">
        <w:rPr>
          <w:rFonts w:ascii="Times New Roman" w:eastAsia="Calibri" w:hAnsi="Times New Roman" w:cs="Times New Roman"/>
          <w:sz w:val="24"/>
        </w:rPr>
        <w:t xml:space="preserve">kohustusest lõpetada kosmosetegevus kooskõlas käesoleva seaduse nõuetega, </w:t>
      </w:r>
      <w:commentRangeStart w:id="263"/>
      <w:r w:rsidR="00515DAD" w:rsidRPr="530311D3">
        <w:rPr>
          <w:rFonts w:ascii="Times New Roman" w:eastAsia="Calibri" w:hAnsi="Times New Roman" w:cs="Times New Roman"/>
          <w:sz w:val="24"/>
        </w:rPr>
        <w:t>arvestades keskkonnasäästlikkuse põhimõtte järgimist</w:t>
      </w:r>
      <w:commentRangeEnd w:id="263"/>
      <w:r w:rsidR="009D1ABB">
        <w:rPr>
          <w:rStyle w:val="Kommentaariviide"/>
        </w:rPr>
        <w:commentReference w:id="263"/>
      </w:r>
      <w:r w:rsidR="00515DAD" w:rsidRPr="530311D3">
        <w:rPr>
          <w:rFonts w:ascii="Times New Roman" w:eastAsia="Calibri" w:hAnsi="Times New Roman" w:cs="Times New Roman"/>
          <w:sz w:val="24"/>
        </w:rPr>
        <w:t>.</w:t>
      </w:r>
      <w:r w:rsidR="00515DAD" w:rsidRPr="530311D3">
        <w:rPr>
          <w:rFonts w:ascii="Times New Roman" w:hAnsi="Times New Roman" w:cs="Times New Roman"/>
          <w:sz w:val="24"/>
        </w:rPr>
        <w:t xml:space="preserve"> </w:t>
      </w:r>
    </w:p>
    <w:p w14:paraId="2A93718D" w14:textId="77777777" w:rsidR="00BB63EF" w:rsidRPr="003D31C4" w:rsidRDefault="00BB63EF" w:rsidP="00FE7D0A">
      <w:pPr>
        <w:spacing w:after="0" w:line="240" w:lineRule="auto"/>
        <w:rPr>
          <w:rFonts w:ascii="Times New Roman" w:eastAsia="Calibri" w:hAnsi="Times New Roman" w:cs="Times New Roman"/>
          <w:sz w:val="24"/>
        </w:rPr>
      </w:pPr>
    </w:p>
    <w:p w14:paraId="22F44EF1" w14:textId="3824EBDA" w:rsidR="00325DB4" w:rsidRDefault="00325DB4" w:rsidP="00FE7D0A">
      <w:pPr>
        <w:spacing w:after="0" w:line="240" w:lineRule="auto"/>
        <w:rPr>
          <w:rFonts w:ascii="Times New Roman" w:eastAsia="Calibri" w:hAnsi="Times New Roman" w:cs="Times New Roman"/>
          <w:b/>
          <w:bCs/>
          <w:sz w:val="24"/>
        </w:rPr>
      </w:pPr>
      <w:r w:rsidRPr="003D31C4">
        <w:rPr>
          <w:rFonts w:ascii="Times New Roman" w:hAnsi="Times New Roman" w:cs="Times New Roman"/>
          <w:b/>
          <w:bCs/>
          <w:sz w:val="24"/>
        </w:rPr>
        <w:t xml:space="preserve">§ </w:t>
      </w:r>
      <w:r w:rsidR="00866D87">
        <w:rPr>
          <w:rFonts w:ascii="Times New Roman" w:hAnsi="Times New Roman" w:cs="Times New Roman"/>
          <w:b/>
          <w:bCs/>
          <w:sz w:val="24"/>
        </w:rPr>
        <w:t>4</w:t>
      </w:r>
      <w:r w:rsidR="00C45115">
        <w:rPr>
          <w:rFonts w:ascii="Times New Roman" w:hAnsi="Times New Roman" w:cs="Times New Roman"/>
          <w:b/>
          <w:bCs/>
          <w:sz w:val="24"/>
        </w:rPr>
        <w:t>4</w:t>
      </w:r>
      <w:r w:rsidRPr="003D31C4">
        <w:rPr>
          <w:rFonts w:ascii="Times New Roman" w:hAnsi="Times New Roman" w:cs="Times New Roman"/>
          <w:b/>
          <w:bCs/>
          <w:sz w:val="24"/>
        </w:rPr>
        <w:t xml:space="preserve">. </w:t>
      </w:r>
      <w:r w:rsidRPr="003D31C4">
        <w:rPr>
          <w:rFonts w:ascii="Times New Roman" w:eastAsia="Calibri" w:hAnsi="Times New Roman" w:cs="Times New Roman"/>
          <w:b/>
          <w:bCs/>
          <w:sz w:val="24"/>
        </w:rPr>
        <w:t xml:space="preserve">Kosmosetegevuse </w:t>
      </w:r>
      <w:r w:rsidR="00BB63EF" w:rsidRPr="003D31C4">
        <w:rPr>
          <w:rFonts w:ascii="Times New Roman" w:eastAsia="Calibri" w:hAnsi="Times New Roman" w:cs="Times New Roman"/>
          <w:b/>
          <w:bCs/>
          <w:sz w:val="24"/>
        </w:rPr>
        <w:t xml:space="preserve">lõpetamise kava </w:t>
      </w:r>
      <w:r w:rsidR="008B785E">
        <w:rPr>
          <w:rFonts w:ascii="Times New Roman" w:eastAsia="Calibri" w:hAnsi="Times New Roman" w:cs="Times New Roman"/>
          <w:b/>
          <w:bCs/>
          <w:sz w:val="24"/>
        </w:rPr>
        <w:t>muutmine</w:t>
      </w:r>
      <w:r w:rsidR="00BB63EF" w:rsidRPr="003D31C4">
        <w:rPr>
          <w:rFonts w:ascii="Times New Roman" w:eastAsia="Calibri" w:hAnsi="Times New Roman" w:cs="Times New Roman"/>
          <w:b/>
          <w:bCs/>
          <w:sz w:val="24"/>
        </w:rPr>
        <w:t xml:space="preserve"> </w:t>
      </w:r>
    </w:p>
    <w:p w14:paraId="513113EC" w14:textId="77777777" w:rsidR="00F572A7" w:rsidRPr="003D31C4" w:rsidRDefault="00F572A7" w:rsidP="00FE7D0A">
      <w:pPr>
        <w:spacing w:after="0" w:line="240" w:lineRule="auto"/>
        <w:rPr>
          <w:rFonts w:ascii="Times New Roman" w:eastAsia="Calibri" w:hAnsi="Times New Roman" w:cs="Times New Roman"/>
          <w:sz w:val="24"/>
        </w:rPr>
      </w:pPr>
    </w:p>
    <w:p w14:paraId="69393B2B" w14:textId="13E5EE27" w:rsidR="008B785E" w:rsidRDefault="00325DB4" w:rsidP="530311D3">
      <w:pPr>
        <w:spacing w:after="0" w:line="240" w:lineRule="auto"/>
        <w:jc w:val="both"/>
        <w:rPr>
          <w:rFonts w:ascii="Times New Roman" w:eastAsia="Calibri" w:hAnsi="Times New Roman" w:cs="Times New Roman"/>
          <w:sz w:val="24"/>
        </w:rPr>
      </w:pPr>
      <w:r w:rsidRPr="530311D3">
        <w:rPr>
          <w:rFonts w:ascii="Times New Roman" w:hAnsi="Times New Roman" w:cs="Times New Roman"/>
          <w:sz w:val="24"/>
          <w:shd w:val="clear" w:color="auto" w:fill="FFFFFF"/>
        </w:rPr>
        <w:t>(</w:t>
      </w:r>
      <w:r w:rsidR="00BB63EF" w:rsidRPr="530311D3">
        <w:rPr>
          <w:rFonts w:ascii="Times New Roman" w:hAnsi="Times New Roman" w:cs="Times New Roman"/>
          <w:sz w:val="24"/>
          <w:shd w:val="clear" w:color="auto" w:fill="FFFFFF"/>
        </w:rPr>
        <w:t>1</w:t>
      </w:r>
      <w:r w:rsidRPr="530311D3">
        <w:rPr>
          <w:rFonts w:ascii="Times New Roman" w:hAnsi="Times New Roman" w:cs="Times New Roman"/>
          <w:sz w:val="24"/>
          <w:shd w:val="clear" w:color="auto" w:fill="FFFFFF"/>
        </w:rPr>
        <w:t>)</w:t>
      </w:r>
      <w:r w:rsidR="008B785E" w:rsidRPr="530311D3">
        <w:rPr>
          <w:rFonts w:ascii="Times New Roman" w:eastAsia="Calibri" w:hAnsi="Times New Roman" w:cs="Times New Roman"/>
          <w:sz w:val="24"/>
        </w:rPr>
        <w:t xml:space="preserve"> Kosmosetegevusloa andmise aluseks oleva kosmosetegevuse lõpetamise kava muudatused kooskõlasta</w:t>
      </w:r>
      <w:r w:rsidR="0065610A" w:rsidRPr="530311D3">
        <w:rPr>
          <w:rFonts w:ascii="Times New Roman" w:eastAsia="Calibri" w:hAnsi="Times New Roman" w:cs="Times New Roman"/>
          <w:sz w:val="24"/>
        </w:rPr>
        <w:t>takse</w:t>
      </w:r>
      <w:r w:rsidR="008B785E" w:rsidRPr="530311D3">
        <w:rPr>
          <w:rFonts w:ascii="Times New Roman" w:eastAsia="Calibri" w:hAnsi="Times New Roman" w:cs="Times New Roman"/>
          <w:sz w:val="24"/>
        </w:rPr>
        <w:t xml:space="preserve"> pädeva asutusega.</w:t>
      </w:r>
    </w:p>
    <w:p w14:paraId="53F7D662" w14:textId="77777777" w:rsidR="00F572A7" w:rsidRDefault="00F572A7" w:rsidP="530311D3">
      <w:pPr>
        <w:spacing w:after="0" w:line="240" w:lineRule="auto"/>
        <w:jc w:val="both"/>
        <w:rPr>
          <w:rFonts w:ascii="Times New Roman" w:eastAsia="Calibri" w:hAnsi="Times New Roman" w:cs="Times New Roman"/>
          <w:sz w:val="24"/>
        </w:rPr>
      </w:pPr>
    </w:p>
    <w:p w14:paraId="3D5B2A3E" w14:textId="5F837B57" w:rsidR="00325DB4" w:rsidRPr="003D31C4" w:rsidRDefault="008B785E"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 xml:space="preserve">(2) </w:t>
      </w:r>
      <w:r w:rsidR="00325DB4" w:rsidRPr="530311D3">
        <w:rPr>
          <w:rFonts w:ascii="Times New Roman" w:eastAsia="Calibri" w:hAnsi="Times New Roman" w:cs="Times New Roman"/>
          <w:sz w:val="24"/>
        </w:rPr>
        <w:t xml:space="preserve">Kosmosetegevuse lõpetamise kava muudatustele kooskõlastuse taotlemisel esitab </w:t>
      </w:r>
      <w:r w:rsidR="00146DC0" w:rsidRPr="530311D3">
        <w:rPr>
          <w:rFonts w:ascii="Times New Roman" w:eastAsia="Calibri" w:hAnsi="Times New Roman" w:cs="Times New Roman"/>
          <w:sz w:val="24"/>
        </w:rPr>
        <w:t xml:space="preserve">käitaja </w:t>
      </w:r>
      <w:r w:rsidR="00325DB4" w:rsidRPr="530311D3">
        <w:rPr>
          <w:rFonts w:ascii="Times New Roman" w:eastAsia="Calibri" w:hAnsi="Times New Roman" w:cs="Times New Roman"/>
          <w:sz w:val="24"/>
        </w:rPr>
        <w:t xml:space="preserve">pädevale asutusele </w:t>
      </w:r>
      <w:r w:rsidR="003D2620" w:rsidRPr="530311D3">
        <w:rPr>
          <w:rFonts w:ascii="Times New Roman" w:eastAsia="Calibri" w:hAnsi="Times New Roman" w:cs="Times New Roman"/>
          <w:sz w:val="24"/>
        </w:rPr>
        <w:t xml:space="preserve">elektrooniliselt registri kaudu </w:t>
      </w:r>
      <w:r w:rsidR="00325DB4" w:rsidRPr="530311D3">
        <w:rPr>
          <w:rFonts w:ascii="Times New Roman" w:eastAsia="Calibri" w:hAnsi="Times New Roman" w:cs="Times New Roman"/>
          <w:sz w:val="24"/>
        </w:rPr>
        <w:t>taotluse</w:t>
      </w:r>
      <w:r w:rsidR="00D01440" w:rsidRPr="530311D3">
        <w:rPr>
          <w:rFonts w:ascii="Times New Roman" w:eastAsia="Calibri" w:hAnsi="Times New Roman" w:cs="Times New Roman"/>
          <w:sz w:val="24"/>
        </w:rPr>
        <w:t>, mille</w:t>
      </w:r>
      <w:r w:rsidR="00EB0C6D" w:rsidRPr="530311D3">
        <w:rPr>
          <w:rFonts w:ascii="Times New Roman" w:eastAsia="Calibri" w:hAnsi="Times New Roman" w:cs="Times New Roman"/>
          <w:sz w:val="24"/>
        </w:rPr>
        <w:t>s</w:t>
      </w:r>
      <w:r w:rsidR="00D01440" w:rsidRPr="530311D3">
        <w:rPr>
          <w:rFonts w:ascii="Times New Roman" w:eastAsia="Calibri" w:hAnsi="Times New Roman" w:cs="Times New Roman"/>
          <w:sz w:val="24"/>
        </w:rPr>
        <w:t xml:space="preserve">: </w:t>
      </w:r>
    </w:p>
    <w:p w14:paraId="6D707126" w14:textId="77777777" w:rsidR="00325DB4" w:rsidRPr="00C505E2" w:rsidRDefault="00325DB4"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1) märgib kosmoseobjekti andmed, mida kavandatavad kosmosetegevuse lõpetamise kava muudatused puudutavad;</w:t>
      </w:r>
    </w:p>
    <w:p w14:paraId="0DB1BCD6" w14:textId="197C5FB2" w:rsidR="00325DB4" w:rsidRPr="00C505E2" w:rsidRDefault="00325DB4"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 xml:space="preserve">2) </w:t>
      </w:r>
      <w:r w:rsidR="0065610A" w:rsidRPr="530311D3">
        <w:rPr>
          <w:rFonts w:ascii="Times New Roman" w:eastAsia="Calibri" w:hAnsi="Times New Roman" w:cs="Times New Roman"/>
          <w:sz w:val="24"/>
        </w:rPr>
        <w:t xml:space="preserve">märgib </w:t>
      </w:r>
      <w:r w:rsidRPr="530311D3">
        <w:rPr>
          <w:rFonts w:ascii="Times New Roman" w:eastAsia="Calibri" w:hAnsi="Times New Roman" w:cs="Times New Roman"/>
          <w:sz w:val="24"/>
        </w:rPr>
        <w:t xml:space="preserve">kosmosetegevuse lõpetamise kava muutmise ulatuse võrreldes </w:t>
      </w:r>
      <w:r w:rsidR="00213886" w:rsidRPr="530311D3">
        <w:rPr>
          <w:rFonts w:ascii="Times New Roman" w:eastAsia="Calibri" w:hAnsi="Times New Roman" w:cs="Times New Roman"/>
          <w:sz w:val="24"/>
        </w:rPr>
        <w:t>välja</w:t>
      </w:r>
      <w:r w:rsidR="0013422A" w:rsidRPr="530311D3">
        <w:rPr>
          <w:rFonts w:ascii="Times New Roman" w:eastAsia="Calibri" w:hAnsi="Times New Roman" w:cs="Times New Roman"/>
          <w:sz w:val="24"/>
        </w:rPr>
        <w:t xml:space="preserve">antud </w:t>
      </w:r>
      <w:r w:rsidRPr="530311D3">
        <w:rPr>
          <w:rFonts w:ascii="Times New Roman" w:eastAsia="Calibri" w:hAnsi="Times New Roman" w:cs="Times New Roman"/>
          <w:sz w:val="24"/>
        </w:rPr>
        <w:t xml:space="preserve">kosmosetegevusloa aluseks oleva </w:t>
      </w:r>
      <w:r w:rsidR="00EF5DA6" w:rsidRPr="530311D3">
        <w:rPr>
          <w:rFonts w:ascii="Times New Roman" w:eastAsia="Calibri" w:hAnsi="Times New Roman" w:cs="Times New Roman"/>
          <w:sz w:val="24"/>
        </w:rPr>
        <w:t xml:space="preserve">või </w:t>
      </w:r>
      <w:r w:rsidR="00EE3235" w:rsidRPr="530311D3">
        <w:rPr>
          <w:rFonts w:ascii="Times New Roman" w:eastAsia="Calibri" w:hAnsi="Times New Roman" w:cs="Times New Roman"/>
          <w:sz w:val="24"/>
        </w:rPr>
        <w:t xml:space="preserve">pädeva asutusega kooskõlastatud </w:t>
      </w:r>
      <w:r w:rsidR="0065610A" w:rsidRPr="530311D3">
        <w:rPr>
          <w:rFonts w:ascii="Times New Roman" w:eastAsia="Calibri" w:hAnsi="Times New Roman" w:cs="Times New Roman"/>
          <w:sz w:val="24"/>
        </w:rPr>
        <w:t xml:space="preserve">viimase </w:t>
      </w:r>
      <w:r w:rsidR="00B92D31" w:rsidRPr="530311D3">
        <w:rPr>
          <w:rFonts w:ascii="Times New Roman" w:eastAsia="Calibri" w:hAnsi="Times New Roman" w:cs="Times New Roman"/>
          <w:sz w:val="24"/>
        </w:rPr>
        <w:t>kosmosetegevus</w:t>
      </w:r>
      <w:r w:rsidRPr="530311D3">
        <w:rPr>
          <w:rFonts w:ascii="Times New Roman" w:eastAsia="Calibri" w:hAnsi="Times New Roman" w:cs="Times New Roman"/>
          <w:sz w:val="24"/>
        </w:rPr>
        <w:t>e lõpetamise kavaga ja muudatuse põhjused;</w:t>
      </w:r>
    </w:p>
    <w:p w14:paraId="76A6254C" w14:textId="4DBCDA95" w:rsidR="00325DB4" w:rsidRDefault="00325DB4"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3) selgitab</w:t>
      </w:r>
      <w:r w:rsidR="00B731E7" w:rsidRPr="530311D3">
        <w:rPr>
          <w:rFonts w:ascii="Times New Roman" w:eastAsia="Calibri" w:hAnsi="Times New Roman" w:cs="Times New Roman"/>
          <w:sz w:val="24"/>
        </w:rPr>
        <w:t>,</w:t>
      </w:r>
      <w:r w:rsidRPr="530311D3">
        <w:rPr>
          <w:rFonts w:ascii="Times New Roman" w:eastAsia="Calibri" w:hAnsi="Times New Roman" w:cs="Times New Roman"/>
          <w:sz w:val="24"/>
        </w:rPr>
        <w:t xml:space="preserve"> kuidas muudetud kosmosetegevuse lõpetamise kava rakendamisel tagatakse käesoleva seaduse 2.</w:t>
      </w:r>
      <w:r w:rsidR="00CB4342" w:rsidRPr="530311D3">
        <w:rPr>
          <w:rFonts w:ascii="Times New Roman" w:eastAsia="Calibri" w:hAnsi="Times New Roman" w:cs="Times New Roman"/>
          <w:sz w:val="24"/>
        </w:rPr>
        <w:t xml:space="preserve"> </w:t>
      </w:r>
      <w:r w:rsidRPr="530311D3">
        <w:rPr>
          <w:rFonts w:ascii="Times New Roman" w:eastAsia="Calibri" w:hAnsi="Times New Roman" w:cs="Times New Roman"/>
          <w:sz w:val="24"/>
        </w:rPr>
        <w:t>peatükis sätestatud põhimõtete järgimi</w:t>
      </w:r>
      <w:r w:rsidR="00B731E7" w:rsidRPr="530311D3">
        <w:rPr>
          <w:rFonts w:ascii="Times New Roman" w:eastAsia="Calibri" w:hAnsi="Times New Roman" w:cs="Times New Roman"/>
          <w:sz w:val="24"/>
        </w:rPr>
        <w:t>ne</w:t>
      </w:r>
      <w:r w:rsidRPr="530311D3">
        <w:rPr>
          <w:rFonts w:ascii="Times New Roman" w:eastAsia="Calibri" w:hAnsi="Times New Roman" w:cs="Times New Roman"/>
          <w:sz w:val="24"/>
        </w:rPr>
        <w:t>.</w:t>
      </w:r>
      <w:r w:rsidR="00146DC0" w:rsidRPr="530311D3">
        <w:rPr>
          <w:rFonts w:ascii="Times New Roman" w:eastAsia="Calibri" w:hAnsi="Times New Roman" w:cs="Times New Roman"/>
          <w:sz w:val="24"/>
        </w:rPr>
        <w:t xml:space="preserve"> </w:t>
      </w:r>
    </w:p>
    <w:p w14:paraId="38063872" w14:textId="77777777" w:rsidR="00166EC7" w:rsidRPr="003D31C4" w:rsidRDefault="00166EC7" w:rsidP="530311D3">
      <w:pPr>
        <w:spacing w:after="0" w:line="240" w:lineRule="auto"/>
        <w:jc w:val="both"/>
        <w:rPr>
          <w:rFonts w:ascii="Times New Roman" w:eastAsia="Calibri" w:hAnsi="Times New Roman" w:cs="Times New Roman"/>
          <w:sz w:val="24"/>
        </w:rPr>
      </w:pPr>
    </w:p>
    <w:p w14:paraId="5AEDE056" w14:textId="04D0484F" w:rsidR="00D01440" w:rsidRDefault="00D01440"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w:t>
      </w:r>
      <w:r w:rsidR="008B785E" w:rsidRPr="530311D3">
        <w:rPr>
          <w:rFonts w:ascii="Times New Roman" w:eastAsia="Calibri" w:hAnsi="Times New Roman" w:cs="Times New Roman"/>
          <w:sz w:val="24"/>
        </w:rPr>
        <w:t>3</w:t>
      </w:r>
      <w:r w:rsidRPr="530311D3">
        <w:rPr>
          <w:rFonts w:ascii="Times New Roman" w:eastAsia="Calibri" w:hAnsi="Times New Roman" w:cs="Times New Roman"/>
          <w:sz w:val="24"/>
        </w:rPr>
        <w:t xml:space="preserve">) Taotlusele lisab </w:t>
      </w:r>
      <w:r w:rsidR="00146DC0" w:rsidRPr="530311D3">
        <w:rPr>
          <w:rFonts w:ascii="Times New Roman" w:eastAsia="Calibri" w:hAnsi="Times New Roman" w:cs="Times New Roman"/>
          <w:sz w:val="24"/>
        </w:rPr>
        <w:t xml:space="preserve">käitaja </w:t>
      </w:r>
      <w:r w:rsidRPr="530311D3">
        <w:rPr>
          <w:rFonts w:ascii="Times New Roman" w:eastAsia="Calibri" w:hAnsi="Times New Roman" w:cs="Times New Roman"/>
          <w:sz w:val="24"/>
        </w:rPr>
        <w:t xml:space="preserve">kosmosetegevuse lõpetamise kava </w:t>
      </w:r>
      <w:commentRangeStart w:id="264"/>
      <w:r w:rsidRPr="530311D3">
        <w:rPr>
          <w:rFonts w:ascii="Times New Roman" w:eastAsia="Calibri" w:hAnsi="Times New Roman" w:cs="Times New Roman"/>
          <w:sz w:val="24"/>
        </w:rPr>
        <w:t>eelnõu</w:t>
      </w:r>
      <w:commentRangeEnd w:id="264"/>
      <w:r w:rsidR="00BF50E3">
        <w:rPr>
          <w:rStyle w:val="Kommentaariviide"/>
        </w:rPr>
        <w:commentReference w:id="264"/>
      </w:r>
      <w:r w:rsidR="00CF5CA5" w:rsidRPr="530311D3">
        <w:rPr>
          <w:rFonts w:ascii="Times New Roman" w:eastAsia="Calibri" w:hAnsi="Times New Roman" w:cs="Times New Roman"/>
          <w:sz w:val="24"/>
        </w:rPr>
        <w:t xml:space="preserve"> või muudetavate tingimuste kokkuvõtte</w:t>
      </w:r>
      <w:r w:rsidRPr="530311D3">
        <w:rPr>
          <w:rFonts w:ascii="Times New Roman" w:eastAsia="Calibri" w:hAnsi="Times New Roman" w:cs="Times New Roman"/>
          <w:sz w:val="24"/>
        </w:rPr>
        <w:t xml:space="preserve">, millele kooskõlastust taotleb. </w:t>
      </w:r>
    </w:p>
    <w:p w14:paraId="31E94BFF" w14:textId="77777777" w:rsidR="00F572A7" w:rsidRPr="003D31C4" w:rsidRDefault="00F572A7" w:rsidP="530311D3">
      <w:pPr>
        <w:spacing w:after="0" w:line="240" w:lineRule="auto"/>
        <w:jc w:val="both"/>
        <w:rPr>
          <w:rFonts w:ascii="Times New Roman" w:eastAsia="Calibri" w:hAnsi="Times New Roman" w:cs="Times New Roman"/>
          <w:sz w:val="24"/>
        </w:rPr>
      </w:pPr>
    </w:p>
    <w:p w14:paraId="5B997624" w14:textId="24BF3748" w:rsidR="00D24E2B" w:rsidRDefault="00325DB4"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w:t>
      </w:r>
      <w:r w:rsidR="008B785E" w:rsidRPr="530311D3">
        <w:rPr>
          <w:rFonts w:ascii="Times New Roman" w:eastAsia="Calibri" w:hAnsi="Times New Roman" w:cs="Times New Roman"/>
          <w:sz w:val="24"/>
        </w:rPr>
        <w:t>4</w:t>
      </w:r>
      <w:r w:rsidRPr="530311D3">
        <w:rPr>
          <w:rFonts w:ascii="Times New Roman" w:eastAsia="Calibri" w:hAnsi="Times New Roman" w:cs="Times New Roman"/>
          <w:sz w:val="24"/>
        </w:rPr>
        <w:t xml:space="preserve">) Pädev asutus kooskõlastab </w:t>
      </w:r>
      <w:del w:id="265" w:author="Kärt Voor" w:date="2024-10-18T09:07:00Z">
        <w:r w:rsidRPr="530311D3" w:rsidDel="00AD4AC7">
          <w:rPr>
            <w:rFonts w:ascii="Times New Roman" w:eastAsia="Calibri" w:hAnsi="Times New Roman" w:cs="Times New Roman"/>
            <w:sz w:val="24"/>
          </w:rPr>
          <w:delText xml:space="preserve">edastatud </w:delText>
        </w:r>
      </w:del>
      <w:r w:rsidRPr="530311D3">
        <w:rPr>
          <w:rFonts w:ascii="Times New Roman" w:eastAsia="Calibri" w:hAnsi="Times New Roman" w:cs="Times New Roman"/>
          <w:sz w:val="24"/>
        </w:rPr>
        <w:t xml:space="preserve">kosmosetegevuse lõpetamise kava muudatused või jätab need põhjendatult kooskõlastamata </w:t>
      </w:r>
      <w:r w:rsidR="0090644C" w:rsidRPr="530311D3">
        <w:rPr>
          <w:rFonts w:ascii="Times New Roman" w:eastAsiaTheme="majorEastAsia" w:hAnsi="Times New Roman" w:cs="Times New Roman"/>
          <w:sz w:val="24"/>
        </w:rPr>
        <w:t>60</w:t>
      </w:r>
      <w:r w:rsidRPr="530311D3">
        <w:rPr>
          <w:rFonts w:ascii="Times New Roman" w:eastAsiaTheme="majorEastAsia" w:hAnsi="Times New Roman" w:cs="Times New Roman"/>
          <w:b/>
          <w:bCs/>
          <w:sz w:val="24"/>
        </w:rPr>
        <w:t xml:space="preserve"> </w:t>
      </w:r>
      <w:r w:rsidRPr="530311D3">
        <w:rPr>
          <w:rFonts w:ascii="Times New Roman" w:eastAsiaTheme="majorEastAsia" w:hAnsi="Times New Roman" w:cs="Times New Roman"/>
          <w:sz w:val="24"/>
        </w:rPr>
        <w:t xml:space="preserve">tööpäeva jooksul käesoleva paragrahvi lõigetes 2 ja 3 </w:t>
      </w:r>
      <w:r w:rsidRPr="530311D3">
        <w:rPr>
          <w:rFonts w:ascii="Times New Roman" w:eastAsia="Calibri" w:hAnsi="Times New Roman" w:cs="Times New Roman"/>
          <w:sz w:val="24"/>
        </w:rPr>
        <w:t>nimetatud taotluse ja dokumentide saamisest arvates.</w:t>
      </w:r>
      <w:r w:rsidR="00187141" w:rsidRPr="530311D3">
        <w:rPr>
          <w:rFonts w:ascii="Times New Roman" w:eastAsia="Calibri" w:hAnsi="Times New Roman" w:cs="Times New Roman"/>
          <w:sz w:val="24"/>
        </w:rPr>
        <w:t xml:space="preserve"> </w:t>
      </w:r>
      <w:r w:rsidR="00FC0CAB" w:rsidRPr="530311D3">
        <w:rPr>
          <w:rFonts w:ascii="Times New Roman" w:hAnsi="Times New Roman" w:cs="Times New Roman"/>
          <w:color w:val="202020"/>
          <w:sz w:val="24"/>
          <w:shd w:val="clear" w:color="auto" w:fill="FFFFFF"/>
        </w:rPr>
        <w:t xml:space="preserve">Pädev asutus võib </w:t>
      </w:r>
      <w:commentRangeStart w:id="266"/>
      <w:r w:rsidR="00FC0CAB" w:rsidRPr="530311D3">
        <w:rPr>
          <w:rFonts w:ascii="Times New Roman" w:hAnsi="Times New Roman" w:cs="Times New Roman"/>
          <w:color w:val="202020"/>
          <w:sz w:val="24"/>
          <w:shd w:val="clear" w:color="auto" w:fill="FFFFFF"/>
        </w:rPr>
        <w:t xml:space="preserve">tähtaega mõistliku aja </w:t>
      </w:r>
      <w:r w:rsidR="00FC0CAB" w:rsidRPr="530311D3">
        <w:rPr>
          <w:rFonts w:ascii="Times New Roman" w:eastAsiaTheme="majorEastAsia" w:hAnsi="Times New Roman" w:cs="Times New Roman"/>
          <w:sz w:val="24"/>
        </w:rPr>
        <w:t>võrra</w:t>
      </w:r>
      <w:r w:rsidR="00FC0CAB" w:rsidRPr="530311D3">
        <w:rPr>
          <w:rFonts w:ascii="Times New Roman" w:hAnsi="Times New Roman" w:cs="Times New Roman"/>
          <w:color w:val="202020"/>
          <w:sz w:val="24"/>
          <w:shd w:val="clear" w:color="auto" w:fill="FFFFFF"/>
        </w:rPr>
        <w:t xml:space="preserve"> pikendada,</w:t>
      </w:r>
      <w:commentRangeEnd w:id="266"/>
      <w:r w:rsidR="00AD4AC7">
        <w:rPr>
          <w:rStyle w:val="Kommentaariviide"/>
        </w:rPr>
        <w:commentReference w:id="266"/>
      </w:r>
      <w:r w:rsidR="00FC0CAB" w:rsidRPr="530311D3">
        <w:rPr>
          <w:rFonts w:ascii="Times New Roman" w:hAnsi="Times New Roman" w:cs="Times New Roman"/>
          <w:color w:val="202020"/>
          <w:sz w:val="24"/>
          <w:shd w:val="clear" w:color="auto" w:fill="FFFFFF"/>
        </w:rPr>
        <w:t xml:space="preserve"> kui see on vajalik juhtumi keerukuse tõttu.</w:t>
      </w:r>
      <w:r w:rsidR="00187141" w:rsidRPr="530311D3">
        <w:rPr>
          <w:rFonts w:ascii="Times New Roman" w:eastAsia="Calibri" w:hAnsi="Times New Roman" w:cs="Times New Roman"/>
          <w:sz w:val="24"/>
        </w:rPr>
        <w:t xml:space="preserve"> </w:t>
      </w:r>
      <w:r w:rsidRPr="530311D3">
        <w:rPr>
          <w:rFonts w:ascii="Times New Roman" w:eastAsia="Calibri" w:hAnsi="Times New Roman" w:cs="Times New Roman"/>
          <w:sz w:val="24"/>
        </w:rPr>
        <w:t xml:space="preserve">Kui kosmosetegevuse </w:t>
      </w:r>
      <w:r w:rsidRPr="530311D3">
        <w:rPr>
          <w:rFonts w:ascii="Times New Roman" w:eastAsia="Calibri" w:hAnsi="Times New Roman" w:cs="Times New Roman"/>
          <w:sz w:val="24"/>
        </w:rPr>
        <w:lastRenderedPageBreak/>
        <w:t xml:space="preserve">lõpetamise </w:t>
      </w:r>
      <w:commentRangeStart w:id="267"/>
      <w:r w:rsidRPr="530311D3">
        <w:rPr>
          <w:rFonts w:ascii="Times New Roman" w:eastAsia="Calibri" w:hAnsi="Times New Roman" w:cs="Times New Roman"/>
          <w:sz w:val="24"/>
        </w:rPr>
        <w:t xml:space="preserve">kava </w:t>
      </w:r>
      <w:ins w:id="268" w:author="Kärt Voor" w:date="2024-10-18T09:07:00Z">
        <w:r w:rsidR="00AD4AC7">
          <w:rPr>
            <w:rFonts w:ascii="Times New Roman" w:eastAsia="Calibri" w:hAnsi="Times New Roman" w:cs="Times New Roman"/>
            <w:sz w:val="24"/>
          </w:rPr>
          <w:t xml:space="preserve">muutmine </w:t>
        </w:r>
      </w:ins>
      <w:commentRangeEnd w:id="267"/>
      <w:ins w:id="269" w:author="Kärt Voor" w:date="2024-10-18T09:08:00Z">
        <w:r w:rsidR="00AD4AC7">
          <w:rPr>
            <w:rStyle w:val="Kommentaariviide"/>
          </w:rPr>
          <w:commentReference w:id="267"/>
        </w:r>
      </w:ins>
      <w:r w:rsidRPr="530311D3">
        <w:rPr>
          <w:rFonts w:ascii="Times New Roman" w:eastAsia="Calibri" w:hAnsi="Times New Roman" w:cs="Times New Roman"/>
          <w:sz w:val="24"/>
        </w:rPr>
        <w:t>ei ole eelnimetatud tähtaja või pikendatud tähtaja jooksul kooskõlastatud, ei loeta seda vaikimisi kooskõlastatuks.</w:t>
      </w:r>
    </w:p>
    <w:p w14:paraId="3E318458" w14:textId="77777777" w:rsidR="00F572A7" w:rsidRPr="003D31C4" w:rsidRDefault="00F572A7" w:rsidP="00F572A7">
      <w:pPr>
        <w:spacing w:after="0" w:line="240" w:lineRule="auto"/>
        <w:rPr>
          <w:rFonts w:ascii="Times New Roman" w:eastAsia="Calibri" w:hAnsi="Times New Roman" w:cs="Times New Roman"/>
          <w:sz w:val="24"/>
        </w:rPr>
      </w:pPr>
    </w:p>
    <w:p w14:paraId="716EFF73" w14:textId="134806BC" w:rsidR="009F6229" w:rsidRDefault="009F6229" w:rsidP="00F572A7">
      <w:pPr>
        <w:spacing w:after="0" w:line="240" w:lineRule="auto"/>
        <w:rPr>
          <w:rFonts w:ascii="Times New Roman" w:hAnsi="Times New Roman" w:cs="Times New Roman"/>
          <w:b/>
          <w:bCs/>
          <w:sz w:val="24"/>
        </w:rPr>
      </w:pPr>
      <w:r w:rsidRPr="003D31C4">
        <w:rPr>
          <w:rFonts w:ascii="Times New Roman" w:hAnsi="Times New Roman" w:cs="Times New Roman"/>
          <w:b/>
          <w:bCs/>
          <w:sz w:val="24"/>
        </w:rPr>
        <w:t xml:space="preserve">§ </w:t>
      </w:r>
      <w:r w:rsidR="00866D87">
        <w:rPr>
          <w:rFonts w:ascii="Times New Roman" w:hAnsi="Times New Roman" w:cs="Times New Roman"/>
          <w:b/>
          <w:bCs/>
          <w:sz w:val="24"/>
        </w:rPr>
        <w:t>4</w:t>
      </w:r>
      <w:r w:rsidR="00C45115">
        <w:rPr>
          <w:rFonts w:ascii="Times New Roman" w:hAnsi="Times New Roman" w:cs="Times New Roman"/>
          <w:b/>
          <w:bCs/>
          <w:sz w:val="24"/>
        </w:rPr>
        <w:t>5</w:t>
      </w:r>
      <w:r w:rsidRPr="003D31C4">
        <w:rPr>
          <w:rFonts w:ascii="Times New Roman" w:hAnsi="Times New Roman" w:cs="Times New Roman"/>
          <w:b/>
          <w:bCs/>
          <w:sz w:val="24"/>
        </w:rPr>
        <w:t xml:space="preserve">. </w:t>
      </w:r>
      <w:r w:rsidR="00D31FC6" w:rsidRPr="003D31C4">
        <w:rPr>
          <w:rFonts w:ascii="Times New Roman" w:hAnsi="Times New Roman" w:cs="Times New Roman"/>
          <w:b/>
          <w:bCs/>
          <w:sz w:val="24"/>
        </w:rPr>
        <w:t xml:space="preserve">Kosmosetegevuse lõpetamise kava muudatuste </w:t>
      </w:r>
      <w:r w:rsidRPr="003D31C4">
        <w:rPr>
          <w:rFonts w:ascii="Times New Roman" w:hAnsi="Times New Roman" w:cs="Times New Roman"/>
          <w:b/>
          <w:bCs/>
          <w:sz w:val="24"/>
        </w:rPr>
        <w:t>kontroll</w:t>
      </w:r>
    </w:p>
    <w:p w14:paraId="0CFCA9BD" w14:textId="77777777" w:rsidR="00F572A7" w:rsidRPr="003D31C4" w:rsidRDefault="00F572A7" w:rsidP="00F572A7">
      <w:pPr>
        <w:spacing w:after="0" w:line="240" w:lineRule="auto"/>
        <w:rPr>
          <w:rFonts w:ascii="Times New Roman" w:eastAsia="Calibri" w:hAnsi="Times New Roman" w:cs="Times New Roman"/>
          <w:b/>
          <w:bCs/>
          <w:sz w:val="24"/>
        </w:rPr>
      </w:pPr>
    </w:p>
    <w:p w14:paraId="7B6D44B0" w14:textId="3782C8E4" w:rsidR="00325DB4" w:rsidRPr="003D31C4" w:rsidRDefault="00325DB4" w:rsidP="530311D3">
      <w:pPr>
        <w:spacing w:after="0" w:line="240" w:lineRule="auto"/>
        <w:jc w:val="both"/>
        <w:rPr>
          <w:rFonts w:ascii="Times New Roman" w:hAnsi="Times New Roman" w:cs="Times New Roman"/>
          <w:color w:val="0061AA"/>
          <w:sz w:val="24"/>
          <w:bdr w:val="none" w:sz="0" w:space="0" w:color="auto" w:frame="1"/>
          <w:shd w:val="clear" w:color="auto" w:fill="FFFFFF"/>
        </w:rPr>
      </w:pPr>
      <w:r w:rsidRPr="530311D3">
        <w:rPr>
          <w:rFonts w:ascii="Times New Roman" w:eastAsia="Calibri" w:hAnsi="Times New Roman" w:cs="Times New Roman"/>
          <w:sz w:val="24"/>
        </w:rPr>
        <w:t>(</w:t>
      </w:r>
      <w:r w:rsidR="00D31FC6" w:rsidRPr="530311D3">
        <w:rPr>
          <w:rFonts w:ascii="Times New Roman" w:eastAsia="Calibri" w:hAnsi="Times New Roman" w:cs="Times New Roman"/>
          <w:sz w:val="24"/>
        </w:rPr>
        <w:t>1</w:t>
      </w:r>
      <w:r w:rsidRPr="530311D3">
        <w:rPr>
          <w:rFonts w:ascii="Times New Roman" w:eastAsia="Calibri" w:hAnsi="Times New Roman" w:cs="Times New Roman"/>
          <w:sz w:val="24"/>
        </w:rPr>
        <w:t xml:space="preserve">) </w:t>
      </w:r>
      <w:r w:rsidR="00D31FC6" w:rsidRPr="530311D3">
        <w:rPr>
          <w:rFonts w:ascii="Times New Roman" w:eastAsia="Calibri" w:hAnsi="Times New Roman" w:cs="Times New Roman"/>
          <w:sz w:val="24"/>
        </w:rPr>
        <w:t xml:space="preserve">Pädevale asutusele esitatud </w:t>
      </w:r>
      <w:r w:rsidRPr="530311D3">
        <w:rPr>
          <w:rFonts w:ascii="Times New Roman" w:eastAsia="Calibri" w:hAnsi="Times New Roman" w:cs="Times New Roman"/>
          <w:sz w:val="24"/>
        </w:rPr>
        <w:t xml:space="preserve">muudatuste </w:t>
      </w:r>
      <w:r w:rsidRPr="530311D3">
        <w:rPr>
          <w:rFonts w:ascii="Times New Roman" w:hAnsi="Times New Roman" w:cs="Times New Roman"/>
          <w:color w:val="202020"/>
          <w:sz w:val="24"/>
          <w:shd w:val="clear" w:color="auto" w:fill="FFFFFF"/>
        </w:rPr>
        <w:t>kooskõlastamise käigus kontrollitakse:</w:t>
      </w:r>
    </w:p>
    <w:p w14:paraId="29F107C7" w14:textId="3BABD5A3" w:rsidR="00325DB4" w:rsidRPr="003D31C4" w:rsidRDefault="00325DB4" w:rsidP="530311D3">
      <w:pPr>
        <w:spacing w:after="0" w:line="240" w:lineRule="auto"/>
        <w:jc w:val="both"/>
        <w:rPr>
          <w:rFonts w:ascii="Times New Roman" w:hAnsi="Times New Roman" w:cs="Times New Roman"/>
          <w:sz w:val="24"/>
        </w:rPr>
      </w:pPr>
      <w:r w:rsidRPr="530311D3">
        <w:rPr>
          <w:rFonts w:ascii="Times New Roman" w:hAnsi="Times New Roman" w:cs="Times New Roman"/>
          <w:color w:val="202020"/>
          <w:sz w:val="24"/>
        </w:rPr>
        <w:t xml:space="preserve">1) kas </w:t>
      </w:r>
      <w:r w:rsidRPr="530311D3">
        <w:rPr>
          <w:rFonts w:ascii="Times New Roman" w:hAnsi="Times New Roman" w:cs="Times New Roman"/>
          <w:sz w:val="24"/>
        </w:rPr>
        <w:t xml:space="preserve">muudetud kosmosetegevuse lõpetamise kava ja selles ettenähtud meetmed, toimingud ja tegevused vastavad käesoleva seaduse </w:t>
      </w:r>
      <w:del w:id="270" w:author="Kärt Voor" w:date="2024-10-18T09:10:00Z">
        <w:r w:rsidRPr="530311D3" w:rsidDel="005B0606">
          <w:rPr>
            <w:rFonts w:ascii="Times New Roman" w:hAnsi="Times New Roman" w:cs="Times New Roman"/>
            <w:sz w:val="24"/>
          </w:rPr>
          <w:delText xml:space="preserve">ja selle alusel kehtestatud õigusaktide </w:delText>
        </w:r>
      </w:del>
      <w:r w:rsidRPr="530311D3">
        <w:rPr>
          <w:rFonts w:ascii="Times New Roman" w:hAnsi="Times New Roman" w:cs="Times New Roman"/>
          <w:sz w:val="24"/>
        </w:rPr>
        <w:t>nõuetele;</w:t>
      </w:r>
    </w:p>
    <w:p w14:paraId="1EC4303E" w14:textId="1174C079" w:rsidR="00325DB4" w:rsidRPr="00462200" w:rsidRDefault="00325DB4"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 xml:space="preserve">2) kuidas muudetud kosmosetegevuse lõpetamise kava alusel kosmosetegevuse lõpetamisel ja pärast lõpetamist tagatakse käesoleva seaduse </w:t>
      </w:r>
      <w:r w:rsidRPr="530311D3">
        <w:rPr>
          <w:rFonts w:ascii="Times New Roman" w:eastAsia="Calibri" w:hAnsi="Times New Roman" w:cs="Times New Roman"/>
          <w:sz w:val="24"/>
        </w:rPr>
        <w:t>2.</w:t>
      </w:r>
      <w:r w:rsidR="001A197D" w:rsidRPr="530311D3">
        <w:rPr>
          <w:rFonts w:ascii="Times New Roman" w:eastAsia="Calibri" w:hAnsi="Times New Roman" w:cs="Times New Roman"/>
          <w:sz w:val="24"/>
        </w:rPr>
        <w:t xml:space="preserve"> </w:t>
      </w:r>
      <w:r w:rsidRPr="530311D3">
        <w:rPr>
          <w:rFonts w:ascii="Times New Roman" w:eastAsia="Calibri" w:hAnsi="Times New Roman" w:cs="Times New Roman"/>
          <w:sz w:val="24"/>
        </w:rPr>
        <w:t>peatükis sätestatud põhimõtete</w:t>
      </w:r>
      <w:r w:rsidRPr="530311D3">
        <w:rPr>
          <w:rFonts w:ascii="Times New Roman" w:hAnsi="Times New Roman" w:cs="Times New Roman"/>
          <w:sz w:val="24"/>
        </w:rPr>
        <w:t xml:space="preserve"> järgimist</w:t>
      </w:r>
      <w:r w:rsidR="00DF39A4" w:rsidRPr="530311D3">
        <w:rPr>
          <w:rFonts w:ascii="Times New Roman" w:hAnsi="Times New Roman" w:cs="Times New Roman"/>
          <w:sz w:val="24"/>
        </w:rPr>
        <w:t>;</w:t>
      </w:r>
    </w:p>
    <w:p w14:paraId="677B70EB" w14:textId="64531A43" w:rsidR="00325DB4" w:rsidRPr="00462200" w:rsidRDefault="00325DB4"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3) kas on kavandatud piisavad abinõud kosmosetegevuse lõpetamisega seotud ohtude ja riskide vältimiseks ning õnnetuse korral tagajärgede vähendamiseks;</w:t>
      </w:r>
    </w:p>
    <w:p w14:paraId="05A7E2A2" w14:textId="77967A7E" w:rsidR="00325DB4" w:rsidRPr="00462200" w:rsidRDefault="00325DB4"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 xml:space="preserve">4) kas on vaja muuta </w:t>
      </w:r>
      <w:r w:rsidR="00146DC0" w:rsidRPr="530311D3">
        <w:rPr>
          <w:rFonts w:ascii="Times New Roman" w:hAnsi="Times New Roman" w:cs="Times New Roman"/>
          <w:sz w:val="24"/>
        </w:rPr>
        <w:t xml:space="preserve">käitaja </w:t>
      </w:r>
      <w:r w:rsidRPr="530311D3">
        <w:rPr>
          <w:rFonts w:ascii="Times New Roman" w:hAnsi="Times New Roman" w:cs="Times New Roman"/>
          <w:sz w:val="24"/>
        </w:rPr>
        <w:t xml:space="preserve">tegutsemise aluseks olevat kosmosetegevusluba, kui </w:t>
      </w:r>
      <w:r w:rsidR="00B92D31" w:rsidRPr="530311D3">
        <w:rPr>
          <w:rFonts w:ascii="Times New Roman" w:hAnsi="Times New Roman" w:cs="Times New Roman"/>
          <w:sz w:val="24"/>
        </w:rPr>
        <w:t>kosmosetegevus</w:t>
      </w:r>
      <w:r w:rsidRPr="530311D3">
        <w:rPr>
          <w:rFonts w:ascii="Times New Roman" w:hAnsi="Times New Roman" w:cs="Times New Roman"/>
          <w:sz w:val="24"/>
        </w:rPr>
        <w:t>e lõpetamise kava muudatused osutavad kosmosetegevuse muu</w:t>
      </w:r>
      <w:r w:rsidR="000B76C4" w:rsidRPr="530311D3">
        <w:rPr>
          <w:rFonts w:ascii="Times New Roman" w:hAnsi="Times New Roman" w:cs="Times New Roman"/>
          <w:sz w:val="24"/>
        </w:rPr>
        <w:t>da</w:t>
      </w:r>
      <w:r w:rsidRPr="530311D3">
        <w:rPr>
          <w:rFonts w:ascii="Times New Roman" w:hAnsi="Times New Roman" w:cs="Times New Roman"/>
          <w:sz w:val="24"/>
        </w:rPr>
        <w:t>tustele.</w:t>
      </w:r>
    </w:p>
    <w:p w14:paraId="1C354FD2" w14:textId="77777777" w:rsidR="00AB09AE" w:rsidRPr="00462200" w:rsidRDefault="00AB09AE" w:rsidP="530311D3">
      <w:pPr>
        <w:spacing w:after="0" w:line="240" w:lineRule="auto"/>
        <w:jc w:val="both"/>
        <w:rPr>
          <w:rFonts w:ascii="Times New Roman" w:hAnsi="Times New Roman" w:cs="Times New Roman"/>
          <w:sz w:val="24"/>
        </w:rPr>
      </w:pPr>
    </w:p>
    <w:p w14:paraId="4A8E8A51" w14:textId="0C69C0BC" w:rsidR="00AB2504" w:rsidRPr="003D31C4" w:rsidRDefault="00325DB4"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w:t>
      </w:r>
      <w:r w:rsidR="009B0AF5" w:rsidRPr="530311D3">
        <w:rPr>
          <w:rFonts w:ascii="Times New Roman" w:eastAsia="Calibri" w:hAnsi="Times New Roman" w:cs="Times New Roman"/>
          <w:sz w:val="24"/>
        </w:rPr>
        <w:t>2</w:t>
      </w:r>
      <w:r w:rsidRPr="530311D3">
        <w:rPr>
          <w:rFonts w:ascii="Times New Roman" w:eastAsia="Calibri" w:hAnsi="Times New Roman" w:cs="Times New Roman"/>
          <w:sz w:val="24"/>
        </w:rPr>
        <w:t xml:space="preserve">) Kui kosmoseobjekti </w:t>
      </w:r>
      <w:r w:rsidRPr="530311D3">
        <w:rPr>
          <w:rFonts w:ascii="Times New Roman" w:eastAsiaTheme="majorEastAsia" w:hAnsi="Times New Roman" w:cs="Times New Roman"/>
          <w:sz w:val="24"/>
        </w:rPr>
        <w:t>registreerimis</w:t>
      </w:r>
      <w:r w:rsidR="000B76C4" w:rsidRPr="530311D3">
        <w:rPr>
          <w:rFonts w:ascii="Times New Roman" w:eastAsiaTheme="majorEastAsia" w:hAnsi="Times New Roman" w:cs="Times New Roman"/>
          <w:sz w:val="24"/>
        </w:rPr>
        <w:t xml:space="preserve">e </w:t>
      </w:r>
      <w:r w:rsidRPr="530311D3">
        <w:rPr>
          <w:rFonts w:ascii="Times New Roman" w:eastAsiaTheme="majorEastAsia" w:hAnsi="Times New Roman" w:cs="Times New Roman"/>
          <w:sz w:val="24"/>
        </w:rPr>
        <w:t xml:space="preserve">taotluse </w:t>
      </w:r>
      <w:r w:rsidRPr="530311D3">
        <w:rPr>
          <w:rFonts w:ascii="Times New Roman" w:eastAsia="Calibri" w:hAnsi="Times New Roman" w:cs="Times New Roman"/>
          <w:sz w:val="24"/>
        </w:rPr>
        <w:t xml:space="preserve">menetlemise käigus või </w:t>
      </w:r>
      <w:r w:rsidR="00146DC0" w:rsidRPr="530311D3">
        <w:rPr>
          <w:rFonts w:ascii="Times New Roman" w:eastAsia="Calibri" w:hAnsi="Times New Roman" w:cs="Times New Roman"/>
          <w:sz w:val="24"/>
        </w:rPr>
        <w:t xml:space="preserve">käitaja </w:t>
      </w:r>
      <w:r w:rsidRPr="530311D3">
        <w:rPr>
          <w:rFonts w:ascii="Times New Roman" w:eastAsia="Calibri" w:hAnsi="Times New Roman" w:cs="Times New Roman"/>
          <w:sz w:val="24"/>
        </w:rPr>
        <w:t xml:space="preserve">tegevuse üle riikliku järelevalve </w:t>
      </w:r>
      <w:r w:rsidR="000B76C4" w:rsidRPr="530311D3">
        <w:rPr>
          <w:rFonts w:ascii="Times New Roman" w:eastAsia="Calibri" w:hAnsi="Times New Roman" w:cs="Times New Roman"/>
          <w:sz w:val="24"/>
        </w:rPr>
        <w:t xml:space="preserve">tegemise </w:t>
      </w:r>
      <w:r w:rsidRPr="530311D3">
        <w:rPr>
          <w:rFonts w:ascii="Times New Roman" w:eastAsia="Calibri" w:hAnsi="Times New Roman" w:cs="Times New Roman"/>
          <w:sz w:val="24"/>
        </w:rPr>
        <w:t xml:space="preserve">käigus selgub, et kosmosetegevusloa andmise </w:t>
      </w:r>
      <w:commentRangeStart w:id="271"/>
      <w:r w:rsidRPr="530311D3">
        <w:rPr>
          <w:rFonts w:ascii="Times New Roman" w:eastAsia="Calibri" w:hAnsi="Times New Roman" w:cs="Times New Roman"/>
          <w:sz w:val="24"/>
        </w:rPr>
        <w:t xml:space="preserve">aluseks olnud kosmosetegevuse lõpetamise kava </w:t>
      </w:r>
      <w:commentRangeEnd w:id="271"/>
      <w:r w:rsidR="005B0606">
        <w:rPr>
          <w:rStyle w:val="Kommentaariviide"/>
        </w:rPr>
        <w:commentReference w:id="271"/>
      </w:r>
      <w:r w:rsidRPr="530311D3">
        <w:rPr>
          <w:rFonts w:ascii="Times New Roman" w:eastAsia="Calibri" w:hAnsi="Times New Roman" w:cs="Times New Roman"/>
          <w:sz w:val="24"/>
        </w:rPr>
        <w:t xml:space="preserve">või hiljem pädeva asutuse kooskõlastatud kosmosetegevuse lõpetamise </w:t>
      </w:r>
      <w:commentRangeStart w:id="272"/>
      <w:r w:rsidRPr="530311D3">
        <w:rPr>
          <w:rFonts w:ascii="Times New Roman" w:eastAsia="Calibri" w:hAnsi="Times New Roman" w:cs="Times New Roman"/>
          <w:sz w:val="24"/>
        </w:rPr>
        <w:t xml:space="preserve">kava on ebaõigesti hinnatud </w:t>
      </w:r>
      <w:commentRangeEnd w:id="272"/>
      <w:r w:rsidR="006E69E8">
        <w:rPr>
          <w:rStyle w:val="Kommentaariviide"/>
        </w:rPr>
        <w:commentReference w:id="272"/>
      </w:r>
      <w:r w:rsidRPr="530311D3">
        <w:rPr>
          <w:rFonts w:ascii="Times New Roman" w:eastAsia="Calibri" w:hAnsi="Times New Roman" w:cs="Times New Roman"/>
          <w:sz w:val="24"/>
        </w:rPr>
        <w:t xml:space="preserve">või kava aluseks olevad asjaolud on muutunud, on pädeval asutusel õigus nõuda </w:t>
      </w:r>
      <w:r w:rsidR="00146DC0" w:rsidRPr="530311D3">
        <w:rPr>
          <w:rFonts w:ascii="Times New Roman" w:eastAsia="Calibri" w:hAnsi="Times New Roman" w:cs="Times New Roman"/>
          <w:sz w:val="24"/>
        </w:rPr>
        <w:t>käitaja</w:t>
      </w:r>
      <w:r w:rsidRPr="530311D3">
        <w:rPr>
          <w:rFonts w:ascii="Times New Roman" w:eastAsia="Calibri" w:hAnsi="Times New Roman" w:cs="Times New Roman"/>
          <w:sz w:val="24"/>
        </w:rPr>
        <w:t>lt kosmosetegevuse lõpetamise kava vastavusse viimist käesoleva seaduse nõuetega. Seejuures on pädeval asutus</w:t>
      </w:r>
      <w:r w:rsidR="00B731E7" w:rsidRPr="530311D3">
        <w:rPr>
          <w:rFonts w:ascii="Times New Roman" w:eastAsia="Calibri" w:hAnsi="Times New Roman" w:cs="Times New Roman"/>
          <w:sz w:val="24"/>
        </w:rPr>
        <w:t>el</w:t>
      </w:r>
      <w:r w:rsidRPr="530311D3">
        <w:rPr>
          <w:rFonts w:ascii="Times New Roman" w:eastAsia="Calibri" w:hAnsi="Times New Roman" w:cs="Times New Roman"/>
          <w:sz w:val="24"/>
        </w:rPr>
        <w:t xml:space="preserve"> õigus peatada kosmosetegevusloa kehtivus käesoleva seaduse</w:t>
      </w:r>
      <w:r w:rsidR="005F5792" w:rsidRPr="530311D3">
        <w:rPr>
          <w:rFonts w:ascii="Times New Roman" w:eastAsia="Calibri" w:hAnsi="Times New Roman" w:cs="Times New Roman"/>
          <w:sz w:val="24"/>
        </w:rPr>
        <w:t xml:space="preserve"> </w:t>
      </w:r>
      <w:r w:rsidR="005F5792" w:rsidRPr="530311D3">
        <w:rPr>
          <w:rFonts w:ascii="Times New Roman" w:eastAsiaTheme="majorEastAsia" w:hAnsi="Times New Roman" w:cs="Times New Roman"/>
          <w:sz w:val="24"/>
        </w:rPr>
        <w:t xml:space="preserve">§ 26 </w:t>
      </w:r>
      <w:r w:rsidRPr="530311D3">
        <w:rPr>
          <w:rFonts w:ascii="Times New Roman" w:eastAsiaTheme="majorEastAsia" w:hAnsi="Times New Roman" w:cs="Times New Roman"/>
          <w:sz w:val="24"/>
        </w:rPr>
        <w:t xml:space="preserve">lõike 1 punktis </w:t>
      </w:r>
      <w:r w:rsidR="00484B95" w:rsidRPr="530311D3">
        <w:rPr>
          <w:rFonts w:ascii="Times New Roman" w:eastAsiaTheme="majorEastAsia" w:hAnsi="Times New Roman" w:cs="Times New Roman"/>
          <w:sz w:val="24"/>
        </w:rPr>
        <w:t>6</w:t>
      </w:r>
      <w:r w:rsidRPr="530311D3">
        <w:rPr>
          <w:rFonts w:ascii="Times New Roman" w:eastAsiaTheme="majorEastAsia" w:hAnsi="Times New Roman" w:cs="Times New Roman"/>
          <w:b/>
          <w:bCs/>
          <w:sz w:val="24"/>
        </w:rPr>
        <w:t xml:space="preserve"> </w:t>
      </w:r>
      <w:r w:rsidRPr="530311D3">
        <w:rPr>
          <w:rFonts w:ascii="Times New Roman" w:eastAsia="Calibri" w:hAnsi="Times New Roman" w:cs="Times New Roman"/>
          <w:sz w:val="24"/>
        </w:rPr>
        <w:t xml:space="preserve">nimetatud alusel. </w:t>
      </w:r>
    </w:p>
    <w:p w14:paraId="21274F29" w14:textId="77777777" w:rsidR="00AB2504" w:rsidRPr="003D31C4" w:rsidRDefault="00AB2504" w:rsidP="000C49BD">
      <w:pPr>
        <w:spacing w:after="0" w:line="240" w:lineRule="auto"/>
        <w:rPr>
          <w:rFonts w:ascii="Times New Roman" w:eastAsia="Calibri" w:hAnsi="Times New Roman" w:cs="Times New Roman"/>
          <w:sz w:val="24"/>
        </w:rPr>
      </w:pPr>
    </w:p>
    <w:p w14:paraId="766FCC02" w14:textId="1FDFAD63" w:rsidR="00325DB4" w:rsidRDefault="00325DB4" w:rsidP="001B2783">
      <w:pPr>
        <w:spacing w:after="0" w:line="240" w:lineRule="auto"/>
        <w:rPr>
          <w:rFonts w:ascii="Times New Roman" w:hAnsi="Times New Roman" w:cs="Times New Roman"/>
          <w:b/>
          <w:bCs/>
          <w:sz w:val="24"/>
          <w:bdr w:val="none" w:sz="0" w:space="0" w:color="auto" w:frame="1"/>
          <w:shd w:val="clear" w:color="auto" w:fill="FFFFFF"/>
        </w:rPr>
      </w:pPr>
      <w:r w:rsidRPr="003D31C4">
        <w:rPr>
          <w:rFonts w:ascii="Times New Roman" w:hAnsi="Times New Roman" w:cs="Times New Roman"/>
          <w:b/>
          <w:bCs/>
          <w:sz w:val="24"/>
        </w:rPr>
        <w:t xml:space="preserve">§ </w:t>
      </w:r>
      <w:r w:rsidR="00866D87">
        <w:rPr>
          <w:rFonts w:ascii="Times New Roman" w:hAnsi="Times New Roman" w:cs="Times New Roman"/>
          <w:b/>
          <w:bCs/>
          <w:sz w:val="24"/>
        </w:rPr>
        <w:t>4</w:t>
      </w:r>
      <w:r w:rsidR="00C45115">
        <w:rPr>
          <w:rFonts w:ascii="Times New Roman" w:hAnsi="Times New Roman" w:cs="Times New Roman"/>
          <w:b/>
          <w:bCs/>
          <w:sz w:val="24"/>
        </w:rPr>
        <w:t>6</w:t>
      </w:r>
      <w:r w:rsidRPr="003D31C4">
        <w:rPr>
          <w:rFonts w:ascii="Times New Roman" w:hAnsi="Times New Roman" w:cs="Times New Roman"/>
          <w:b/>
          <w:bCs/>
          <w:sz w:val="24"/>
        </w:rPr>
        <w:t xml:space="preserve">. </w:t>
      </w:r>
      <w:r w:rsidRPr="00052071">
        <w:rPr>
          <w:rFonts w:ascii="Times New Roman" w:hAnsi="Times New Roman" w:cs="Times New Roman"/>
          <w:b/>
          <w:bCs/>
          <w:sz w:val="24"/>
          <w:bdr w:val="none" w:sz="0" w:space="0" w:color="auto" w:frame="1"/>
          <w:shd w:val="clear" w:color="auto" w:fill="FFFFFF"/>
        </w:rPr>
        <w:t>Kosmosetege</w:t>
      </w:r>
      <w:r w:rsidRPr="003D31C4">
        <w:rPr>
          <w:rFonts w:ascii="Times New Roman" w:hAnsi="Times New Roman" w:cs="Times New Roman"/>
          <w:b/>
          <w:bCs/>
          <w:sz w:val="24"/>
          <w:bdr w:val="none" w:sz="0" w:space="0" w:color="auto" w:frame="1"/>
          <w:shd w:val="clear" w:color="auto" w:fill="FFFFFF"/>
        </w:rPr>
        <w:t>vuse lõpetamise aruanne</w:t>
      </w:r>
      <w:r w:rsidR="00177FAC" w:rsidRPr="003D31C4">
        <w:rPr>
          <w:rFonts w:ascii="Times New Roman" w:hAnsi="Times New Roman" w:cs="Times New Roman"/>
          <w:b/>
          <w:bCs/>
          <w:sz w:val="24"/>
          <w:bdr w:val="none" w:sz="0" w:space="0" w:color="auto" w:frame="1"/>
          <w:shd w:val="clear" w:color="auto" w:fill="FFFFFF"/>
        </w:rPr>
        <w:t xml:space="preserve"> </w:t>
      </w:r>
    </w:p>
    <w:p w14:paraId="2C2C7A05" w14:textId="77777777" w:rsidR="000C49BD" w:rsidRPr="003D31C4" w:rsidRDefault="000C49BD" w:rsidP="001B2783">
      <w:pPr>
        <w:spacing w:after="0" w:line="240" w:lineRule="auto"/>
        <w:rPr>
          <w:rFonts w:ascii="Times New Roman" w:hAnsi="Times New Roman" w:cs="Times New Roman"/>
          <w:b/>
          <w:bCs/>
          <w:sz w:val="24"/>
          <w:bdr w:val="none" w:sz="0" w:space="0" w:color="auto" w:frame="1"/>
          <w:shd w:val="clear" w:color="auto" w:fill="FFFFFF"/>
        </w:rPr>
      </w:pPr>
    </w:p>
    <w:p w14:paraId="5CF5AAE6" w14:textId="38F79421" w:rsidR="00E00A52" w:rsidRDefault="00E00A52"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(1) </w:t>
      </w:r>
      <w:r w:rsidR="00813F99" w:rsidRPr="530311D3">
        <w:rPr>
          <w:rFonts w:ascii="Times New Roman" w:eastAsia="Calibri Light" w:hAnsi="Times New Roman" w:cs="Times New Roman"/>
          <w:sz w:val="24"/>
        </w:rPr>
        <w:t xml:space="preserve">Kosmosetegevuse kava järgi kosmosetegevuse </w:t>
      </w:r>
      <w:r w:rsidRPr="530311D3">
        <w:rPr>
          <w:rFonts w:ascii="Times New Roman" w:eastAsia="Calibri Light" w:hAnsi="Times New Roman" w:cs="Times New Roman"/>
          <w:sz w:val="24"/>
        </w:rPr>
        <w:t xml:space="preserve">lõpetamise kohta esitab </w:t>
      </w:r>
      <w:r w:rsidR="00146DC0" w:rsidRPr="530311D3">
        <w:rPr>
          <w:rFonts w:ascii="Times New Roman" w:eastAsia="Calibri Light" w:hAnsi="Times New Roman" w:cs="Times New Roman"/>
          <w:sz w:val="24"/>
        </w:rPr>
        <w:t xml:space="preserve">käitaja </w:t>
      </w:r>
      <w:r w:rsidRPr="530311D3">
        <w:rPr>
          <w:rFonts w:ascii="Times New Roman" w:eastAsia="Calibri Light" w:hAnsi="Times New Roman" w:cs="Times New Roman"/>
          <w:sz w:val="24"/>
        </w:rPr>
        <w:t xml:space="preserve">pädevale asutusele kosmosetegevuse lõpetamise aruande (edaspidi </w:t>
      </w:r>
      <w:r w:rsidRPr="530311D3">
        <w:rPr>
          <w:rFonts w:ascii="Times New Roman" w:eastAsia="Calibri Light" w:hAnsi="Times New Roman" w:cs="Times New Roman"/>
          <w:i/>
          <w:iCs/>
          <w:sz w:val="24"/>
        </w:rPr>
        <w:t>aruanne</w:t>
      </w:r>
      <w:r w:rsidRPr="530311D3">
        <w:rPr>
          <w:rFonts w:ascii="Times New Roman" w:eastAsia="Calibri Light" w:hAnsi="Times New Roman" w:cs="Times New Roman"/>
          <w:sz w:val="24"/>
        </w:rPr>
        <w:t xml:space="preserve">). </w:t>
      </w:r>
    </w:p>
    <w:p w14:paraId="1ECDA442" w14:textId="77777777" w:rsidR="000C49BD" w:rsidRPr="003D31C4" w:rsidRDefault="000C49BD" w:rsidP="530311D3">
      <w:pPr>
        <w:spacing w:after="0" w:line="240" w:lineRule="auto"/>
        <w:jc w:val="both"/>
        <w:rPr>
          <w:rFonts w:ascii="Times New Roman" w:eastAsia="Calibri Light" w:hAnsi="Times New Roman" w:cs="Times New Roman"/>
          <w:sz w:val="24"/>
        </w:rPr>
      </w:pPr>
    </w:p>
    <w:p w14:paraId="4424930A" w14:textId="34E6E82C" w:rsidR="00B468C2" w:rsidRDefault="00B468C2" w:rsidP="530311D3">
      <w:pPr>
        <w:spacing w:after="0" w:line="240" w:lineRule="auto"/>
        <w:jc w:val="both"/>
        <w:rPr>
          <w:rFonts w:ascii="Times New Roman" w:hAnsi="Times New Roman" w:cs="Times New Roman"/>
          <w:color w:val="202020"/>
          <w:sz w:val="24"/>
          <w:shd w:val="clear" w:color="auto" w:fill="FFFFFF"/>
        </w:rPr>
      </w:pPr>
      <w:r w:rsidRPr="530311D3">
        <w:rPr>
          <w:rFonts w:ascii="Times New Roman" w:hAnsi="Times New Roman" w:cs="Times New Roman"/>
          <w:color w:val="202020"/>
          <w:sz w:val="24"/>
          <w:shd w:val="clear" w:color="auto" w:fill="FFFFFF"/>
        </w:rPr>
        <w:t>(2) Aruanne</w:t>
      </w:r>
      <w:r w:rsidR="00D70AF4" w:rsidRPr="530311D3">
        <w:rPr>
          <w:rFonts w:ascii="Times New Roman" w:hAnsi="Times New Roman" w:cs="Times New Roman"/>
          <w:color w:val="202020"/>
          <w:sz w:val="24"/>
          <w:shd w:val="clear" w:color="auto" w:fill="FFFFFF"/>
        </w:rPr>
        <w:t xml:space="preserve"> </w:t>
      </w:r>
      <w:r w:rsidRPr="530311D3">
        <w:rPr>
          <w:rFonts w:ascii="Times New Roman" w:hAnsi="Times New Roman" w:cs="Times New Roman"/>
          <w:color w:val="202020"/>
          <w:sz w:val="24"/>
          <w:shd w:val="clear" w:color="auto" w:fill="FFFFFF"/>
        </w:rPr>
        <w:t xml:space="preserve">esitatakse pädevale asutusele </w:t>
      </w:r>
      <w:r w:rsidR="00B93107" w:rsidRPr="530311D3">
        <w:rPr>
          <w:rFonts w:ascii="Times New Roman" w:hAnsi="Times New Roman" w:cs="Times New Roman"/>
          <w:color w:val="202020"/>
          <w:sz w:val="24"/>
          <w:shd w:val="clear" w:color="auto" w:fill="FFFFFF"/>
        </w:rPr>
        <w:t xml:space="preserve">elektrooniliselt </w:t>
      </w:r>
      <w:r w:rsidR="001E3288" w:rsidRPr="530311D3">
        <w:rPr>
          <w:rFonts w:ascii="Times New Roman" w:hAnsi="Times New Roman" w:cs="Times New Roman"/>
          <w:color w:val="202020"/>
          <w:sz w:val="24"/>
          <w:shd w:val="clear" w:color="auto" w:fill="FFFFFF"/>
        </w:rPr>
        <w:t xml:space="preserve">registri kaudu </w:t>
      </w:r>
      <w:r w:rsidRPr="530311D3">
        <w:rPr>
          <w:rFonts w:ascii="Times New Roman" w:hAnsi="Times New Roman" w:cs="Times New Roman"/>
          <w:color w:val="202020"/>
          <w:sz w:val="24"/>
          <w:shd w:val="clear" w:color="auto" w:fill="FFFFFF"/>
        </w:rPr>
        <w:t xml:space="preserve">esimesel võimalusel pärast aruande valmimist, kuid hiljemalt 30 päeva pärast kosmosetegevuse </w:t>
      </w:r>
      <w:r w:rsidR="00741A91" w:rsidRPr="530311D3">
        <w:rPr>
          <w:rFonts w:ascii="Times New Roman" w:hAnsi="Times New Roman" w:cs="Times New Roman"/>
          <w:color w:val="202020"/>
          <w:sz w:val="24"/>
          <w:shd w:val="clear" w:color="auto" w:fill="FFFFFF"/>
        </w:rPr>
        <w:t>lõpetamist</w:t>
      </w:r>
      <w:r w:rsidRPr="530311D3">
        <w:rPr>
          <w:rFonts w:ascii="Times New Roman" w:hAnsi="Times New Roman" w:cs="Times New Roman"/>
          <w:color w:val="202020"/>
          <w:sz w:val="24"/>
          <w:shd w:val="clear" w:color="auto" w:fill="FFFFFF"/>
        </w:rPr>
        <w:t>.</w:t>
      </w:r>
    </w:p>
    <w:p w14:paraId="5C353B34" w14:textId="77777777" w:rsidR="000C49BD" w:rsidRPr="003D31C4" w:rsidRDefault="000C49BD" w:rsidP="530311D3">
      <w:pPr>
        <w:spacing w:after="0" w:line="240" w:lineRule="auto"/>
        <w:jc w:val="both"/>
        <w:rPr>
          <w:rFonts w:ascii="Times New Roman" w:eastAsia="Calibri Light" w:hAnsi="Times New Roman" w:cs="Times New Roman"/>
          <w:sz w:val="24"/>
        </w:rPr>
      </w:pPr>
    </w:p>
    <w:p w14:paraId="3330B995" w14:textId="6D7FB210" w:rsidR="00D11E51" w:rsidRPr="003D31C4" w:rsidRDefault="00325DB4" w:rsidP="530311D3">
      <w:pPr>
        <w:spacing w:after="0" w:line="240" w:lineRule="auto"/>
        <w:jc w:val="both"/>
        <w:rPr>
          <w:rFonts w:ascii="Times New Roman" w:hAnsi="Times New Roman" w:cs="Times New Roman"/>
          <w:sz w:val="24"/>
          <w:bdr w:val="none" w:sz="0" w:space="0" w:color="auto" w:frame="1"/>
          <w:shd w:val="clear" w:color="auto" w:fill="FFFFFF"/>
        </w:rPr>
      </w:pPr>
      <w:r w:rsidRPr="530311D3">
        <w:rPr>
          <w:rFonts w:ascii="Times New Roman" w:hAnsi="Times New Roman" w:cs="Times New Roman"/>
          <w:sz w:val="24"/>
          <w:bdr w:val="none" w:sz="0" w:space="0" w:color="auto" w:frame="1"/>
          <w:shd w:val="clear" w:color="auto" w:fill="FFFFFF"/>
        </w:rPr>
        <w:t>(</w:t>
      </w:r>
      <w:r w:rsidR="00B468C2" w:rsidRPr="530311D3">
        <w:rPr>
          <w:rFonts w:ascii="Times New Roman" w:hAnsi="Times New Roman" w:cs="Times New Roman"/>
          <w:sz w:val="24"/>
          <w:bdr w:val="none" w:sz="0" w:space="0" w:color="auto" w:frame="1"/>
          <w:shd w:val="clear" w:color="auto" w:fill="FFFFFF"/>
        </w:rPr>
        <w:t>3</w:t>
      </w:r>
      <w:r w:rsidRPr="530311D3">
        <w:rPr>
          <w:rFonts w:ascii="Times New Roman" w:hAnsi="Times New Roman" w:cs="Times New Roman"/>
          <w:sz w:val="24"/>
          <w:bdr w:val="none" w:sz="0" w:space="0" w:color="auto" w:frame="1"/>
          <w:shd w:val="clear" w:color="auto" w:fill="FFFFFF"/>
        </w:rPr>
        <w:t xml:space="preserve">) </w:t>
      </w:r>
      <w:r w:rsidR="006F229D" w:rsidRPr="530311D3">
        <w:rPr>
          <w:rFonts w:ascii="Times New Roman" w:hAnsi="Times New Roman" w:cs="Times New Roman"/>
          <w:sz w:val="24"/>
          <w:bdr w:val="none" w:sz="0" w:space="0" w:color="auto" w:frame="1"/>
          <w:shd w:val="clear" w:color="auto" w:fill="FFFFFF"/>
        </w:rPr>
        <w:t>A</w:t>
      </w:r>
      <w:r w:rsidRPr="530311D3">
        <w:rPr>
          <w:rFonts w:ascii="Times New Roman" w:hAnsi="Times New Roman" w:cs="Times New Roman"/>
          <w:sz w:val="24"/>
          <w:bdr w:val="none" w:sz="0" w:space="0" w:color="auto" w:frame="1"/>
          <w:shd w:val="clear" w:color="auto" w:fill="FFFFFF"/>
        </w:rPr>
        <w:t>ruandes selgita</w:t>
      </w:r>
      <w:r w:rsidR="00052071" w:rsidRPr="530311D3">
        <w:rPr>
          <w:rFonts w:ascii="Times New Roman" w:hAnsi="Times New Roman" w:cs="Times New Roman"/>
          <w:sz w:val="24"/>
          <w:bdr w:val="none" w:sz="0" w:space="0" w:color="auto" w:frame="1"/>
          <w:shd w:val="clear" w:color="auto" w:fill="FFFFFF"/>
        </w:rPr>
        <w:t>b</w:t>
      </w:r>
      <w:r w:rsidRPr="530311D3">
        <w:rPr>
          <w:rFonts w:ascii="Times New Roman" w:hAnsi="Times New Roman" w:cs="Times New Roman"/>
          <w:sz w:val="24"/>
          <w:bdr w:val="none" w:sz="0" w:space="0" w:color="auto" w:frame="1"/>
          <w:shd w:val="clear" w:color="auto" w:fill="FFFFFF"/>
        </w:rPr>
        <w:t xml:space="preserve"> ja kirjelda</w:t>
      </w:r>
      <w:r w:rsidR="00052071" w:rsidRPr="530311D3">
        <w:rPr>
          <w:rFonts w:ascii="Times New Roman" w:hAnsi="Times New Roman" w:cs="Times New Roman"/>
          <w:sz w:val="24"/>
          <w:bdr w:val="none" w:sz="0" w:space="0" w:color="auto" w:frame="1"/>
          <w:shd w:val="clear" w:color="auto" w:fill="FFFFFF"/>
        </w:rPr>
        <w:t>b käitaja</w:t>
      </w:r>
      <w:r w:rsidR="00737E5F" w:rsidRPr="530311D3">
        <w:rPr>
          <w:rFonts w:ascii="Times New Roman" w:hAnsi="Times New Roman" w:cs="Times New Roman"/>
          <w:sz w:val="24"/>
          <w:bdr w:val="none" w:sz="0" w:space="0" w:color="auto" w:frame="1"/>
          <w:shd w:val="clear" w:color="auto" w:fill="FFFFFF"/>
        </w:rPr>
        <w:t>:</w:t>
      </w:r>
    </w:p>
    <w:p w14:paraId="7D8C2116" w14:textId="1FD08A48" w:rsidR="00361AD5" w:rsidRDefault="00E10C50" w:rsidP="530311D3">
      <w:pPr>
        <w:spacing w:after="0" w:line="240" w:lineRule="auto"/>
        <w:jc w:val="both"/>
        <w:rPr>
          <w:rFonts w:ascii="Times New Roman" w:hAnsi="Times New Roman" w:cs="Times New Roman"/>
          <w:sz w:val="24"/>
          <w:bdr w:val="none" w:sz="0" w:space="0" w:color="auto" w:frame="1"/>
          <w:shd w:val="clear" w:color="auto" w:fill="FFFFFF"/>
        </w:rPr>
      </w:pPr>
      <w:r w:rsidRPr="530311D3">
        <w:rPr>
          <w:rFonts w:ascii="Times New Roman" w:hAnsi="Times New Roman" w:cs="Times New Roman"/>
          <w:sz w:val="24"/>
          <w:bdr w:val="none" w:sz="0" w:space="0" w:color="auto" w:frame="1"/>
          <w:shd w:val="clear" w:color="auto" w:fill="FFFFFF"/>
        </w:rPr>
        <w:t xml:space="preserve">1) </w:t>
      </w:r>
      <w:r w:rsidR="00361AD5" w:rsidRPr="530311D3">
        <w:rPr>
          <w:rFonts w:ascii="Times New Roman" w:hAnsi="Times New Roman" w:cs="Times New Roman"/>
          <w:sz w:val="24"/>
          <w:bdr w:val="none" w:sz="0" w:space="0" w:color="auto" w:frame="1"/>
          <w:shd w:val="clear" w:color="auto" w:fill="FFFFFF"/>
        </w:rPr>
        <w:t>kosmosetegevuse lõpetamise aeg</w:t>
      </w:r>
      <w:r w:rsidR="00B731E7" w:rsidRPr="530311D3">
        <w:rPr>
          <w:rFonts w:ascii="Times New Roman" w:hAnsi="Times New Roman" w:cs="Times New Roman"/>
          <w:sz w:val="24"/>
          <w:bdr w:val="none" w:sz="0" w:space="0" w:color="auto" w:frame="1"/>
          <w:shd w:val="clear" w:color="auto" w:fill="FFFFFF"/>
        </w:rPr>
        <w:t>a</w:t>
      </w:r>
      <w:r w:rsidR="00524189" w:rsidRPr="530311D3">
        <w:rPr>
          <w:rFonts w:ascii="Times New Roman" w:hAnsi="Times New Roman" w:cs="Times New Roman"/>
          <w:sz w:val="24"/>
          <w:bdr w:val="none" w:sz="0" w:space="0" w:color="auto" w:frame="1"/>
          <w:shd w:val="clear" w:color="auto" w:fill="FFFFFF"/>
        </w:rPr>
        <w:t xml:space="preserve"> </w:t>
      </w:r>
      <w:r w:rsidR="0078301B" w:rsidRPr="530311D3">
        <w:rPr>
          <w:rFonts w:ascii="Times New Roman" w:hAnsi="Times New Roman" w:cs="Times New Roman"/>
          <w:sz w:val="24"/>
          <w:bdr w:val="none" w:sz="0" w:space="0" w:color="auto" w:frame="1"/>
          <w:shd w:val="clear" w:color="auto" w:fill="FFFFFF"/>
        </w:rPr>
        <w:t xml:space="preserve">selleks tehtud viimase toimingu </w:t>
      </w:r>
      <w:r w:rsidR="00524189" w:rsidRPr="530311D3">
        <w:rPr>
          <w:rFonts w:ascii="Times New Roman" w:hAnsi="Times New Roman" w:cs="Times New Roman"/>
          <w:sz w:val="24"/>
          <w:bdr w:val="none" w:sz="0" w:space="0" w:color="auto" w:frame="1"/>
          <w:shd w:val="clear" w:color="auto" w:fill="FFFFFF"/>
        </w:rPr>
        <w:t>kuupäeva täpsusega</w:t>
      </w:r>
      <w:r w:rsidR="00361AD5" w:rsidRPr="530311D3">
        <w:rPr>
          <w:rFonts w:ascii="Times New Roman" w:hAnsi="Times New Roman" w:cs="Times New Roman"/>
          <w:sz w:val="24"/>
          <w:bdr w:val="none" w:sz="0" w:space="0" w:color="auto" w:frame="1"/>
          <w:shd w:val="clear" w:color="auto" w:fill="FFFFFF"/>
        </w:rPr>
        <w:t xml:space="preserve">; </w:t>
      </w:r>
    </w:p>
    <w:p w14:paraId="7A3E2909" w14:textId="4A8A46E0" w:rsidR="00E10C50" w:rsidRPr="003D31C4" w:rsidRDefault="00361AD5" w:rsidP="530311D3">
      <w:pPr>
        <w:spacing w:after="0" w:line="240" w:lineRule="auto"/>
        <w:jc w:val="both"/>
        <w:rPr>
          <w:rFonts w:ascii="Times New Roman" w:hAnsi="Times New Roman" w:cs="Times New Roman"/>
          <w:sz w:val="24"/>
          <w:bdr w:val="none" w:sz="0" w:space="0" w:color="auto" w:frame="1"/>
          <w:shd w:val="clear" w:color="auto" w:fill="FFFFFF"/>
        </w:rPr>
      </w:pPr>
      <w:commentRangeStart w:id="273"/>
      <w:r w:rsidRPr="530311D3">
        <w:rPr>
          <w:rFonts w:ascii="Times New Roman" w:hAnsi="Times New Roman" w:cs="Times New Roman"/>
          <w:sz w:val="24"/>
          <w:bdr w:val="none" w:sz="0" w:space="0" w:color="auto" w:frame="1"/>
          <w:shd w:val="clear" w:color="auto" w:fill="FFFFFF"/>
        </w:rPr>
        <w:t xml:space="preserve">2) </w:t>
      </w:r>
      <w:r w:rsidR="00325DB4" w:rsidRPr="530311D3">
        <w:rPr>
          <w:rFonts w:ascii="Times New Roman" w:hAnsi="Times New Roman" w:cs="Times New Roman"/>
          <w:sz w:val="24"/>
          <w:bdr w:val="none" w:sz="0" w:space="0" w:color="auto" w:frame="1"/>
          <w:shd w:val="clear" w:color="auto" w:fill="FFFFFF"/>
        </w:rPr>
        <w:t xml:space="preserve">kosmosetegevuse lõpetamisega kaasnevaid ja </w:t>
      </w:r>
      <w:r w:rsidR="00985C63" w:rsidRPr="530311D3">
        <w:rPr>
          <w:rFonts w:ascii="Times New Roman" w:hAnsi="Times New Roman" w:cs="Times New Roman"/>
          <w:sz w:val="24"/>
          <w:bdr w:val="none" w:sz="0" w:space="0" w:color="auto" w:frame="1"/>
          <w:shd w:val="clear" w:color="auto" w:fill="FFFFFF"/>
        </w:rPr>
        <w:t xml:space="preserve">kosmosetegevuse </w:t>
      </w:r>
      <w:r w:rsidR="00325DB4" w:rsidRPr="530311D3">
        <w:rPr>
          <w:rFonts w:ascii="Times New Roman" w:hAnsi="Times New Roman" w:cs="Times New Roman"/>
          <w:sz w:val="24"/>
          <w:bdr w:val="none" w:sz="0" w:space="0" w:color="auto" w:frame="1"/>
          <w:shd w:val="clear" w:color="auto" w:fill="FFFFFF"/>
        </w:rPr>
        <w:t xml:space="preserve">lõpetamise järgseid </w:t>
      </w:r>
      <w:r w:rsidR="00052071" w:rsidRPr="530311D3">
        <w:rPr>
          <w:rFonts w:ascii="Times New Roman" w:hAnsi="Times New Roman" w:cs="Times New Roman"/>
          <w:sz w:val="24"/>
          <w:bdr w:val="none" w:sz="0" w:space="0" w:color="auto" w:frame="1"/>
          <w:shd w:val="clear" w:color="auto" w:fill="FFFFFF"/>
        </w:rPr>
        <w:t xml:space="preserve">võimalikke </w:t>
      </w:r>
      <w:r w:rsidR="00325DB4" w:rsidRPr="530311D3">
        <w:rPr>
          <w:rFonts w:ascii="Times New Roman" w:hAnsi="Times New Roman" w:cs="Times New Roman"/>
          <w:sz w:val="24"/>
          <w:bdr w:val="none" w:sz="0" w:space="0" w:color="auto" w:frame="1"/>
          <w:shd w:val="clear" w:color="auto" w:fill="FFFFFF"/>
        </w:rPr>
        <w:t>ohte ja keskkonnamõju</w:t>
      </w:r>
      <w:r w:rsidR="00737E5F" w:rsidRPr="530311D3">
        <w:rPr>
          <w:rFonts w:ascii="Times New Roman" w:hAnsi="Times New Roman" w:cs="Times New Roman"/>
          <w:sz w:val="24"/>
          <w:bdr w:val="none" w:sz="0" w:space="0" w:color="auto" w:frame="1"/>
          <w:shd w:val="clear" w:color="auto" w:fill="FFFFFF"/>
        </w:rPr>
        <w:t>;</w:t>
      </w:r>
      <w:commentRangeEnd w:id="273"/>
      <w:r w:rsidR="00D41026">
        <w:rPr>
          <w:rStyle w:val="Kommentaariviide"/>
        </w:rPr>
        <w:commentReference w:id="273"/>
      </w:r>
    </w:p>
    <w:p w14:paraId="0DEB403C" w14:textId="71DED53C" w:rsidR="00E10C50" w:rsidRPr="003D31C4" w:rsidRDefault="00361AD5" w:rsidP="530311D3">
      <w:pPr>
        <w:spacing w:after="0" w:line="240" w:lineRule="auto"/>
        <w:jc w:val="both"/>
        <w:rPr>
          <w:rFonts w:ascii="Times New Roman" w:hAnsi="Times New Roman" w:cs="Times New Roman"/>
          <w:sz w:val="24"/>
          <w:bdr w:val="none" w:sz="0" w:space="0" w:color="auto" w:frame="1"/>
          <w:shd w:val="clear" w:color="auto" w:fill="FFFFFF"/>
        </w:rPr>
      </w:pPr>
      <w:r w:rsidRPr="530311D3">
        <w:rPr>
          <w:rFonts w:ascii="Times New Roman" w:hAnsi="Times New Roman" w:cs="Times New Roman"/>
          <w:sz w:val="24"/>
          <w:bdr w:val="none" w:sz="0" w:space="0" w:color="auto" w:frame="1"/>
          <w:shd w:val="clear" w:color="auto" w:fill="FFFFFF"/>
        </w:rPr>
        <w:t>3</w:t>
      </w:r>
      <w:r w:rsidR="00E10C50" w:rsidRPr="530311D3">
        <w:rPr>
          <w:rFonts w:ascii="Times New Roman" w:hAnsi="Times New Roman" w:cs="Times New Roman"/>
          <w:sz w:val="24"/>
          <w:bdr w:val="none" w:sz="0" w:space="0" w:color="auto" w:frame="1"/>
          <w:shd w:val="clear" w:color="auto" w:fill="FFFFFF"/>
        </w:rPr>
        <w:t xml:space="preserve">) </w:t>
      </w:r>
      <w:r w:rsidR="00737E5F" w:rsidRPr="530311D3">
        <w:rPr>
          <w:rFonts w:ascii="Times New Roman" w:hAnsi="Times New Roman" w:cs="Times New Roman"/>
          <w:sz w:val="24"/>
          <w:bdr w:val="none" w:sz="0" w:space="0" w:color="auto" w:frame="1"/>
          <w:shd w:val="clear" w:color="auto" w:fill="FFFFFF"/>
        </w:rPr>
        <w:t xml:space="preserve">kosmosetegevuse lõpetamiseks rakendatud </w:t>
      </w:r>
      <w:r w:rsidR="00325DB4" w:rsidRPr="530311D3">
        <w:rPr>
          <w:rFonts w:ascii="Times New Roman" w:hAnsi="Times New Roman" w:cs="Times New Roman"/>
          <w:sz w:val="24"/>
          <w:bdr w:val="none" w:sz="0" w:space="0" w:color="auto" w:frame="1"/>
          <w:shd w:val="clear" w:color="auto" w:fill="FFFFFF"/>
        </w:rPr>
        <w:t xml:space="preserve">peamisi meetmeid ja tegevusi käesolevas seaduses </w:t>
      </w:r>
      <w:r w:rsidR="00325DB4" w:rsidRPr="530311D3">
        <w:rPr>
          <w:rFonts w:ascii="Times New Roman" w:eastAsia="Calibri" w:hAnsi="Times New Roman" w:cs="Times New Roman"/>
          <w:sz w:val="24"/>
        </w:rPr>
        <w:t xml:space="preserve">sätestatud </w:t>
      </w:r>
      <w:r w:rsidR="00325DB4" w:rsidRPr="530311D3">
        <w:rPr>
          <w:rFonts w:ascii="Times New Roman" w:hAnsi="Times New Roman" w:cs="Times New Roman"/>
          <w:sz w:val="24"/>
          <w:bdr w:val="none" w:sz="0" w:space="0" w:color="auto" w:frame="1"/>
          <w:shd w:val="clear" w:color="auto" w:fill="FFFFFF"/>
        </w:rPr>
        <w:t xml:space="preserve">põhimõtete ja nõuete täitmiseks. </w:t>
      </w:r>
    </w:p>
    <w:p w14:paraId="647621FA" w14:textId="77777777" w:rsidR="003E3EF5" w:rsidRPr="003D31C4" w:rsidRDefault="003E3EF5" w:rsidP="530311D3">
      <w:pPr>
        <w:spacing w:after="0" w:line="240" w:lineRule="auto"/>
        <w:jc w:val="both"/>
        <w:rPr>
          <w:rFonts w:ascii="Times New Roman" w:hAnsi="Times New Roman" w:cs="Times New Roman"/>
          <w:sz w:val="24"/>
          <w:bdr w:val="none" w:sz="0" w:space="0" w:color="auto" w:frame="1"/>
          <w:shd w:val="clear" w:color="auto" w:fill="FFFFFF"/>
        </w:rPr>
      </w:pPr>
    </w:p>
    <w:p w14:paraId="687A291D" w14:textId="23490FE0" w:rsidR="00325DB4" w:rsidRDefault="00E10C50" w:rsidP="530311D3">
      <w:pPr>
        <w:spacing w:after="0" w:line="240" w:lineRule="auto"/>
        <w:jc w:val="both"/>
        <w:rPr>
          <w:rFonts w:ascii="Times New Roman" w:hAnsi="Times New Roman" w:cs="Times New Roman"/>
          <w:sz w:val="24"/>
          <w:bdr w:val="none" w:sz="0" w:space="0" w:color="auto" w:frame="1"/>
          <w:shd w:val="clear" w:color="auto" w:fill="FFFFFF"/>
        </w:rPr>
      </w:pPr>
      <w:r w:rsidRPr="530311D3">
        <w:rPr>
          <w:rFonts w:ascii="Times New Roman" w:hAnsi="Times New Roman" w:cs="Times New Roman"/>
          <w:sz w:val="24"/>
          <w:bdr w:val="none" w:sz="0" w:space="0" w:color="auto" w:frame="1"/>
          <w:shd w:val="clear" w:color="auto" w:fill="FFFFFF"/>
        </w:rPr>
        <w:t>(</w:t>
      </w:r>
      <w:r w:rsidR="00A6264C" w:rsidRPr="530311D3">
        <w:rPr>
          <w:rFonts w:ascii="Times New Roman" w:hAnsi="Times New Roman" w:cs="Times New Roman"/>
          <w:sz w:val="24"/>
          <w:bdr w:val="none" w:sz="0" w:space="0" w:color="auto" w:frame="1"/>
          <w:shd w:val="clear" w:color="auto" w:fill="FFFFFF"/>
        </w:rPr>
        <w:t>4</w:t>
      </w:r>
      <w:r w:rsidRPr="530311D3">
        <w:rPr>
          <w:rFonts w:ascii="Times New Roman" w:hAnsi="Times New Roman" w:cs="Times New Roman"/>
          <w:sz w:val="24"/>
          <w:bdr w:val="none" w:sz="0" w:space="0" w:color="auto" w:frame="1"/>
          <w:shd w:val="clear" w:color="auto" w:fill="FFFFFF"/>
        </w:rPr>
        <w:t xml:space="preserve">) </w:t>
      </w:r>
      <w:r w:rsidR="00325DB4" w:rsidRPr="530311D3">
        <w:rPr>
          <w:rFonts w:ascii="Times New Roman" w:hAnsi="Times New Roman" w:cs="Times New Roman"/>
          <w:sz w:val="24"/>
          <w:bdr w:val="none" w:sz="0" w:space="0" w:color="auto" w:frame="1"/>
          <w:shd w:val="clear" w:color="auto" w:fill="FFFFFF"/>
        </w:rPr>
        <w:t xml:space="preserve">Aruande osaks on </w:t>
      </w:r>
      <w:r w:rsidRPr="530311D3">
        <w:rPr>
          <w:rFonts w:ascii="Times New Roman" w:hAnsi="Times New Roman" w:cs="Times New Roman"/>
          <w:sz w:val="24"/>
          <w:bdr w:val="none" w:sz="0" w:space="0" w:color="auto" w:frame="1"/>
          <w:shd w:val="clear" w:color="auto" w:fill="FFFFFF"/>
        </w:rPr>
        <w:t>rahvusvahelise</w:t>
      </w:r>
      <w:r w:rsidR="00121A47" w:rsidRPr="530311D3">
        <w:rPr>
          <w:rFonts w:ascii="Times New Roman" w:hAnsi="Times New Roman" w:cs="Times New Roman"/>
          <w:sz w:val="24"/>
          <w:bdr w:val="none" w:sz="0" w:space="0" w:color="auto" w:frame="1"/>
          <w:shd w:val="clear" w:color="auto" w:fill="FFFFFF"/>
        </w:rPr>
        <w:t xml:space="preserve"> </w:t>
      </w:r>
      <w:r w:rsidR="00E57D87" w:rsidRPr="530311D3">
        <w:rPr>
          <w:rFonts w:ascii="Times New Roman" w:hAnsi="Times New Roman" w:cs="Times New Roman"/>
          <w:sz w:val="24"/>
          <w:bdr w:val="none" w:sz="0" w:space="0" w:color="auto" w:frame="1"/>
          <w:shd w:val="clear" w:color="auto" w:fill="FFFFFF"/>
        </w:rPr>
        <w:t>sõltumatu organisatsiooni väljastatud dokument</w:t>
      </w:r>
      <w:r w:rsidR="00325DB4" w:rsidRPr="530311D3">
        <w:rPr>
          <w:rFonts w:ascii="Times New Roman" w:hAnsi="Times New Roman" w:cs="Times New Roman"/>
          <w:sz w:val="24"/>
          <w:bdr w:val="none" w:sz="0" w:space="0" w:color="auto" w:frame="1"/>
          <w:shd w:val="clear" w:color="auto" w:fill="FFFFFF"/>
        </w:rPr>
        <w:t>, millest nähtub, et kosmos</w:t>
      </w:r>
      <w:r w:rsidR="00B92D31" w:rsidRPr="530311D3">
        <w:rPr>
          <w:rFonts w:ascii="Times New Roman" w:hAnsi="Times New Roman" w:cs="Times New Roman"/>
          <w:sz w:val="24"/>
          <w:bdr w:val="none" w:sz="0" w:space="0" w:color="auto" w:frame="1"/>
          <w:shd w:val="clear" w:color="auto" w:fill="FFFFFF"/>
        </w:rPr>
        <w:t>e</w:t>
      </w:r>
      <w:r w:rsidR="00325DB4" w:rsidRPr="530311D3">
        <w:rPr>
          <w:rFonts w:ascii="Times New Roman" w:hAnsi="Times New Roman" w:cs="Times New Roman"/>
          <w:sz w:val="24"/>
          <w:bdr w:val="none" w:sz="0" w:space="0" w:color="auto" w:frame="1"/>
          <w:shd w:val="clear" w:color="auto" w:fill="FFFFFF"/>
        </w:rPr>
        <w:t>objekti kosmoses enam ei ole.</w:t>
      </w:r>
    </w:p>
    <w:p w14:paraId="1B35B6F1" w14:textId="77777777" w:rsidR="001B2783" w:rsidRDefault="001B2783" w:rsidP="000C49BD">
      <w:pPr>
        <w:spacing w:after="0" w:line="240" w:lineRule="auto"/>
        <w:rPr>
          <w:rFonts w:ascii="Times New Roman" w:hAnsi="Times New Roman" w:cs="Times New Roman"/>
          <w:sz w:val="24"/>
          <w:bdr w:val="none" w:sz="0" w:space="0" w:color="auto" w:frame="1"/>
          <w:shd w:val="clear" w:color="auto" w:fill="FFFFFF"/>
        </w:rPr>
      </w:pPr>
    </w:p>
    <w:p w14:paraId="0EDCAAB3" w14:textId="161DEC6D" w:rsidR="00843CE2" w:rsidRPr="003D31C4" w:rsidRDefault="000B4B12" w:rsidP="001B2783">
      <w:pPr>
        <w:spacing w:after="0" w:line="240" w:lineRule="auto"/>
        <w:rPr>
          <w:rFonts w:ascii="Times New Roman" w:hAnsi="Times New Roman" w:cs="Times New Roman"/>
          <w:b/>
          <w:bCs/>
          <w:sz w:val="24"/>
          <w:bdr w:val="none" w:sz="0" w:space="0" w:color="auto" w:frame="1"/>
          <w:shd w:val="clear" w:color="auto" w:fill="FFFFFF"/>
        </w:rPr>
      </w:pPr>
      <w:r w:rsidRPr="00B86D21">
        <w:rPr>
          <w:rFonts w:ascii="Times New Roman" w:hAnsi="Times New Roman" w:cs="Times New Roman"/>
          <w:b/>
          <w:bCs/>
          <w:sz w:val="24"/>
        </w:rPr>
        <w:t xml:space="preserve">§ </w:t>
      </w:r>
      <w:r w:rsidR="00866D87" w:rsidRPr="00B86D21">
        <w:rPr>
          <w:rFonts w:ascii="Times New Roman" w:hAnsi="Times New Roman" w:cs="Times New Roman"/>
          <w:b/>
          <w:bCs/>
          <w:sz w:val="24"/>
        </w:rPr>
        <w:t>4</w:t>
      </w:r>
      <w:r w:rsidR="00836B2D" w:rsidRPr="00B86D21">
        <w:rPr>
          <w:rFonts w:ascii="Times New Roman" w:hAnsi="Times New Roman" w:cs="Times New Roman"/>
          <w:b/>
          <w:bCs/>
          <w:sz w:val="24"/>
        </w:rPr>
        <w:t>7</w:t>
      </w:r>
      <w:r w:rsidRPr="00B86D21">
        <w:rPr>
          <w:rFonts w:ascii="Times New Roman" w:hAnsi="Times New Roman" w:cs="Times New Roman"/>
          <w:b/>
          <w:bCs/>
          <w:sz w:val="24"/>
        </w:rPr>
        <w:t xml:space="preserve">. </w:t>
      </w:r>
      <w:r w:rsidR="00843CE2" w:rsidRPr="00B86D21">
        <w:rPr>
          <w:rFonts w:ascii="Times New Roman" w:hAnsi="Times New Roman" w:cs="Times New Roman"/>
          <w:b/>
          <w:bCs/>
          <w:sz w:val="24"/>
          <w:bdr w:val="none" w:sz="0" w:space="0" w:color="auto" w:frame="1"/>
          <w:shd w:val="clear" w:color="auto" w:fill="FFFFFF"/>
        </w:rPr>
        <w:t xml:space="preserve">Esitatud </w:t>
      </w:r>
      <w:r w:rsidRPr="00B86D21">
        <w:rPr>
          <w:rFonts w:ascii="Times New Roman" w:hAnsi="Times New Roman" w:cs="Times New Roman"/>
          <w:b/>
          <w:bCs/>
          <w:sz w:val="24"/>
          <w:bdr w:val="none" w:sz="0" w:space="0" w:color="auto" w:frame="1"/>
          <w:shd w:val="clear" w:color="auto" w:fill="FFFFFF"/>
        </w:rPr>
        <w:t>aruande</w:t>
      </w:r>
      <w:r w:rsidR="00843CE2" w:rsidRPr="00B86D21">
        <w:rPr>
          <w:rFonts w:ascii="Times New Roman" w:hAnsi="Times New Roman" w:cs="Times New Roman"/>
          <w:b/>
          <w:bCs/>
          <w:sz w:val="24"/>
          <w:bdr w:val="none" w:sz="0" w:space="0" w:color="auto" w:frame="1"/>
          <w:shd w:val="clear" w:color="auto" w:fill="FFFFFF"/>
        </w:rPr>
        <w:t xml:space="preserve"> kontroll</w:t>
      </w:r>
    </w:p>
    <w:p w14:paraId="683DAF30" w14:textId="77777777" w:rsidR="00904354" w:rsidRPr="003D31C4" w:rsidRDefault="00904354" w:rsidP="001B2783">
      <w:pPr>
        <w:spacing w:after="0" w:line="240" w:lineRule="auto"/>
        <w:rPr>
          <w:rFonts w:ascii="Times New Roman" w:hAnsi="Times New Roman" w:cs="Times New Roman"/>
          <w:b/>
          <w:bCs/>
          <w:sz w:val="24"/>
          <w:bdr w:val="none" w:sz="0" w:space="0" w:color="auto" w:frame="1"/>
          <w:shd w:val="clear" w:color="auto" w:fill="FFFFFF"/>
        </w:rPr>
      </w:pPr>
    </w:p>
    <w:p w14:paraId="4F5883D4" w14:textId="6A3954F7" w:rsidR="00422503" w:rsidRPr="003D31C4" w:rsidRDefault="00843CE2" w:rsidP="530311D3">
      <w:pPr>
        <w:spacing w:after="0" w:line="240" w:lineRule="auto"/>
        <w:jc w:val="both"/>
        <w:rPr>
          <w:rFonts w:ascii="Times New Roman" w:hAnsi="Times New Roman" w:cs="Times New Roman"/>
          <w:sz w:val="24"/>
          <w:bdr w:val="none" w:sz="0" w:space="0" w:color="auto" w:frame="1"/>
          <w:shd w:val="clear" w:color="auto" w:fill="FFFFFF"/>
        </w:rPr>
      </w:pPr>
      <w:r w:rsidRPr="530311D3">
        <w:rPr>
          <w:rFonts w:ascii="Times New Roman" w:hAnsi="Times New Roman" w:cs="Times New Roman"/>
          <w:sz w:val="24"/>
          <w:bdr w:val="none" w:sz="0" w:space="0" w:color="auto" w:frame="1"/>
          <w:shd w:val="clear" w:color="auto" w:fill="FFFFFF"/>
        </w:rPr>
        <w:t xml:space="preserve">(1) </w:t>
      </w:r>
      <w:r w:rsidR="00422503" w:rsidRPr="530311D3">
        <w:rPr>
          <w:rFonts w:ascii="Times New Roman" w:hAnsi="Times New Roman" w:cs="Times New Roman"/>
          <w:sz w:val="24"/>
          <w:bdr w:val="none" w:sz="0" w:space="0" w:color="auto" w:frame="1"/>
          <w:shd w:val="clear" w:color="auto" w:fill="FFFFFF"/>
        </w:rPr>
        <w:t>Pädev asutus</w:t>
      </w:r>
      <w:r w:rsidRPr="530311D3">
        <w:rPr>
          <w:rFonts w:ascii="Times New Roman" w:hAnsi="Times New Roman" w:cs="Times New Roman"/>
          <w:sz w:val="24"/>
          <w:bdr w:val="none" w:sz="0" w:space="0" w:color="auto" w:frame="1"/>
          <w:shd w:val="clear" w:color="auto" w:fill="FFFFFF"/>
        </w:rPr>
        <w:t xml:space="preserve"> kontrollib esitatud </w:t>
      </w:r>
      <w:r w:rsidR="00422503" w:rsidRPr="530311D3">
        <w:rPr>
          <w:rFonts w:ascii="Times New Roman" w:hAnsi="Times New Roman" w:cs="Times New Roman"/>
          <w:sz w:val="24"/>
          <w:bdr w:val="none" w:sz="0" w:space="0" w:color="auto" w:frame="1"/>
          <w:shd w:val="clear" w:color="auto" w:fill="FFFFFF"/>
        </w:rPr>
        <w:t>aruande</w:t>
      </w:r>
      <w:r w:rsidRPr="530311D3">
        <w:rPr>
          <w:rFonts w:ascii="Times New Roman" w:hAnsi="Times New Roman" w:cs="Times New Roman"/>
          <w:sz w:val="24"/>
          <w:bdr w:val="none" w:sz="0" w:space="0" w:color="auto" w:frame="1"/>
          <w:shd w:val="clear" w:color="auto" w:fill="FFFFFF"/>
        </w:rPr>
        <w:t xml:space="preserve"> vastavust käesolevas </w:t>
      </w:r>
      <w:r w:rsidR="00422503" w:rsidRPr="530311D3">
        <w:rPr>
          <w:rFonts w:ascii="Times New Roman" w:hAnsi="Times New Roman" w:cs="Times New Roman"/>
          <w:sz w:val="24"/>
          <w:bdr w:val="none" w:sz="0" w:space="0" w:color="auto" w:frame="1"/>
          <w:shd w:val="clear" w:color="auto" w:fill="FFFFFF"/>
        </w:rPr>
        <w:t>seaduses</w:t>
      </w:r>
      <w:r w:rsidRPr="530311D3">
        <w:rPr>
          <w:rFonts w:ascii="Times New Roman" w:hAnsi="Times New Roman" w:cs="Times New Roman"/>
          <w:sz w:val="24"/>
          <w:bdr w:val="none" w:sz="0" w:space="0" w:color="auto" w:frame="1"/>
          <w:shd w:val="clear" w:color="auto" w:fill="FFFFFF"/>
        </w:rPr>
        <w:t xml:space="preserve"> </w:t>
      </w:r>
      <w:r w:rsidR="00597FF5" w:rsidRPr="530311D3">
        <w:rPr>
          <w:rFonts w:ascii="Times New Roman" w:hAnsi="Times New Roman" w:cs="Times New Roman"/>
          <w:sz w:val="24"/>
          <w:bdr w:val="none" w:sz="0" w:space="0" w:color="auto" w:frame="1"/>
          <w:shd w:val="clear" w:color="auto" w:fill="FFFFFF"/>
        </w:rPr>
        <w:t>sätestatud</w:t>
      </w:r>
      <w:r w:rsidRPr="530311D3">
        <w:rPr>
          <w:rFonts w:ascii="Times New Roman" w:hAnsi="Times New Roman" w:cs="Times New Roman"/>
          <w:sz w:val="24"/>
          <w:bdr w:val="none" w:sz="0" w:space="0" w:color="auto" w:frame="1"/>
          <w:shd w:val="clear" w:color="auto" w:fill="FFFFFF"/>
        </w:rPr>
        <w:t xml:space="preserve"> nõuetele</w:t>
      </w:r>
      <w:r w:rsidR="00422503" w:rsidRPr="530311D3">
        <w:rPr>
          <w:rFonts w:ascii="Times New Roman" w:hAnsi="Times New Roman" w:cs="Times New Roman"/>
          <w:sz w:val="24"/>
          <w:bdr w:val="none" w:sz="0" w:space="0" w:color="auto" w:frame="1"/>
          <w:shd w:val="clear" w:color="auto" w:fill="FFFFFF"/>
        </w:rPr>
        <w:t>.</w:t>
      </w:r>
    </w:p>
    <w:p w14:paraId="3B6C9F85" w14:textId="77777777" w:rsidR="00422503" w:rsidRPr="003D31C4" w:rsidRDefault="00422503" w:rsidP="530311D3">
      <w:pPr>
        <w:spacing w:after="0" w:line="240" w:lineRule="auto"/>
        <w:jc w:val="both"/>
        <w:rPr>
          <w:rFonts w:ascii="Times New Roman" w:hAnsi="Times New Roman" w:cs="Times New Roman"/>
          <w:sz w:val="24"/>
          <w:bdr w:val="none" w:sz="0" w:space="0" w:color="auto" w:frame="1"/>
          <w:shd w:val="clear" w:color="auto" w:fill="FFFFFF"/>
        </w:rPr>
      </w:pPr>
    </w:p>
    <w:p w14:paraId="1B20502C" w14:textId="30CD4953" w:rsidR="00422503" w:rsidRPr="003D31C4" w:rsidRDefault="00843CE2" w:rsidP="530311D3">
      <w:pPr>
        <w:spacing w:after="0" w:line="240" w:lineRule="auto"/>
        <w:jc w:val="both"/>
        <w:rPr>
          <w:rFonts w:ascii="Times New Roman" w:hAnsi="Times New Roman" w:cs="Times New Roman"/>
          <w:sz w:val="24"/>
          <w:bdr w:val="none" w:sz="0" w:space="0" w:color="auto" w:frame="1"/>
          <w:shd w:val="clear" w:color="auto" w:fill="FFFFFF"/>
        </w:rPr>
      </w:pPr>
      <w:r w:rsidRPr="530311D3">
        <w:rPr>
          <w:rFonts w:ascii="Times New Roman" w:hAnsi="Times New Roman" w:cs="Times New Roman"/>
          <w:sz w:val="24"/>
          <w:bdr w:val="none" w:sz="0" w:space="0" w:color="auto" w:frame="1"/>
          <w:shd w:val="clear" w:color="auto" w:fill="FFFFFF"/>
        </w:rPr>
        <w:t xml:space="preserve">(2) Kui </w:t>
      </w:r>
      <w:r w:rsidR="00422503" w:rsidRPr="530311D3">
        <w:rPr>
          <w:rFonts w:ascii="Times New Roman" w:hAnsi="Times New Roman" w:cs="Times New Roman"/>
          <w:sz w:val="24"/>
          <w:bdr w:val="none" w:sz="0" w:space="0" w:color="auto" w:frame="1"/>
          <w:shd w:val="clear" w:color="auto" w:fill="FFFFFF"/>
        </w:rPr>
        <w:t>pädev asutus</w:t>
      </w:r>
      <w:r w:rsidRPr="530311D3">
        <w:rPr>
          <w:rFonts w:ascii="Times New Roman" w:hAnsi="Times New Roman" w:cs="Times New Roman"/>
          <w:sz w:val="24"/>
          <w:bdr w:val="none" w:sz="0" w:space="0" w:color="auto" w:frame="1"/>
          <w:shd w:val="clear" w:color="auto" w:fill="FFFFFF"/>
        </w:rPr>
        <w:t xml:space="preserve"> tuvastab aruandes puudusi, teavitab ta sellest </w:t>
      </w:r>
      <w:r w:rsidR="00146DC0" w:rsidRPr="530311D3">
        <w:rPr>
          <w:rFonts w:ascii="Times New Roman" w:hAnsi="Times New Roman" w:cs="Times New Roman"/>
          <w:sz w:val="24"/>
          <w:bdr w:val="none" w:sz="0" w:space="0" w:color="auto" w:frame="1"/>
          <w:shd w:val="clear" w:color="auto" w:fill="FFFFFF"/>
        </w:rPr>
        <w:t>käitaja</w:t>
      </w:r>
      <w:r w:rsidR="00A87F2F" w:rsidRPr="530311D3">
        <w:rPr>
          <w:rFonts w:ascii="Times New Roman" w:hAnsi="Times New Roman" w:cs="Times New Roman"/>
          <w:sz w:val="24"/>
          <w:bdr w:val="none" w:sz="0" w:space="0" w:color="auto" w:frame="1"/>
          <w:shd w:val="clear" w:color="auto" w:fill="FFFFFF"/>
        </w:rPr>
        <w:t xml:space="preserve">t 30 tööpäeva jooksul arvates aruande </w:t>
      </w:r>
      <w:r w:rsidR="007A2870" w:rsidRPr="530311D3">
        <w:rPr>
          <w:rFonts w:ascii="Times New Roman" w:hAnsi="Times New Roman" w:cs="Times New Roman"/>
          <w:sz w:val="24"/>
          <w:bdr w:val="none" w:sz="0" w:space="0" w:color="auto" w:frame="1"/>
          <w:shd w:val="clear" w:color="auto" w:fill="FFFFFF"/>
        </w:rPr>
        <w:t>saami</w:t>
      </w:r>
      <w:r w:rsidR="00B731E7" w:rsidRPr="530311D3">
        <w:rPr>
          <w:rFonts w:ascii="Times New Roman" w:hAnsi="Times New Roman" w:cs="Times New Roman"/>
          <w:sz w:val="24"/>
          <w:bdr w:val="none" w:sz="0" w:space="0" w:color="auto" w:frame="1"/>
          <w:shd w:val="clear" w:color="auto" w:fill="FFFFFF"/>
        </w:rPr>
        <w:t>se</w:t>
      </w:r>
      <w:r w:rsidR="007A2870" w:rsidRPr="530311D3">
        <w:rPr>
          <w:rFonts w:ascii="Times New Roman" w:hAnsi="Times New Roman" w:cs="Times New Roman"/>
          <w:sz w:val="24"/>
          <w:bdr w:val="none" w:sz="0" w:space="0" w:color="auto" w:frame="1"/>
          <w:shd w:val="clear" w:color="auto" w:fill="FFFFFF"/>
        </w:rPr>
        <w:t>st.</w:t>
      </w:r>
    </w:p>
    <w:p w14:paraId="1D036629" w14:textId="77777777" w:rsidR="00422503" w:rsidRPr="003D31C4" w:rsidRDefault="00422503" w:rsidP="530311D3">
      <w:pPr>
        <w:spacing w:after="0" w:line="240" w:lineRule="auto"/>
        <w:jc w:val="both"/>
        <w:rPr>
          <w:rFonts w:ascii="Times New Roman" w:hAnsi="Times New Roman" w:cs="Times New Roman"/>
          <w:sz w:val="24"/>
          <w:bdr w:val="none" w:sz="0" w:space="0" w:color="auto" w:frame="1"/>
          <w:shd w:val="clear" w:color="auto" w:fill="FFFFFF"/>
        </w:rPr>
      </w:pPr>
    </w:p>
    <w:p w14:paraId="0D1EC1FE" w14:textId="56F042AA" w:rsidR="00843CE2" w:rsidRDefault="00843CE2" w:rsidP="530311D3">
      <w:pPr>
        <w:spacing w:after="0" w:line="240" w:lineRule="auto"/>
        <w:jc w:val="both"/>
        <w:rPr>
          <w:rFonts w:ascii="Times New Roman" w:hAnsi="Times New Roman" w:cs="Times New Roman"/>
          <w:sz w:val="24"/>
          <w:bdr w:val="none" w:sz="0" w:space="0" w:color="auto" w:frame="1"/>
          <w:shd w:val="clear" w:color="auto" w:fill="FFFFFF"/>
        </w:rPr>
      </w:pPr>
      <w:r w:rsidRPr="530311D3">
        <w:rPr>
          <w:rFonts w:ascii="Times New Roman" w:hAnsi="Times New Roman" w:cs="Times New Roman"/>
          <w:sz w:val="24"/>
          <w:bdr w:val="none" w:sz="0" w:space="0" w:color="auto" w:frame="1"/>
          <w:shd w:val="clear" w:color="auto" w:fill="FFFFFF"/>
        </w:rPr>
        <w:lastRenderedPageBreak/>
        <w:t xml:space="preserve">(3) </w:t>
      </w:r>
      <w:r w:rsidR="00146DC0" w:rsidRPr="530311D3">
        <w:rPr>
          <w:rFonts w:ascii="Times New Roman" w:hAnsi="Times New Roman" w:cs="Times New Roman"/>
          <w:sz w:val="24"/>
          <w:bdr w:val="none" w:sz="0" w:space="0" w:color="auto" w:frame="1"/>
          <w:shd w:val="clear" w:color="auto" w:fill="FFFFFF"/>
        </w:rPr>
        <w:t xml:space="preserve">Käitaja </w:t>
      </w:r>
      <w:r w:rsidRPr="530311D3">
        <w:rPr>
          <w:rFonts w:ascii="Times New Roman" w:hAnsi="Times New Roman" w:cs="Times New Roman"/>
          <w:sz w:val="24"/>
          <w:bdr w:val="none" w:sz="0" w:space="0" w:color="auto" w:frame="1"/>
          <w:shd w:val="clear" w:color="auto" w:fill="FFFFFF"/>
        </w:rPr>
        <w:t xml:space="preserve">on kohustatud </w:t>
      </w:r>
      <w:del w:id="274" w:author="Kärt Voor" w:date="2024-10-18T09:43:00Z">
        <w:r w:rsidRPr="530311D3" w:rsidDel="00B86D21">
          <w:rPr>
            <w:rFonts w:ascii="Times New Roman" w:hAnsi="Times New Roman" w:cs="Times New Roman"/>
            <w:sz w:val="24"/>
            <w:bdr w:val="none" w:sz="0" w:space="0" w:color="auto" w:frame="1"/>
            <w:shd w:val="clear" w:color="auto" w:fill="FFFFFF"/>
          </w:rPr>
          <w:delText xml:space="preserve">käesoleva paragrahvi lõikes 2 sätestatud juhul </w:delText>
        </w:r>
      </w:del>
      <w:r w:rsidRPr="530311D3">
        <w:rPr>
          <w:rFonts w:ascii="Times New Roman" w:hAnsi="Times New Roman" w:cs="Times New Roman"/>
          <w:sz w:val="24"/>
          <w:bdr w:val="none" w:sz="0" w:space="0" w:color="auto" w:frame="1"/>
          <w:shd w:val="clear" w:color="auto" w:fill="FFFFFF"/>
        </w:rPr>
        <w:t>puudused kõrvaldama</w:t>
      </w:r>
      <w:r w:rsidR="00422503" w:rsidRPr="530311D3">
        <w:rPr>
          <w:rFonts w:ascii="Times New Roman" w:hAnsi="Times New Roman" w:cs="Times New Roman"/>
          <w:sz w:val="24"/>
          <w:bdr w:val="none" w:sz="0" w:space="0" w:color="auto" w:frame="1"/>
          <w:shd w:val="clear" w:color="auto" w:fill="FFFFFF"/>
        </w:rPr>
        <w:t xml:space="preserve"> </w:t>
      </w:r>
      <w:r w:rsidRPr="530311D3">
        <w:rPr>
          <w:rFonts w:ascii="Times New Roman" w:hAnsi="Times New Roman" w:cs="Times New Roman"/>
          <w:sz w:val="24"/>
          <w:bdr w:val="none" w:sz="0" w:space="0" w:color="auto" w:frame="1"/>
          <w:shd w:val="clear" w:color="auto" w:fill="FFFFFF"/>
        </w:rPr>
        <w:t xml:space="preserve">ning esitama </w:t>
      </w:r>
      <w:r w:rsidR="00422503" w:rsidRPr="530311D3">
        <w:rPr>
          <w:rFonts w:ascii="Times New Roman" w:hAnsi="Times New Roman" w:cs="Times New Roman"/>
          <w:sz w:val="24"/>
          <w:bdr w:val="none" w:sz="0" w:space="0" w:color="auto" w:frame="1"/>
          <w:shd w:val="clear" w:color="auto" w:fill="FFFFFF"/>
        </w:rPr>
        <w:t>pädevale asutusele</w:t>
      </w:r>
      <w:r w:rsidRPr="530311D3">
        <w:rPr>
          <w:rFonts w:ascii="Times New Roman" w:hAnsi="Times New Roman" w:cs="Times New Roman"/>
          <w:sz w:val="24"/>
          <w:bdr w:val="none" w:sz="0" w:space="0" w:color="auto" w:frame="1"/>
          <w:shd w:val="clear" w:color="auto" w:fill="FFFFFF"/>
        </w:rPr>
        <w:t xml:space="preserve"> </w:t>
      </w:r>
      <w:r w:rsidR="00052071" w:rsidRPr="530311D3">
        <w:rPr>
          <w:rFonts w:ascii="Times New Roman" w:hAnsi="Times New Roman" w:cs="Times New Roman"/>
          <w:sz w:val="24"/>
          <w:bdr w:val="none" w:sz="0" w:space="0" w:color="auto" w:frame="1"/>
          <w:shd w:val="clear" w:color="auto" w:fill="FFFFFF"/>
        </w:rPr>
        <w:t xml:space="preserve">parandatud </w:t>
      </w:r>
      <w:r w:rsidRPr="530311D3">
        <w:rPr>
          <w:rFonts w:ascii="Times New Roman" w:hAnsi="Times New Roman" w:cs="Times New Roman"/>
          <w:sz w:val="24"/>
          <w:bdr w:val="none" w:sz="0" w:space="0" w:color="auto" w:frame="1"/>
          <w:shd w:val="clear" w:color="auto" w:fill="FFFFFF"/>
        </w:rPr>
        <w:t xml:space="preserve">aruande. </w:t>
      </w:r>
      <w:r w:rsidR="00052071" w:rsidRPr="530311D3">
        <w:rPr>
          <w:rFonts w:ascii="Times New Roman" w:hAnsi="Times New Roman" w:cs="Times New Roman"/>
          <w:sz w:val="24"/>
          <w:bdr w:val="none" w:sz="0" w:space="0" w:color="auto" w:frame="1"/>
          <w:shd w:val="clear" w:color="auto" w:fill="FFFFFF"/>
        </w:rPr>
        <w:t xml:space="preserve">Parandatud </w:t>
      </w:r>
      <w:r w:rsidRPr="530311D3">
        <w:rPr>
          <w:rFonts w:ascii="Times New Roman" w:hAnsi="Times New Roman" w:cs="Times New Roman"/>
          <w:sz w:val="24"/>
          <w:bdr w:val="none" w:sz="0" w:space="0" w:color="auto" w:frame="1"/>
          <w:shd w:val="clear" w:color="auto" w:fill="FFFFFF"/>
        </w:rPr>
        <w:t>aruanne tuleb esitada ka juhul</w:t>
      </w:r>
      <w:r w:rsidR="00052071" w:rsidRPr="530311D3">
        <w:rPr>
          <w:rFonts w:ascii="Times New Roman" w:hAnsi="Times New Roman" w:cs="Times New Roman"/>
          <w:sz w:val="24"/>
          <w:bdr w:val="none" w:sz="0" w:space="0" w:color="auto" w:frame="1"/>
          <w:shd w:val="clear" w:color="auto" w:fill="FFFFFF"/>
        </w:rPr>
        <w:t>,</w:t>
      </w:r>
      <w:r w:rsidR="00422503" w:rsidRPr="530311D3">
        <w:rPr>
          <w:rFonts w:ascii="Times New Roman" w:hAnsi="Times New Roman" w:cs="Times New Roman"/>
          <w:sz w:val="24"/>
          <w:bdr w:val="none" w:sz="0" w:space="0" w:color="auto" w:frame="1"/>
          <w:shd w:val="clear" w:color="auto" w:fill="FFFFFF"/>
        </w:rPr>
        <w:t xml:space="preserve"> </w:t>
      </w:r>
      <w:r w:rsidRPr="530311D3">
        <w:rPr>
          <w:rFonts w:ascii="Times New Roman" w:hAnsi="Times New Roman" w:cs="Times New Roman"/>
          <w:sz w:val="24"/>
          <w:bdr w:val="none" w:sz="0" w:space="0" w:color="auto" w:frame="1"/>
          <w:shd w:val="clear" w:color="auto" w:fill="FFFFFF"/>
        </w:rPr>
        <w:t xml:space="preserve">kui </w:t>
      </w:r>
      <w:r w:rsidR="00146DC0" w:rsidRPr="530311D3">
        <w:rPr>
          <w:rFonts w:ascii="Times New Roman" w:hAnsi="Times New Roman" w:cs="Times New Roman"/>
          <w:sz w:val="24"/>
          <w:bdr w:val="none" w:sz="0" w:space="0" w:color="auto" w:frame="1"/>
          <w:shd w:val="clear" w:color="auto" w:fill="FFFFFF"/>
        </w:rPr>
        <w:t xml:space="preserve">käitaja </w:t>
      </w:r>
      <w:r w:rsidRPr="530311D3">
        <w:rPr>
          <w:rFonts w:ascii="Times New Roman" w:hAnsi="Times New Roman" w:cs="Times New Roman"/>
          <w:sz w:val="24"/>
          <w:bdr w:val="none" w:sz="0" w:space="0" w:color="auto" w:frame="1"/>
          <w:shd w:val="clear" w:color="auto" w:fill="FFFFFF"/>
        </w:rPr>
        <w:t xml:space="preserve">on </w:t>
      </w:r>
      <w:r w:rsidR="00052071" w:rsidRPr="530311D3">
        <w:rPr>
          <w:rFonts w:ascii="Times New Roman" w:hAnsi="Times New Roman" w:cs="Times New Roman"/>
          <w:sz w:val="24"/>
          <w:bdr w:val="none" w:sz="0" w:space="0" w:color="auto" w:frame="1"/>
          <w:shd w:val="clear" w:color="auto" w:fill="FFFFFF"/>
        </w:rPr>
        <w:t xml:space="preserve">varem </w:t>
      </w:r>
      <w:r w:rsidRPr="530311D3">
        <w:rPr>
          <w:rFonts w:ascii="Times New Roman" w:hAnsi="Times New Roman" w:cs="Times New Roman"/>
          <w:sz w:val="24"/>
          <w:bdr w:val="none" w:sz="0" w:space="0" w:color="auto" w:frame="1"/>
          <w:shd w:val="clear" w:color="auto" w:fill="FFFFFF"/>
        </w:rPr>
        <w:t xml:space="preserve">esitatud </w:t>
      </w:r>
      <w:r w:rsidR="00422503" w:rsidRPr="530311D3">
        <w:rPr>
          <w:rFonts w:ascii="Times New Roman" w:hAnsi="Times New Roman" w:cs="Times New Roman"/>
          <w:sz w:val="24"/>
          <w:bdr w:val="none" w:sz="0" w:space="0" w:color="auto" w:frame="1"/>
          <w:shd w:val="clear" w:color="auto" w:fill="FFFFFF"/>
        </w:rPr>
        <w:t xml:space="preserve">aruande </w:t>
      </w:r>
      <w:r w:rsidRPr="530311D3">
        <w:rPr>
          <w:rFonts w:ascii="Times New Roman" w:hAnsi="Times New Roman" w:cs="Times New Roman"/>
          <w:sz w:val="24"/>
          <w:bdr w:val="none" w:sz="0" w:space="0" w:color="auto" w:frame="1"/>
          <w:shd w:val="clear" w:color="auto" w:fill="FFFFFF"/>
        </w:rPr>
        <w:t>andmetes tuvastanud vea.</w:t>
      </w:r>
    </w:p>
    <w:p w14:paraId="44AFE891" w14:textId="77777777" w:rsidR="00355C3B" w:rsidRDefault="00355C3B" w:rsidP="530311D3">
      <w:pPr>
        <w:spacing w:after="0" w:line="240" w:lineRule="auto"/>
        <w:jc w:val="both"/>
        <w:rPr>
          <w:rFonts w:ascii="Times New Roman" w:hAnsi="Times New Roman" w:cs="Times New Roman"/>
          <w:sz w:val="24"/>
          <w:bdr w:val="none" w:sz="0" w:space="0" w:color="auto" w:frame="1"/>
          <w:shd w:val="clear" w:color="auto" w:fill="FFFFFF"/>
        </w:rPr>
      </w:pPr>
    </w:p>
    <w:p w14:paraId="0989A243" w14:textId="7A16CEF4" w:rsidR="00355C3B" w:rsidRDefault="00355C3B" w:rsidP="530311D3">
      <w:pPr>
        <w:pStyle w:val="Normaallaadveeb"/>
        <w:shd w:val="clear" w:color="auto" w:fill="FFFFFF" w:themeFill="background1"/>
        <w:spacing w:before="0" w:beforeAutospacing="0" w:after="0" w:afterAutospacing="0" w:line="240" w:lineRule="auto"/>
        <w:jc w:val="both"/>
      </w:pPr>
      <w:r w:rsidRPr="530311D3">
        <w:rPr>
          <w:rFonts w:eastAsiaTheme="majorEastAsia"/>
        </w:rPr>
        <w:t xml:space="preserve">(4) </w:t>
      </w:r>
      <w:r>
        <w:t xml:space="preserve">Kui </w:t>
      </w:r>
      <w:r w:rsidR="00146DC0">
        <w:t xml:space="preserve">käitaja </w:t>
      </w:r>
      <w:r>
        <w:t xml:space="preserve">ei ole esitanud pädevale asutusele käesoleva seaduse </w:t>
      </w:r>
      <w:commentRangeStart w:id="275"/>
      <w:r>
        <w:t>§</w:t>
      </w:r>
      <w:del w:id="276" w:author="Merike Koppel JM" w:date="2024-10-16T09:08:00Z">
        <w:r w:rsidDel="009D1ABB">
          <w:delText>-s</w:delText>
        </w:r>
      </w:del>
      <w:r>
        <w:t xml:space="preserve"> 4</w:t>
      </w:r>
      <w:r w:rsidR="005D5FF5">
        <w:t>6</w:t>
      </w:r>
      <w:r>
        <w:t xml:space="preserve"> </w:t>
      </w:r>
      <w:commentRangeEnd w:id="275"/>
      <w:r w:rsidR="009D1ABB">
        <w:rPr>
          <w:rStyle w:val="Kommentaariviide"/>
          <w:rFonts w:ascii="Calibri Light" w:eastAsiaTheme="minorHAnsi" w:hAnsi="Calibri Light" w:cstheme="minorBidi"/>
          <w:lang w:eastAsia="en-US"/>
        </w:rPr>
        <w:commentReference w:id="275"/>
      </w:r>
      <w:r>
        <w:t xml:space="preserve">nõuetele vastavat aruannet või ei ole esitanud </w:t>
      </w:r>
      <w:ins w:id="277" w:author="Kärt Voor" w:date="2024-10-18T09:44:00Z">
        <w:r w:rsidR="00B86D21">
          <w:t xml:space="preserve">käesoleva paragrahvi lõikes 2 nimetatud </w:t>
        </w:r>
      </w:ins>
      <w:r w:rsidR="00052071">
        <w:t xml:space="preserve">parandatud </w:t>
      </w:r>
      <w:r>
        <w:t xml:space="preserve">aruannet pädeva asutuse antud tähtaja jooksul, võib pädev asutus ettekirjutusega kohustada </w:t>
      </w:r>
      <w:r w:rsidR="00146DC0">
        <w:t>käitaja</w:t>
      </w:r>
      <w:r>
        <w:t>t käesoleva seaduse nõuetele vastavat aruannet</w:t>
      </w:r>
      <w:r w:rsidR="00052071">
        <w:t xml:space="preserve"> esitama</w:t>
      </w:r>
      <w:r>
        <w:t>.</w:t>
      </w:r>
    </w:p>
    <w:p w14:paraId="05B27B86" w14:textId="77777777" w:rsidR="008C2255" w:rsidRPr="003D31C4" w:rsidRDefault="008C2255" w:rsidP="003D2AC9">
      <w:pPr>
        <w:spacing w:after="0" w:line="240" w:lineRule="auto"/>
        <w:rPr>
          <w:rFonts w:ascii="Times New Roman" w:hAnsi="Times New Roman" w:cs="Times New Roman"/>
          <w:sz w:val="24"/>
          <w:bdr w:val="none" w:sz="0" w:space="0" w:color="auto" w:frame="1"/>
          <w:shd w:val="clear" w:color="auto" w:fill="FFFFFF"/>
        </w:rPr>
      </w:pPr>
    </w:p>
    <w:p w14:paraId="65AAFE8B" w14:textId="5C89AFA0" w:rsidR="00FE7D0A" w:rsidRPr="00FA5AFD" w:rsidRDefault="009D6BF9" w:rsidP="003D2AC9">
      <w:pPr>
        <w:pStyle w:val="Loendilik"/>
        <w:spacing w:after="0" w:line="240" w:lineRule="auto"/>
        <w:ind w:left="0"/>
        <w:contextualSpacing w:val="0"/>
        <w:jc w:val="center"/>
        <w:rPr>
          <w:rFonts w:ascii="Times New Roman" w:eastAsia="Calibri Light" w:hAnsi="Times New Roman" w:cs="Times New Roman"/>
          <w:b/>
          <w:bCs/>
          <w:sz w:val="24"/>
        </w:rPr>
      </w:pPr>
      <w:r>
        <w:rPr>
          <w:rFonts w:ascii="Times New Roman" w:eastAsia="Calibri Light" w:hAnsi="Times New Roman" w:cs="Times New Roman"/>
          <w:b/>
          <w:bCs/>
          <w:sz w:val="24"/>
        </w:rPr>
        <w:t>9</w:t>
      </w:r>
      <w:r w:rsidR="00325DB4" w:rsidRPr="003D31C4">
        <w:rPr>
          <w:rFonts w:ascii="Times New Roman" w:eastAsia="Calibri Light" w:hAnsi="Times New Roman" w:cs="Times New Roman"/>
          <w:b/>
          <w:bCs/>
          <w:sz w:val="24"/>
        </w:rPr>
        <w:t>. peatükk</w:t>
      </w:r>
    </w:p>
    <w:p w14:paraId="246260C4" w14:textId="4C99605A" w:rsidR="00325DB4" w:rsidRDefault="00325DB4" w:rsidP="530311D3">
      <w:pPr>
        <w:spacing w:after="0" w:line="240" w:lineRule="auto"/>
        <w:jc w:val="center"/>
        <w:rPr>
          <w:rFonts w:ascii="Times New Roman" w:eastAsia="Calibri" w:hAnsi="Times New Roman" w:cs="Times New Roman"/>
          <w:b/>
          <w:bCs/>
          <w:sz w:val="24"/>
        </w:rPr>
      </w:pPr>
      <w:r w:rsidRPr="530311D3">
        <w:rPr>
          <w:rFonts w:ascii="Times New Roman" w:eastAsia="Calibri" w:hAnsi="Times New Roman" w:cs="Times New Roman"/>
          <w:b/>
          <w:bCs/>
          <w:sz w:val="24"/>
        </w:rPr>
        <w:t>Riigi hüvitatava kahju tagasinõude</w:t>
      </w:r>
      <w:r w:rsidR="00052071" w:rsidRPr="530311D3">
        <w:rPr>
          <w:rFonts w:ascii="Times New Roman" w:eastAsia="Calibri" w:hAnsi="Times New Roman" w:cs="Times New Roman"/>
          <w:b/>
          <w:bCs/>
          <w:sz w:val="24"/>
        </w:rPr>
        <w:t xml:space="preserve"> </w:t>
      </w:r>
      <w:r w:rsidRPr="530311D3">
        <w:rPr>
          <w:rFonts w:ascii="Times New Roman" w:eastAsia="Calibri" w:hAnsi="Times New Roman" w:cs="Times New Roman"/>
          <w:b/>
          <w:bCs/>
          <w:sz w:val="24"/>
        </w:rPr>
        <w:t>õigus</w:t>
      </w:r>
    </w:p>
    <w:p w14:paraId="52E476F2" w14:textId="77777777" w:rsidR="000139A2" w:rsidRPr="000139A2" w:rsidRDefault="000139A2" w:rsidP="003D2AC9">
      <w:pPr>
        <w:spacing w:after="0" w:line="240" w:lineRule="auto"/>
        <w:jc w:val="center"/>
        <w:rPr>
          <w:rFonts w:ascii="Times New Roman" w:eastAsia="Calibri" w:hAnsi="Times New Roman" w:cs="Times New Roman"/>
          <w:b/>
          <w:bCs/>
          <w:sz w:val="24"/>
        </w:rPr>
      </w:pPr>
    </w:p>
    <w:p w14:paraId="6D26F7D9" w14:textId="1EC48A9E" w:rsidR="00325DB4" w:rsidRDefault="00325DB4" w:rsidP="530311D3">
      <w:pPr>
        <w:spacing w:after="0" w:line="240" w:lineRule="auto"/>
        <w:rPr>
          <w:rFonts w:ascii="Times New Roman" w:eastAsia="Calibri" w:hAnsi="Times New Roman" w:cs="Times New Roman"/>
          <w:b/>
          <w:bCs/>
          <w:sz w:val="24"/>
        </w:rPr>
      </w:pPr>
      <w:commentRangeStart w:id="278"/>
      <w:r w:rsidRPr="530311D3">
        <w:rPr>
          <w:rFonts w:ascii="Times New Roman" w:eastAsia="Calibri" w:hAnsi="Times New Roman" w:cs="Times New Roman"/>
          <w:b/>
          <w:bCs/>
          <w:sz w:val="24"/>
        </w:rPr>
        <w:t xml:space="preserve">§ </w:t>
      </w:r>
      <w:r w:rsidR="002A62D2" w:rsidRPr="530311D3">
        <w:rPr>
          <w:rFonts w:ascii="Times New Roman" w:hAnsi="Times New Roman" w:cs="Times New Roman"/>
          <w:b/>
          <w:bCs/>
          <w:sz w:val="24"/>
        </w:rPr>
        <w:t>4</w:t>
      </w:r>
      <w:r w:rsidR="00836B2D" w:rsidRPr="530311D3">
        <w:rPr>
          <w:rFonts w:ascii="Times New Roman" w:hAnsi="Times New Roman" w:cs="Times New Roman"/>
          <w:b/>
          <w:bCs/>
          <w:sz w:val="24"/>
        </w:rPr>
        <w:t>8</w:t>
      </w:r>
      <w:r w:rsidRPr="530311D3">
        <w:rPr>
          <w:rFonts w:ascii="Times New Roman" w:eastAsia="Calibri" w:hAnsi="Times New Roman" w:cs="Times New Roman"/>
          <w:b/>
          <w:bCs/>
          <w:sz w:val="24"/>
        </w:rPr>
        <w:t>. Riigi hüvitatava kahju tagasinõude</w:t>
      </w:r>
      <w:r w:rsidR="00052071" w:rsidRPr="530311D3">
        <w:rPr>
          <w:rFonts w:ascii="Times New Roman" w:eastAsia="Calibri" w:hAnsi="Times New Roman" w:cs="Times New Roman"/>
          <w:b/>
          <w:bCs/>
          <w:sz w:val="24"/>
        </w:rPr>
        <w:t xml:space="preserve"> </w:t>
      </w:r>
      <w:r w:rsidRPr="530311D3">
        <w:rPr>
          <w:rFonts w:ascii="Times New Roman" w:eastAsia="Calibri" w:hAnsi="Times New Roman" w:cs="Times New Roman"/>
          <w:b/>
          <w:bCs/>
          <w:sz w:val="24"/>
        </w:rPr>
        <w:t xml:space="preserve">õigus </w:t>
      </w:r>
      <w:commentRangeEnd w:id="278"/>
      <w:r w:rsidR="00097414">
        <w:rPr>
          <w:rStyle w:val="Kommentaariviide"/>
        </w:rPr>
        <w:commentReference w:id="278"/>
      </w:r>
    </w:p>
    <w:p w14:paraId="64A2C66B" w14:textId="77777777" w:rsidR="000C49BD" w:rsidRPr="003D31C4" w:rsidRDefault="000C49BD" w:rsidP="00FE7D0A">
      <w:pPr>
        <w:spacing w:after="0" w:line="240" w:lineRule="auto"/>
        <w:rPr>
          <w:rFonts w:ascii="Times New Roman" w:hAnsi="Times New Roman" w:cs="Times New Roman"/>
          <w:sz w:val="24"/>
        </w:rPr>
      </w:pPr>
    </w:p>
    <w:p w14:paraId="0AFF25F6" w14:textId="40444EC7" w:rsidR="00325DB4" w:rsidRDefault="00325DB4"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 xml:space="preserve">(1) Kui riigil tekib </w:t>
      </w:r>
      <w:r w:rsidR="00146DC0" w:rsidRPr="530311D3">
        <w:rPr>
          <w:rFonts w:ascii="Times New Roman" w:eastAsia="Calibri" w:hAnsi="Times New Roman" w:cs="Times New Roman"/>
          <w:sz w:val="24"/>
        </w:rPr>
        <w:t xml:space="preserve">käitaja </w:t>
      </w:r>
      <w:r w:rsidRPr="530311D3">
        <w:rPr>
          <w:rFonts w:ascii="Times New Roman" w:eastAsia="Calibri" w:hAnsi="Times New Roman" w:cs="Times New Roman"/>
          <w:sz w:val="24"/>
        </w:rPr>
        <w:t>kosmosetegevuse tõttu kahju hüvitamise kohustus rahvusvahelise õiguse</w:t>
      </w:r>
      <w:r w:rsidR="00052071" w:rsidRPr="530311D3">
        <w:rPr>
          <w:rFonts w:ascii="Times New Roman" w:eastAsia="Calibri" w:hAnsi="Times New Roman" w:cs="Times New Roman"/>
          <w:sz w:val="24"/>
        </w:rPr>
        <w:t xml:space="preserve"> järgi</w:t>
      </w:r>
      <w:r w:rsidRPr="530311D3">
        <w:rPr>
          <w:rFonts w:ascii="Times New Roman" w:eastAsia="Calibri" w:hAnsi="Times New Roman" w:cs="Times New Roman"/>
          <w:sz w:val="24"/>
        </w:rPr>
        <w:t xml:space="preserve">, on riigil </w:t>
      </w:r>
      <w:r w:rsidR="00146DC0" w:rsidRPr="530311D3">
        <w:rPr>
          <w:rFonts w:ascii="Times New Roman" w:eastAsia="Calibri" w:hAnsi="Times New Roman" w:cs="Times New Roman"/>
          <w:sz w:val="24"/>
        </w:rPr>
        <w:t xml:space="preserve">käitaja </w:t>
      </w:r>
      <w:r w:rsidRPr="530311D3">
        <w:rPr>
          <w:rFonts w:ascii="Times New Roman" w:eastAsia="Calibri" w:hAnsi="Times New Roman" w:cs="Times New Roman"/>
          <w:sz w:val="24"/>
        </w:rPr>
        <w:t>vastu tagasinõudeõigus riigi poolt kolmandale isikule hüvitatava kogu kahju ulatuses sõltumata sellest</w:t>
      </w:r>
      <w:r w:rsidR="00CB45BC" w:rsidRPr="530311D3">
        <w:rPr>
          <w:rFonts w:ascii="Times New Roman" w:eastAsia="Calibri" w:hAnsi="Times New Roman" w:cs="Times New Roman"/>
          <w:sz w:val="24"/>
        </w:rPr>
        <w:t>,</w:t>
      </w:r>
      <w:r w:rsidRPr="530311D3">
        <w:rPr>
          <w:rFonts w:ascii="Times New Roman" w:eastAsia="Calibri" w:hAnsi="Times New Roman" w:cs="Times New Roman"/>
          <w:sz w:val="24"/>
        </w:rPr>
        <w:t xml:space="preserve"> kas </w:t>
      </w:r>
      <w:r w:rsidR="00146DC0" w:rsidRPr="530311D3">
        <w:rPr>
          <w:rFonts w:ascii="Times New Roman" w:eastAsia="Calibri" w:hAnsi="Times New Roman" w:cs="Times New Roman"/>
          <w:sz w:val="24"/>
        </w:rPr>
        <w:t xml:space="preserve">käitaja </w:t>
      </w:r>
      <w:r w:rsidRPr="530311D3">
        <w:rPr>
          <w:rFonts w:ascii="Times New Roman" w:eastAsia="Calibri" w:hAnsi="Times New Roman" w:cs="Times New Roman"/>
          <w:sz w:val="24"/>
        </w:rPr>
        <w:t xml:space="preserve">on kahju tekkimises süüdi või mitte (edaspidi </w:t>
      </w:r>
      <w:r w:rsidRPr="530311D3">
        <w:rPr>
          <w:rFonts w:ascii="Times New Roman" w:eastAsia="Calibri" w:hAnsi="Times New Roman" w:cs="Times New Roman"/>
          <w:i/>
          <w:iCs/>
          <w:sz w:val="24"/>
        </w:rPr>
        <w:t>riigi tagasinõudeõigus</w:t>
      </w:r>
      <w:r w:rsidRPr="530311D3">
        <w:rPr>
          <w:rFonts w:ascii="Times New Roman" w:eastAsia="Calibri" w:hAnsi="Times New Roman" w:cs="Times New Roman"/>
          <w:sz w:val="24"/>
        </w:rPr>
        <w:t>). Riigi tagasinõudeõigusele ei kohaldata võlaõigusseadus</w:t>
      </w:r>
      <w:del w:id="279" w:author="Merike Koppel JM" w:date="2024-10-16T09:09:00Z">
        <w:r w:rsidRPr="530311D3" w:rsidDel="009D1ABB">
          <w:rPr>
            <w:rFonts w:ascii="Times New Roman" w:eastAsia="Calibri" w:hAnsi="Times New Roman" w:cs="Times New Roman"/>
            <w:sz w:val="24"/>
          </w:rPr>
          <w:delText>es sätestatu</w:delText>
        </w:r>
      </w:del>
      <w:r w:rsidRPr="530311D3">
        <w:rPr>
          <w:rFonts w:ascii="Times New Roman" w:eastAsia="Calibri" w:hAnsi="Times New Roman" w:cs="Times New Roman"/>
          <w:sz w:val="24"/>
        </w:rPr>
        <w:t>t.</w:t>
      </w:r>
    </w:p>
    <w:p w14:paraId="65AACDBF" w14:textId="77777777" w:rsidR="001F51F5" w:rsidRDefault="001F51F5" w:rsidP="530311D3">
      <w:pPr>
        <w:spacing w:after="0" w:line="240" w:lineRule="auto"/>
        <w:jc w:val="both"/>
        <w:rPr>
          <w:rFonts w:ascii="Times New Roman" w:eastAsia="Calibri" w:hAnsi="Times New Roman" w:cs="Times New Roman"/>
          <w:sz w:val="24"/>
        </w:rPr>
      </w:pPr>
    </w:p>
    <w:p w14:paraId="79601805" w14:textId="1E5E4DC5" w:rsidR="00325DB4" w:rsidRDefault="00325DB4"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 xml:space="preserve">(2) Riigi tagasinõudeõiguse aegumistähtaeg on seitse aastat </w:t>
      </w:r>
      <w:r w:rsidR="00052071" w:rsidRPr="530311D3">
        <w:rPr>
          <w:rFonts w:ascii="Times New Roman" w:hAnsi="Times New Roman" w:cs="Times New Roman"/>
          <w:sz w:val="24"/>
        </w:rPr>
        <w:t xml:space="preserve">arvates päevast, kui </w:t>
      </w:r>
      <w:r w:rsidRPr="530311D3">
        <w:rPr>
          <w:rFonts w:ascii="Times New Roman" w:hAnsi="Times New Roman" w:cs="Times New Roman"/>
          <w:sz w:val="24"/>
        </w:rPr>
        <w:t>rii</w:t>
      </w:r>
      <w:r w:rsidR="00052071" w:rsidRPr="530311D3">
        <w:rPr>
          <w:rFonts w:ascii="Times New Roman" w:hAnsi="Times New Roman" w:cs="Times New Roman"/>
          <w:sz w:val="24"/>
        </w:rPr>
        <w:t>k</w:t>
      </w:r>
      <w:r w:rsidRPr="530311D3">
        <w:rPr>
          <w:rFonts w:ascii="Times New Roman" w:hAnsi="Times New Roman" w:cs="Times New Roman"/>
          <w:sz w:val="24"/>
        </w:rPr>
        <w:t xml:space="preserve"> </w:t>
      </w:r>
      <w:r w:rsidRPr="530311D3">
        <w:rPr>
          <w:rFonts w:ascii="Times New Roman" w:eastAsia="Calibri" w:hAnsi="Times New Roman" w:cs="Times New Roman"/>
          <w:sz w:val="24"/>
        </w:rPr>
        <w:t>kahju hüvitamise kohustuse ja kahju välja</w:t>
      </w:r>
      <w:r w:rsidR="00052071" w:rsidRPr="530311D3">
        <w:rPr>
          <w:rFonts w:ascii="Times New Roman" w:eastAsia="Calibri" w:hAnsi="Times New Roman" w:cs="Times New Roman"/>
          <w:sz w:val="24"/>
        </w:rPr>
        <w:t xml:space="preserve"> </w:t>
      </w:r>
      <w:r w:rsidRPr="530311D3">
        <w:rPr>
          <w:rFonts w:ascii="Times New Roman" w:eastAsia="Calibri" w:hAnsi="Times New Roman" w:cs="Times New Roman"/>
          <w:sz w:val="24"/>
        </w:rPr>
        <w:t>selgita</w:t>
      </w:r>
      <w:r w:rsidR="00052071" w:rsidRPr="530311D3">
        <w:rPr>
          <w:rFonts w:ascii="Times New Roman" w:eastAsia="Calibri" w:hAnsi="Times New Roman" w:cs="Times New Roman"/>
          <w:sz w:val="24"/>
        </w:rPr>
        <w:t>s</w:t>
      </w:r>
      <w:r w:rsidRPr="530311D3">
        <w:rPr>
          <w:rFonts w:ascii="Times New Roman" w:hAnsi="Times New Roman" w:cs="Times New Roman"/>
          <w:sz w:val="24"/>
        </w:rPr>
        <w:t xml:space="preserve">. </w:t>
      </w:r>
    </w:p>
    <w:p w14:paraId="0EA67801" w14:textId="77777777" w:rsidR="000C49BD" w:rsidRPr="003D31C4" w:rsidRDefault="000C49BD" w:rsidP="530311D3">
      <w:pPr>
        <w:spacing w:after="0" w:line="240" w:lineRule="auto"/>
        <w:jc w:val="both"/>
        <w:rPr>
          <w:rFonts w:ascii="Times New Roman" w:hAnsi="Times New Roman" w:cs="Times New Roman"/>
          <w:sz w:val="24"/>
        </w:rPr>
      </w:pPr>
    </w:p>
    <w:p w14:paraId="78901ABF" w14:textId="77B852D0" w:rsidR="00D92C94" w:rsidRDefault="00325DB4"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 xml:space="preserve">(3) Riigi tagasinõudeõiguse aegumistähtaeg algab riigi </w:t>
      </w:r>
      <w:r w:rsidRPr="530311D3">
        <w:rPr>
          <w:rFonts w:ascii="Times New Roman" w:eastAsia="Calibri" w:hAnsi="Times New Roman" w:cs="Times New Roman"/>
          <w:sz w:val="24"/>
        </w:rPr>
        <w:t xml:space="preserve">kahju hüvitamise kohustuse </w:t>
      </w:r>
      <w:r w:rsidR="00026B4A" w:rsidRPr="530311D3">
        <w:rPr>
          <w:rFonts w:ascii="Times New Roman" w:hAnsi="Times New Roman" w:cs="Times New Roman"/>
          <w:sz w:val="24"/>
        </w:rPr>
        <w:t xml:space="preserve">ja </w:t>
      </w:r>
      <w:r w:rsidR="00026B4A" w:rsidRPr="530311D3">
        <w:rPr>
          <w:rFonts w:ascii="Times New Roman" w:eastAsia="Calibri" w:hAnsi="Times New Roman" w:cs="Times New Roman"/>
          <w:sz w:val="24"/>
        </w:rPr>
        <w:t xml:space="preserve">kahju väljaselgitamise </w:t>
      </w:r>
      <w:r w:rsidRPr="530311D3">
        <w:rPr>
          <w:rFonts w:ascii="Times New Roman" w:hAnsi="Times New Roman" w:cs="Times New Roman"/>
          <w:sz w:val="24"/>
        </w:rPr>
        <w:t>aastale järgneva aasta 1. jaanuarist.</w:t>
      </w:r>
    </w:p>
    <w:p w14:paraId="58A1FB78" w14:textId="6EA9CD1D" w:rsidR="00386926" w:rsidRPr="003D31C4" w:rsidRDefault="00386926" w:rsidP="530311D3">
      <w:pPr>
        <w:spacing w:after="0" w:line="240" w:lineRule="auto"/>
        <w:rPr>
          <w:rFonts w:ascii="Times New Roman" w:hAnsi="Times New Roman" w:cs="Times New Roman"/>
          <w:sz w:val="24"/>
        </w:rPr>
      </w:pPr>
    </w:p>
    <w:p w14:paraId="60D78C92" w14:textId="7E98A8BD" w:rsidR="00230135" w:rsidRPr="003D31C4" w:rsidRDefault="009D6BF9" w:rsidP="00A724F6">
      <w:pPr>
        <w:spacing w:after="0" w:line="240" w:lineRule="auto"/>
        <w:jc w:val="center"/>
        <w:rPr>
          <w:rFonts w:ascii="Times New Roman" w:eastAsia="Calibri Light" w:hAnsi="Times New Roman" w:cs="Times New Roman"/>
          <w:b/>
          <w:bCs/>
          <w:sz w:val="24"/>
        </w:rPr>
      </w:pPr>
      <w:r>
        <w:rPr>
          <w:rFonts w:ascii="Times New Roman" w:eastAsia="Calibri Light" w:hAnsi="Times New Roman" w:cs="Times New Roman"/>
          <w:b/>
          <w:bCs/>
          <w:sz w:val="24"/>
        </w:rPr>
        <w:t>10</w:t>
      </w:r>
      <w:r w:rsidR="000240DD" w:rsidRPr="003D31C4">
        <w:rPr>
          <w:rFonts w:ascii="Times New Roman" w:eastAsia="Calibri Light" w:hAnsi="Times New Roman" w:cs="Times New Roman"/>
          <w:b/>
          <w:bCs/>
          <w:sz w:val="24"/>
        </w:rPr>
        <w:t xml:space="preserve">. peatükk </w:t>
      </w:r>
    </w:p>
    <w:p w14:paraId="2A2D788D" w14:textId="4EBB4556" w:rsidR="000240DD" w:rsidRDefault="000240DD" w:rsidP="00A724F6">
      <w:pPr>
        <w:spacing w:after="0" w:line="240" w:lineRule="auto"/>
        <w:jc w:val="center"/>
        <w:rPr>
          <w:rFonts w:ascii="Times New Roman" w:eastAsia="Calibri Light" w:hAnsi="Times New Roman" w:cs="Times New Roman"/>
          <w:b/>
          <w:bCs/>
          <w:sz w:val="24"/>
        </w:rPr>
      </w:pPr>
      <w:r w:rsidRPr="003D31C4">
        <w:rPr>
          <w:rFonts w:ascii="Times New Roman" w:eastAsia="Calibri Light" w:hAnsi="Times New Roman" w:cs="Times New Roman"/>
          <w:b/>
          <w:bCs/>
          <w:sz w:val="24"/>
        </w:rPr>
        <w:t>Kindlustus</w:t>
      </w:r>
    </w:p>
    <w:p w14:paraId="7EA3FB00" w14:textId="77777777" w:rsidR="00230135" w:rsidRPr="003D31C4" w:rsidRDefault="00230135" w:rsidP="00FE7D0A">
      <w:pPr>
        <w:spacing w:after="0" w:line="240" w:lineRule="auto"/>
        <w:jc w:val="center"/>
        <w:rPr>
          <w:rFonts w:ascii="Times New Roman" w:eastAsia="Calibri Light" w:hAnsi="Times New Roman" w:cs="Times New Roman"/>
          <w:b/>
          <w:bCs/>
          <w:sz w:val="24"/>
        </w:rPr>
      </w:pPr>
    </w:p>
    <w:p w14:paraId="2D768A72" w14:textId="6AE9470F" w:rsidR="000240DD" w:rsidRDefault="000240DD" w:rsidP="00230135">
      <w:pPr>
        <w:spacing w:after="0" w:line="240" w:lineRule="auto"/>
        <w:rPr>
          <w:rFonts w:ascii="Times New Roman" w:eastAsia="Calibri Light" w:hAnsi="Times New Roman" w:cs="Times New Roman"/>
          <w:b/>
          <w:bCs/>
          <w:sz w:val="24"/>
        </w:rPr>
      </w:pPr>
      <w:commentRangeStart w:id="280"/>
      <w:r w:rsidRPr="003D31C4">
        <w:rPr>
          <w:rFonts w:ascii="Times New Roman" w:eastAsia="Calibri Light" w:hAnsi="Times New Roman" w:cs="Times New Roman"/>
          <w:b/>
          <w:bCs/>
          <w:sz w:val="24"/>
        </w:rPr>
        <w:t xml:space="preserve">§ </w:t>
      </w:r>
      <w:r w:rsidR="00E57214">
        <w:rPr>
          <w:rFonts w:ascii="Times New Roman" w:hAnsi="Times New Roman" w:cs="Times New Roman"/>
          <w:b/>
          <w:bCs/>
          <w:sz w:val="24"/>
        </w:rPr>
        <w:t>49</w:t>
      </w:r>
      <w:r w:rsidRPr="003D31C4">
        <w:rPr>
          <w:rFonts w:ascii="Times New Roman" w:eastAsia="Calibri Light" w:hAnsi="Times New Roman" w:cs="Times New Roman"/>
          <w:b/>
          <w:bCs/>
          <w:sz w:val="24"/>
        </w:rPr>
        <w:t xml:space="preserve">. </w:t>
      </w:r>
      <w:ins w:id="281" w:author="Kärt Voor" w:date="2024-10-18T09:47:00Z">
        <w:r w:rsidR="008E6847">
          <w:rPr>
            <w:rFonts w:ascii="Times New Roman" w:eastAsia="Calibri Light" w:hAnsi="Times New Roman" w:cs="Times New Roman"/>
            <w:b/>
            <w:bCs/>
            <w:sz w:val="24"/>
          </w:rPr>
          <w:t>Vastutusk</w:t>
        </w:r>
      </w:ins>
      <w:del w:id="282" w:author="Kärt Voor" w:date="2024-10-18T09:47:00Z">
        <w:r w:rsidRPr="003D31C4" w:rsidDel="008E6847">
          <w:rPr>
            <w:rFonts w:ascii="Times New Roman" w:eastAsia="Calibri Light" w:hAnsi="Times New Roman" w:cs="Times New Roman"/>
            <w:b/>
            <w:bCs/>
            <w:sz w:val="24"/>
          </w:rPr>
          <w:delText>K</w:delText>
        </w:r>
      </w:del>
      <w:r w:rsidRPr="003D31C4">
        <w:rPr>
          <w:rFonts w:ascii="Times New Roman" w:eastAsia="Calibri Light" w:hAnsi="Times New Roman" w:cs="Times New Roman"/>
          <w:b/>
          <w:bCs/>
          <w:sz w:val="24"/>
        </w:rPr>
        <w:t>indlustus</w:t>
      </w:r>
      <w:commentRangeEnd w:id="280"/>
      <w:r w:rsidR="008E6847">
        <w:rPr>
          <w:rStyle w:val="Kommentaariviide"/>
        </w:rPr>
        <w:commentReference w:id="280"/>
      </w:r>
    </w:p>
    <w:p w14:paraId="7B9CE939" w14:textId="77777777" w:rsidR="00230135" w:rsidRPr="003D31C4" w:rsidRDefault="00230135" w:rsidP="00230135">
      <w:pPr>
        <w:spacing w:after="0" w:line="240" w:lineRule="auto"/>
        <w:rPr>
          <w:rFonts w:ascii="Times New Roman" w:eastAsia="Calibri Light" w:hAnsi="Times New Roman" w:cs="Times New Roman"/>
          <w:b/>
          <w:bCs/>
          <w:sz w:val="24"/>
        </w:rPr>
      </w:pPr>
    </w:p>
    <w:p w14:paraId="37AA0D5C" w14:textId="014CB85D" w:rsidR="000240DD" w:rsidRPr="003D31C4" w:rsidRDefault="000240DD" w:rsidP="530311D3">
      <w:pPr>
        <w:spacing w:after="0" w:line="240" w:lineRule="auto"/>
        <w:jc w:val="both"/>
        <w:rPr>
          <w:rFonts w:ascii="Times New Roman" w:eastAsia="Calibri Light" w:hAnsi="Times New Roman" w:cs="Times New Roman"/>
          <w:color w:val="202020"/>
          <w:sz w:val="24"/>
        </w:rPr>
      </w:pPr>
      <w:r w:rsidRPr="530311D3">
        <w:rPr>
          <w:rFonts w:ascii="Times New Roman" w:eastAsia="Calibri Light" w:hAnsi="Times New Roman" w:cs="Times New Roman"/>
          <w:color w:val="202020"/>
          <w:sz w:val="24"/>
        </w:rPr>
        <w:t xml:space="preserve">(1) </w:t>
      </w:r>
      <w:r w:rsidR="00B92D31" w:rsidRPr="530311D3">
        <w:rPr>
          <w:rFonts w:ascii="Times New Roman" w:eastAsia="Calibri Light" w:hAnsi="Times New Roman" w:cs="Times New Roman"/>
          <w:color w:val="202020"/>
          <w:sz w:val="24"/>
        </w:rPr>
        <w:t>Kosmosetegevus</w:t>
      </w:r>
      <w:r w:rsidR="008F1507" w:rsidRPr="530311D3">
        <w:rPr>
          <w:rFonts w:ascii="Times New Roman" w:eastAsia="Calibri Light" w:hAnsi="Times New Roman" w:cs="Times New Roman"/>
          <w:color w:val="202020"/>
          <w:sz w:val="24"/>
        </w:rPr>
        <w:t>e</w:t>
      </w:r>
      <w:r w:rsidR="00BB1A0D" w:rsidRPr="530311D3">
        <w:rPr>
          <w:rFonts w:ascii="Times New Roman" w:eastAsia="Calibri Light" w:hAnsi="Times New Roman" w:cs="Times New Roman"/>
          <w:color w:val="202020"/>
          <w:sz w:val="24"/>
        </w:rPr>
        <w:t xml:space="preserve"> </w:t>
      </w:r>
      <w:r w:rsidR="00665B25" w:rsidRPr="530311D3">
        <w:rPr>
          <w:rFonts w:ascii="Times New Roman" w:eastAsia="Calibri Light" w:hAnsi="Times New Roman" w:cs="Times New Roman"/>
          <w:color w:val="202020"/>
          <w:sz w:val="24"/>
        </w:rPr>
        <w:t xml:space="preserve">tulemusena </w:t>
      </w:r>
      <w:r w:rsidRPr="530311D3">
        <w:rPr>
          <w:rFonts w:ascii="Times New Roman" w:eastAsia="Calibri Light" w:hAnsi="Times New Roman" w:cs="Times New Roman"/>
          <w:color w:val="202020"/>
          <w:sz w:val="24"/>
        </w:rPr>
        <w:t xml:space="preserve">või kosmoseobjekti tekitatud kahju hüvitamise tagamiseks </w:t>
      </w:r>
      <w:r w:rsidR="00FD23EB" w:rsidRPr="530311D3">
        <w:rPr>
          <w:rFonts w:ascii="Times New Roman" w:eastAsia="Calibri Light" w:hAnsi="Times New Roman" w:cs="Times New Roman"/>
          <w:color w:val="202020"/>
          <w:sz w:val="24"/>
        </w:rPr>
        <w:t xml:space="preserve">sõlmib </w:t>
      </w:r>
      <w:r w:rsidR="008F1507" w:rsidRPr="530311D3">
        <w:rPr>
          <w:rFonts w:ascii="Times New Roman" w:eastAsia="Calibri Light" w:hAnsi="Times New Roman" w:cs="Times New Roman"/>
          <w:color w:val="202020"/>
          <w:sz w:val="24"/>
        </w:rPr>
        <w:t xml:space="preserve">kosmosetegevusloa taotleja </w:t>
      </w:r>
      <w:r w:rsidRPr="530311D3">
        <w:rPr>
          <w:rFonts w:ascii="Times New Roman" w:eastAsia="Calibri Light" w:hAnsi="Times New Roman" w:cs="Times New Roman"/>
          <w:color w:val="202020"/>
          <w:sz w:val="24"/>
        </w:rPr>
        <w:t>enne kosmosetegevusloa taotlemist vastutuskindlustuslepingu</w:t>
      </w:r>
      <w:r w:rsidR="00665B25" w:rsidRPr="530311D3">
        <w:rPr>
          <w:rFonts w:ascii="Times New Roman" w:eastAsia="Calibri Light" w:hAnsi="Times New Roman" w:cs="Times New Roman"/>
          <w:color w:val="202020"/>
          <w:sz w:val="24"/>
        </w:rPr>
        <w:t xml:space="preserve"> </w:t>
      </w:r>
      <w:r w:rsidRPr="530311D3">
        <w:rPr>
          <w:rFonts w:ascii="Times New Roman" w:eastAsia="Calibri Light" w:hAnsi="Times New Roman" w:cs="Times New Roman"/>
          <w:color w:val="202020"/>
          <w:sz w:val="24"/>
        </w:rPr>
        <w:t xml:space="preserve">vähemalt järgmistel tingimustel: </w:t>
      </w:r>
    </w:p>
    <w:p w14:paraId="11CF4303" w14:textId="77777777" w:rsidR="000240DD" w:rsidRPr="003D31C4" w:rsidRDefault="000240DD"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1) kindlustusandjaks on Eestis kindlustustegevuse valdkonnas tegutsemisõigust omav juriidiline isik; </w:t>
      </w:r>
    </w:p>
    <w:p w14:paraId="574A9398" w14:textId="7208D800" w:rsidR="000240DD" w:rsidRPr="003D31C4" w:rsidRDefault="000240DD" w:rsidP="530311D3">
      <w:pPr>
        <w:spacing w:after="0" w:line="240" w:lineRule="auto"/>
        <w:jc w:val="both"/>
        <w:rPr>
          <w:rFonts w:ascii="Times New Roman" w:eastAsia="Calibri Light" w:hAnsi="Times New Roman" w:cs="Times New Roman"/>
          <w:color w:val="202020"/>
          <w:sz w:val="24"/>
        </w:rPr>
      </w:pPr>
      <w:commentRangeStart w:id="283"/>
      <w:r w:rsidRPr="530311D3">
        <w:rPr>
          <w:rFonts w:ascii="Times New Roman" w:eastAsia="Calibri Light" w:hAnsi="Times New Roman" w:cs="Times New Roman"/>
          <w:color w:val="202020"/>
          <w:sz w:val="24"/>
        </w:rPr>
        <w:t>2) kindlustusjuhtum</w:t>
      </w:r>
      <w:r w:rsidR="00356323" w:rsidRPr="530311D3">
        <w:rPr>
          <w:rFonts w:ascii="Times New Roman" w:eastAsia="Calibri Light" w:hAnsi="Times New Roman" w:cs="Times New Roman"/>
          <w:color w:val="202020"/>
          <w:sz w:val="24"/>
        </w:rPr>
        <w:t>iks</w:t>
      </w:r>
      <w:r w:rsidRPr="530311D3">
        <w:rPr>
          <w:rFonts w:ascii="Times New Roman" w:eastAsia="Calibri Light" w:hAnsi="Times New Roman" w:cs="Times New Roman"/>
          <w:color w:val="202020"/>
          <w:sz w:val="24"/>
        </w:rPr>
        <w:t xml:space="preserve"> on kosmosetegevuse</w:t>
      </w:r>
      <w:r w:rsidR="1B709EED" w:rsidRPr="530311D3">
        <w:rPr>
          <w:rFonts w:ascii="Times New Roman" w:eastAsia="Calibri Light" w:hAnsi="Times New Roman" w:cs="Times New Roman"/>
          <w:color w:val="202020"/>
          <w:sz w:val="24"/>
        </w:rPr>
        <w:t>st</w:t>
      </w:r>
      <w:r w:rsidRPr="530311D3">
        <w:rPr>
          <w:rFonts w:ascii="Times New Roman" w:eastAsia="Calibri Light" w:hAnsi="Times New Roman" w:cs="Times New Roman"/>
          <w:color w:val="202020"/>
          <w:sz w:val="24"/>
        </w:rPr>
        <w:t xml:space="preserve"> või kosmoseobjekti käitamisest</w:t>
      </w:r>
      <w:r w:rsidR="001765E2" w:rsidRPr="530311D3">
        <w:rPr>
          <w:rFonts w:ascii="Times New Roman" w:eastAsia="Calibri Light" w:hAnsi="Times New Roman" w:cs="Times New Roman"/>
          <w:color w:val="202020"/>
          <w:sz w:val="24"/>
        </w:rPr>
        <w:t xml:space="preserve"> tingitud</w:t>
      </w:r>
      <w:r w:rsidRPr="530311D3">
        <w:rPr>
          <w:rFonts w:ascii="Times New Roman" w:eastAsia="Calibri Light" w:hAnsi="Times New Roman" w:cs="Times New Roman"/>
          <w:color w:val="202020"/>
          <w:sz w:val="24"/>
        </w:rPr>
        <w:t xml:space="preserve"> kolmanda isiku </w:t>
      </w:r>
      <w:r w:rsidR="00356323" w:rsidRPr="530311D3">
        <w:rPr>
          <w:rFonts w:ascii="Times New Roman" w:eastAsia="Calibri Light" w:hAnsi="Times New Roman" w:cs="Times New Roman"/>
          <w:color w:val="202020"/>
          <w:sz w:val="24"/>
        </w:rPr>
        <w:t xml:space="preserve">nõude </w:t>
      </w:r>
      <w:r w:rsidRPr="530311D3">
        <w:rPr>
          <w:rFonts w:ascii="Times New Roman" w:eastAsia="Calibri Light" w:hAnsi="Times New Roman" w:cs="Times New Roman"/>
          <w:color w:val="202020"/>
          <w:sz w:val="24"/>
        </w:rPr>
        <w:t xml:space="preserve">tekkimine </w:t>
      </w:r>
      <w:r w:rsidR="00146DC0" w:rsidRPr="530311D3">
        <w:rPr>
          <w:rFonts w:ascii="Times New Roman" w:eastAsia="Calibri Light" w:hAnsi="Times New Roman" w:cs="Times New Roman"/>
          <w:color w:val="202020"/>
          <w:sz w:val="24"/>
        </w:rPr>
        <w:t xml:space="preserve">käitaja </w:t>
      </w:r>
      <w:r w:rsidRPr="530311D3">
        <w:rPr>
          <w:rFonts w:ascii="Times New Roman" w:eastAsia="Calibri Light" w:hAnsi="Times New Roman" w:cs="Times New Roman"/>
          <w:color w:val="202020"/>
          <w:sz w:val="24"/>
        </w:rPr>
        <w:t xml:space="preserve">vastu; </w:t>
      </w:r>
      <w:commentRangeEnd w:id="283"/>
      <w:r w:rsidR="00D41026">
        <w:rPr>
          <w:rStyle w:val="Kommentaariviide"/>
        </w:rPr>
        <w:commentReference w:id="283"/>
      </w:r>
    </w:p>
    <w:p w14:paraId="630D0F53" w14:textId="14E645BA" w:rsidR="000240DD" w:rsidRPr="00001156" w:rsidRDefault="000240DD" w:rsidP="530311D3">
      <w:pPr>
        <w:spacing w:after="0" w:line="240" w:lineRule="auto"/>
        <w:jc w:val="both"/>
        <w:rPr>
          <w:rFonts w:ascii="Times New Roman" w:eastAsia="Calibri Light" w:hAnsi="Times New Roman" w:cs="Times New Roman"/>
          <w:color w:val="202020"/>
          <w:sz w:val="24"/>
        </w:rPr>
      </w:pPr>
      <w:r w:rsidRPr="530311D3">
        <w:rPr>
          <w:rFonts w:ascii="Times New Roman" w:eastAsia="Calibri Light" w:hAnsi="Times New Roman" w:cs="Times New Roman"/>
          <w:color w:val="202020"/>
          <w:sz w:val="24"/>
        </w:rPr>
        <w:t>3) kindlustusjuhtum</w:t>
      </w:r>
      <w:r w:rsidR="00356323" w:rsidRPr="530311D3">
        <w:rPr>
          <w:rFonts w:ascii="Times New Roman" w:eastAsia="Calibri Light" w:hAnsi="Times New Roman" w:cs="Times New Roman"/>
          <w:color w:val="202020"/>
          <w:sz w:val="24"/>
        </w:rPr>
        <w:t>iks</w:t>
      </w:r>
      <w:r w:rsidRPr="530311D3">
        <w:rPr>
          <w:rFonts w:ascii="Times New Roman" w:eastAsia="Calibri Light" w:hAnsi="Times New Roman" w:cs="Times New Roman"/>
          <w:color w:val="202020"/>
          <w:sz w:val="24"/>
        </w:rPr>
        <w:t xml:space="preserve"> on käesoleva seaduse §</w:t>
      </w:r>
      <w:r w:rsidR="001A21C9" w:rsidRPr="530311D3">
        <w:rPr>
          <w:rFonts w:ascii="Times New Roman" w:eastAsia="Calibri Light" w:hAnsi="Times New Roman" w:cs="Times New Roman"/>
          <w:color w:val="202020"/>
          <w:sz w:val="24"/>
        </w:rPr>
        <w:t xml:space="preserve"> 4</w:t>
      </w:r>
      <w:r w:rsidR="00E57214" w:rsidRPr="530311D3">
        <w:rPr>
          <w:rFonts w:ascii="Times New Roman" w:eastAsia="Calibri Light" w:hAnsi="Times New Roman" w:cs="Times New Roman"/>
          <w:color w:val="202020"/>
          <w:sz w:val="24"/>
        </w:rPr>
        <w:t>8</w:t>
      </w:r>
      <w:r w:rsidRPr="530311D3">
        <w:rPr>
          <w:rFonts w:ascii="Times New Roman" w:eastAsia="Calibri Light" w:hAnsi="Times New Roman" w:cs="Times New Roman"/>
          <w:color w:val="202020"/>
          <w:sz w:val="24"/>
        </w:rPr>
        <w:t xml:space="preserve"> alusel riigi tagasinõudeõiguse tekkimine </w:t>
      </w:r>
      <w:r w:rsidR="00146DC0" w:rsidRPr="530311D3">
        <w:rPr>
          <w:rFonts w:ascii="Times New Roman" w:eastAsia="Calibri Light" w:hAnsi="Times New Roman" w:cs="Times New Roman"/>
          <w:color w:val="202020"/>
          <w:sz w:val="24"/>
        </w:rPr>
        <w:t xml:space="preserve">käitaja </w:t>
      </w:r>
      <w:r w:rsidRPr="530311D3">
        <w:rPr>
          <w:rFonts w:ascii="Times New Roman" w:eastAsia="Calibri Light" w:hAnsi="Times New Roman" w:cs="Times New Roman"/>
          <w:color w:val="202020"/>
          <w:sz w:val="24"/>
        </w:rPr>
        <w:t>vastu;</w:t>
      </w:r>
    </w:p>
    <w:p w14:paraId="50E2130B" w14:textId="28C47A58" w:rsidR="000240DD" w:rsidRDefault="000240DD" w:rsidP="530311D3">
      <w:pPr>
        <w:spacing w:after="0" w:line="240" w:lineRule="auto"/>
        <w:jc w:val="both"/>
        <w:rPr>
          <w:rFonts w:ascii="Times New Roman" w:eastAsia="Calibri Light" w:hAnsi="Times New Roman" w:cs="Times New Roman"/>
          <w:color w:val="202020"/>
          <w:sz w:val="24"/>
        </w:rPr>
      </w:pPr>
      <w:r w:rsidRPr="530311D3">
        <w:rPr>
          <w:rFonts w:ascii="Times New Roman" w:hAnsi="Times New Roman" w:cs="Times New Roman"/>
          <w:sz w:val="24"/>
        </w:rPr>
        <w:t>4</w:t>
      </w:r>
      <w:r w:rsidRPr="530311D3">
        <w:rPr>
          <w:rFonts w:ascii="Times New Roman" w:eastAsia="Calibri Light" w:hAnsi="Times New Roman" w:cs="Times New Roman"/>
          <w:color w:val="202020"/>
          <w:sz w:val="24"/>
        </w:rPr>
        <w:t>) kindlustussumma alampiir ühe kindlustusjuhtumi kohta on vähemalt 60 000 000 eurot</w:t>
      </w:r>
      <w:r w:rsidR="002A4205" w:rsidRPr="530311D3">
        <w:rPr>
          <w:rFonts w:ascii="Times New Roman" w:eastAsia="Calibri Light" w:hAnsi="Times New Roman" w:cs="Times New Roman"/>
          <w:color w:val="202020"/>
          <w:sz w:val="24"/>
        </w:rPr>
        <w:t>.</w:t>
      </w:r>
    </w:p>
    <w:p w14:paraId="26889156" w14:textId="77777777" w:rsidR="001F51F5" w:rsidRDefault="001F51F5" w:rsidP="530311D3">
      <w:pPr>
        <w:spacing w:after="0" w:line="240" w:lineRule="auto"/>
        <w:jc w:val="both"/>
        <w:rPr>
          <w:rFonts w:ascii="Times New Roman" w:eastAsia="Calibri Light" w:hAnsi="Times New Roman" w:cs="Times New Roman"/>
          <w:color w:val="202020"/>
          <w:sz w:val="24"/>
        </w:rPr>
      </w:pPr>
    </w:p>
    <w:p w14:paraId="07430A60" w14:textId="4482A3E1" w:rsidR="001F51F5" w:rsidRDefault="001F51F5" w:rsidP="530311D3">
      <w:pPr>
        <w:spacing w:after="0" w:line="240" w:lineRule="auto"/>
        <w:jc w:val="both"/>
        <w:rPr>
          <w:rFonts w:ascii="Times New Roman" w:eastAsia="Calibri Light" w:hAnsi="Times New Roman" w:cs="Times New Roman"/>
          <w:color w:val="202020"/>
          <w:sz w:val="24"/>
        </w:rPr>
      </w:pPr>
      <w:r w:rsidRPr="530311D3">
        <w:rPr>
          <w:rFonts w:ascii="Times New Roman" w:eastAsia="Calibri Light" w:hAnsi="Times New Roman" w:cs="Times New Roman"/>
          <w:color w:val="202020"/>
          <w:sz w:val="24"/>
        </w:rPr>
        <w:t>(2) Käesoleva paragrahvi lõi</w:t>
      </w:r>
      <w:del w:id="284" w:author="Merike Koppel JM" w:date="2024-10-16T09:09:00Z">
        <w:r w:rsidRPr="530311D3" w:rsidDel="009D1ABB">
          <w:rPr>
            <w:rFonts w:ascii="Times New Roman" w:eastAsia="Calibri Light" w:hAnsi="Times New Roman" w:cs="Times New Roman"/>
            <w:color w:val="202020"/>
            <w:sz w:val="24"/>
          </w:rPr>
          <w:delText>kes</w:delText>
        </w:r>
      </w:del>
      <w:ins w:id="285" w:author="Merike Koppel JM" w:date="2024-10-16T09:09:00Z">
        <w:r w:rsidR="009D1ABB">
          <w:rPr>
            <w:rFonts w:ascii="Times New Roman" w:eastAsia="Calibri Light" w:hAnsi="Times New Roman" w:cs="Times New Roman"/>
            <w:color w:val="202020"/>
            <w:sz w:val="24"/>
          </w:rPr>
          <w:t>get</w:t>
        </w:r>
      </w:ins>
      <w:r w:rsidRPr="530311D3">
        <w:rPr>
          <w:rFonts w:ascii="Times New Roman" w:eastAsia="Calibri Light" w:hAnsi="Times New Roman" w:cs="Times New Roman"/>
          <w:color w:val="202020"/>
          <w:sz w:val="24"/>
        </w:rPr>
        <w:t xml:space="preserve"> 1 </w:t>
      </w:r>
      <w:del w:id="286" w:author="Merike Koppel JM" w:date="2024-10-16T09:09:00Z">
        <w:r w:rsidRPr="530311D3" w:rsidDel="009D1ABB">
          <w:rPr>
            <w:rFonts w:ascii="Times New Roman" w:eastAsia="Calibri Light" w:hAnsi="Times New Roman" w:cs="Times New Roman"/>
            <w:color w:val="202020"/>
            <w:sz w:val="24"/>
          </w:rPr>
          <w:delText xml:space="preserve">sätestatut </w:delText>
        </w:r>
      </w:del>
      <w:r w:rsidRPr="530311D3">
        <w:rPr>
          <w:rFonts w:ascii="Times New Roman" w:eastAsia="Calibri Light" w:hAnsi="Times New Roman" w:cs="Times New Roman"/>
          <w:color w:val="202020"/>
          <w:sz w:val="24"/>
        </w:rPr>
        <w:t>ei kohaldata valitsusasutuse suhtes.</w:t>
      </w:r>
    </w:p>
    <w:p w14:paraId="0D15B8D7" w14:textId="77777777" w:rsidR="001614A5" w:rsidRPr="003D31C4" w:rsidRDefault="001614A5" w:rsidP="530311D3">
      <w:pPr>
        <w:spacing w:after="0" w:line="240" w:lineRule="auto"/>
        <w:jc w:val="both"/>
        <w:rPr>
          <w:rFonts w:ascii="Times New Roman" w:hAnsi="Times New Roman" w:cs="Times New Roman"/>
          <w:sz w:val="24"/>
        </w:rPr>
      </w:pPr>
    </w:p>
    <w:p w14:paraId="792E7FBF" w14:textId="4948DC46" w:rsidR="00665B25" w:rsidRDefault="00A20901" w:rsidP="530311D3">
      <w:pPr>
        <w:spacing w:after="0" w:line="240" w:lineRule="auto"/>
        <w:jc w:val="both"/>
        <w:rPr>
          <w:rFonts w:ascii="Times New Roman" w:eastAsia="Calibri Light" w:hAnsi="Times New Roman" w:cs="Times New Roman"/>
          <w:color w:val="202020"/>
          <w:sz w:val="24"/>
        </w:rPr>
      </w:pPr>
      <w:r w:rsidRPr="530311D3">
        <w:rPr>
          <w:rFonts w:ascii="Times New Roman" w:eastAsia="Calibri Light" w:hAnsi="Times New Roman" w:cs="Times New Roman"/>
          <w:color w:val="202020"/>
          <w:sz w:val="24"/>
        </w:rPr>
        <w:t>(</w:t>
      </w:r>
      <w:r w:rsidR="001F51F5" w:rsidRPr="530311D3">
        <w:rPr>
          <w:rFonts w:ascii="Times New Roman" w:eastAsia="Calibri Light" w:hAnsi="Times New Roman" w:cs="Times New Roman"/>
          <w:color w:val="202020"/>
          <w:sz w:val="24"/>
        </w:rPr>
        <w:t>3</w:t>
      </w:r>
      <w:r w:rsidRPr="530311D3">
        <w:rPr>
          <w:rFonts w:ascii="Times New Roman" w:eastAsia="Calibri Light" w:hAnsi="Times New Roman" w:cs="Times New Roman"/>
          <w:color w:val="202020"/>
          <w:sz w:val="24"/>
        </w:rPr>
        <w:t xml:space="preserve">) </w:t>
      </w:r>
      <w:r w:rsidR="00146DC0" w:rsidRPr="530311D3">
        <w:rPr>
          <w:rFonts w:ascii="Times New Roman" w:eastAsia="Calibri Light" w:hAnsi="Times New Roman" w:cs="Times New Roman"/>
          <w:color w:val="202020"/>
          <w:sz w:val="24"/>
        </w:rPr>
        <w:t>Käitaja</w:t>
      </w:r>
      <w:r w:rsidR="00356323" w:rsidRPr="530311D3">
        <w:rPr>
          <w:rFonts w:ascii="Times New Roman" w:eastAsia="Calibri Light" w:hAnsi="Times New Roman" w:cs="Times New Roman"/>
          <w:color w:val="202020"/>
          <w:sz w:val="24"/>
        </w:rPr>
        <w:t>l</w:t>
      </w:r>
      <w:r w:rsidR="00665B25" w:rsidRPr="530311D3">
        <w:rPr>
          <w:rFonts w:ascii="Times New Roman" w:eastAsia="Calibri Light" w:hAnsi="Times New Roman" w:cs="Times New Roman"/>
          <w:color w:val="202020"/>
          <w:sz w:val="24"/>
        </w:rPr>
        <w:t xml:space="preserve"> peab </w:t>
      </w:r>
      <w:r w:rsidR="00356323" w:rsidRPr="530311D3">
        <w:rPr>
          <w:rFonts w:ascii="Times New Roman" w:eastAsia="Calibri Light" w:hAnsi="Times New Roman" w:cs="Times New Roman"/>
          <w:color w:val="202020"/>
          <w:sz w:val="24"/>
        </w:rPr>
        <w:t xml:space="preserve">olema </w:t>
      </w:r>
      <w:ins w:id="287" w:author="Kärt Voor" w:date="2024-10-17T11:11:00Z">
        <w:r w:rsidR="004778E9">
          <w:rPr>
            <w:rFonts w:ascii="Times New Roman" w:eastAsia="Calibri Light" w:hAnsi="Times New Roman" w:cs="Times New Roman"/>
            <w:color w:val="202020"/>
            <w:sz w:val="24"/>
          </w:rPr>
          <w:t xml:space="preserve">käesoleva paragrahvi </w:t>
        </w:r>
      </w:ins>
      <w:r w:rsidR="00665B25" w:rsidRPr="530311D3">
        <w:rPr>
          <w:rFonts w:ascii="Times New Roman" w:eastAsia="Calibri Light" w:hAnsi="Times New Roman" w:cs="Times New Roman"/>
          <w:color w:val="202020"/>
          <w:sz w:val="24"/>
        </w:rPr>
        <w:t>lõike 1 tingimustele vastav</w:t>
      </w:r>
      <w:r w:rsidRPr="530311D3">
        <w:rPr>
          <w:rFonts w:ascii="Times New Roman" w:eastAsia="Calibri Light" w:hAnsi="Times New Roman" w:cs="Times New Roman"/>
          <w:color w:val="202020"/>
          <w:sz w:val="24"/>
        </w:rPr>
        <w:t xml:space="preserve"> kehtiv </w:t>
      </w:r>
      <w:r w:rsidR="00665B25" w:rsidRPr="530311D3">
        <w:rPr>
          <w:rFonts w:ascii="Times New Roman" w:eastAsia="Calibri Light" w:hAnsi="Times New Roman" w:cs="Times New Roman"/>
          <w:color w:val="202020"/>
          <w:sz w:val="24"/>
        </w:rPr>
        <w:t>kindlustus</w:t>
      </w:r>
      <w:r w:rsidRPr="530311D3">
        <w:rPr>
          <w:rFonts w:ascii="Times New Roman" w:eastAsia="Calibri Light" w:hAnsi="Times New Roman" w:cs="Times New Roman"/>
          <w:color w:val="202020"/>
          <w:sz w:val="24"/>
        </w:rPr>
        <w:t>poliis</w:t>
      </w:r>
      <w:r w:rsidR="00665B25" w:rsidRPr="530311D3">
        <w:rPr>
          <w:rFonts w:ascii="Times New Roman" w:eastAsia="Calibri Light" w:hAnsi="Times New Roman" w:cs="Times New Roman"/>
          <w:color w:val="202020"/>
          <w:sz w:val="24"/>
        </w:rPr>
        <w:t xml:space="preserve"> </w:t>
      </w:r>
      <w:r w:rsidRPr="530311D3">
        <w:rPr>
          <w:rFonts w:ascii="Times New Roman" w:eastAsia="Calibri Light" w:hAnsi="Times New Roman" w:cs="Times New Roman"/>
          <w:color w:val="202020"/>
          <w:sz w:val="24"/>
        </w:rPr>
        <w:t xml:space="preserve">kogu </w:t>
      </w:r>
      <w:r w:rsidR="00665B25" w:rsidRPr="530311D3">
        <w:rPr>
          <w:rFonts w:ascii="Times New Roman" w:eastAsia="Calibri Light" w:hAnsi="Times New Roman" w:cs="Times New Roman"/>
          <w:color w:val="202020"/>
          <w:sz w:val="24"/>
        </w:rPr>
        <w:t>kosmosetegevuse vältel</w:t>
      </w:r>
      <w:r w:rsidRPr="530311D3">
        <w:rPr>
          <w:rFonts w:ascii="Times New Roman" w:eastAsia="Calibri Light" w:hAnsi="Times New Roman" w:cs="Times New Roman"/>
          <w:color w:val="202020"/>
          <w:sz w:val="24"/>
        </w:rPr>
        <w:t xml:space="preserve">. </w:t>
      </w:r>
    </w:p>
    <w:p w14:paraId="5247708F" w14:textId="77777777" w:rsidR="00230135" w:rsidRDefault="00230135" w:rsidP="530311D3">
      <w:pPr>
        <w:spacing w:after="0" w:line="240" w:lineRule="auto"/>
        <w:jc w:val="both"/>
        <w:rPr>
          <w:rFonts w:ascii="Times New Roman" w:eastAsia="Calibri Light" w:hAnsi="Times New Roman" w:cs="Times New Roman"/>
          <w:color w:val="202020"/>
          <w:sz w:val="24"/>
        </w:rPr>
      </w:pPr>
    </w:p>
    <w:p w14:paraId="7640103F" w14:textId="32A866E1" w:rsidR="00A96757" w:rsidRPr="006C07D1" w:rsidRDefault="002823F3"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w:t>
      </w:r>
      <w:r w:rsidR="001F51F5" w:rsidRPr="530311D3">
        <w:rPr>
          <w:rFonts w:ascii="Times New Roman" w:hAnsi="Times New Roman" w:cs="Times New Roman"/>
          <w:sz w:val="24"/>
        </w:rPr>
        <w:t>4</w:t>
      </w:r>
      <w:r w:rsidRPr="530311D3">
        <w:rPr>
          <w:rFonts w:ascii="Times New Roman" w:hAnsi="Times New Roman" w:cs="Times New Roman"/>
          <w:sz w:val="24"/>
        </w:rPr>
        <w:t xml:space="preserve">) </w:t>
      </w:r>
      <w:r w:rsidR="00F56638" w:rsidRPr="530311D3">
        <w:rPr>
          <w:rFonts w:ascii="Times New Roman" w:hAnsi="Times New Roman" w:cs="Times New Roman"/>
          <w:sz w:val="24"/>
        </w:rPr>
        <w:t>Käesolevas paragrahvis nimetatud kindlustusleping</w:t>
      </w:r>
      <w:r w:rsidR="00F13760" w:rsidRPr="530311D3">
        <w:rPr>
          <w:rFonts w:ascii="Times New Roman" w:hAnsi="Times New Roman" w:cs="Times New Roman"/>
          <w:sz w:val="24"/>
        </w:rPr>
        <w:t xml:space="preserve"> allub </w:t>
      </w:r>
      <w:r w:rsidR="00F56638" w:rsidRPr="530311D3">
        <w:rPr>
          <w:rFonts w:ascii="Times New Roman" w:hAnsi="Times New Roman" w:cs="Times New Roman"/>
          <w:sz w:val="24"/>
        </w:rPr>
        <w:t>Eesti õigus</w:t>
      </w:r>
      <w:r w:rsidR="00F13760" w:rsidRPr="530311D3">
        <w:rPr>
          <w:rFonts w:ascii="Times New Roman" w:hAnsi="Times New Roman" w:cs="Times New Roman"/>
          <w:sz w:val="24"/>
        </w:rPr>
        <w:t xml:space="preserve">ele ja sellega seotud vaidlusi </w:t>
      </w:r>
      <w:r w:rsidRPr="530311D3">
        <w:rPr>
          <w:rFonts w:ascii="Times New Roman" w:hAnsi="Times New Roman" w:cs="Times New Roman"/>
          <w:sz w:val="24"/>
        </w:rPr>
        <w:t>lahendab Eesti kohus.</w:t>
      </w:r>
      <w:r w:rsidR="009F2CDE" w:rsidRPr="530311D3">
        <w:rPr>
          <w:rFonts w:ascii="Times New Roman" w:hAnsi="Times New Roman" w:cs="Times New Roman"/>
          <w:sz w:val="24"/>
        </w:rPr>
        <w:t xml:space="preserve"> Käesolevas lõikes sätestatust kõrvalekalduv kokkulepe on tühine.</w:t>
      </w:r>
    </w:p>
    <w:p w14:paraId="763957F1" w14:textId="77777777" w:rsidR="00076434" w:rsidRPr="003D31C4" w:rsidRDefault="00076434" w:rsidP="00712DA9">
      <w:pPr>
        <w:spacing w:after="0" w:line="240" w:lineRule="auto"/>
        <w:rPr>
          <w:rFonts w:ascii="Times New Roman" w:eastAsia="Calibri Light" w:hAnsi="Times New Roman" w:cs="Times New Roman"/>
          <w:b/>
          <w:bCs/>
          <w:sz w:val="24"/>
        </w:rPr>
      </w:pPr>
    </w:p>
    <w:p w14:paraId="72C7ACE7" w14:textId="1A886769" w:rsidR="000240DD" w:rsidRPr="00CD4E2A" w:rsidRDefault="000240DD" w:rsidP="00FA5AFD">
      <w:pPr>
        <w:spacing w:after="0" w:line="240" w:lineRule="auto"/>
        <w:jc w:val="center"/>
        <w:rPr>
          <w:rFonts w:ascii="Times New Roman" w:eastAsia="Calibri Light" w:hAnsi="Times New Roman" w:cs="Times New Roman"/>
          <w:b/>
          <w:bCs/>
          <w:sz w:val="24"/>
        </w:rPr>
      </w:pPr>
      <w:r w:rsidRPr="00CD4E2A">
        <w:rPr>
          <w:rFonts w:ascii="Times New Roman" w:eastAsia="Calibri Light" w:hAnsi="Times New Roman" w:cs="Times New Roman"/>
          <w:b/>
          <w:bCs/>
          <w:sz w:val="24"/>
        </w:rPr>
        <w:lastRenderedPageBreak/>
        <w:t>1</w:t>
      </w:r>
      <w:r w:rsidR="009D6BF9" w:rsidRPr="00CD4E2A">
        <w:rPr>
          <w:rFonts w:ascii="Times New Roman" w:eastAsia="Calibri Light" w:hAnsi="Times New Roman" w:cs="Times New Roman"/>
          <w:b/>
          <w:bCs/>
          <w:sz w:val="24"/>
        </w:rPr>
        <w:t>1</w:t>
      </w:r>
      <w:r w:rsidRPr="00CD4E2A">
        <w:rPr>
          <w:rFonts w:ascii="Times New Roman" w:eastAsia="Calibri Light" w:hAnsi="Times New Roman" w:cs="Times New Roman"/>
          <w:b/>
          <w:bCs/>
          <w:sz w:val="24"/>
        </w:rPr>
        <w:t>. peatükk</w:t>
      </w:r>
    </w:p>
    <w:p w14:paraId="7141006B" w14:textId="77777777" w:rsidR="000240DD" w:rsidRDefault="000240DD" w:rsidP="00FA5AFD">
      <w:pPr>
        <w:spacing w:after="0" w:line="240" w:lineRule="auto"/>
        <w:jc w:val="center"/>
        <w:rPr>
          <w:rFonts w:ascii="Times New Roman" w:eastAsia="Calibri Light" w:hAnsi="Times New Roman" w:cs="Times New Roman"/>
          <w:b/>
          <w:bCs/>
          <w:sz w:val="24"/>
        </w:rPr>
      </w:pPr>
      <w:r w:rsidRPr="00CD4E2A">
        <w:rPr>
          <w:rFonts w:ascii="Times New Roman" w:eastAsia="Calibri Light" w:hAnsi="Times New Roman" w:cs="Times New Roman"/>
          <w:b/>
          <w:bCs/>
          <w:sz w:val="24"/>
        </w:rPr>
        <w:t>Järelevalve</w:t>
      </w:r>
    </w:p>
    <w:p w14:paraId="7109E8B2" w14:textId="77777777" w:rsidR="00FA5AFD" w:rsidRPr="003D31C4" w:rsidRDefault="00FA5AFD" w:rsidP="00FA5AFD">
      <w:pPr>
        <w:spacing w:after="0" w:line="240" w:lineRule="auto"/>
        <w:jc w:val="center"/>
        <w:rPr>
          <w:rFonts w:ascii="Times New Roman" w:eastAsiaTheme="majorEastAsia" w:hAnsi="Times New Roman" w:cs="Times New Roman"/>
          <w:b/>
          <w:bCs/>
          <w:sz w:val="24"/>
        </w:rPr>
      </w:pPr>
    </w:p>
    <w:p w14:paraId="65B9F54A" w14:textId="5BFE5155" w:rsidR="000240DD" w:rsidRDefault="000240DD" w:rsidP="00230135">
      <w:pPr>
        <w:spacing w:after="0" w:line="240" w:lineRule="auto"/>
        <w:rPr>
          <w:rFonts w:ascii="Times New Roman" w:eastAsiaTheme="majorEastAsia" w:hAnsi="Times New Roman" w:cs="Times New Roman"/>
          <w:b/>
          <w:bCs/>
          <w:sz w:val="24"/>
        </w:rPr>
      </w:pPr>
      <w:r w:rsidRPr="003D31C4">
        <w:rPr>
          <w:rFonts w:ascii="Times New Roman" w:eastAsiaTheme="majorEastAsia" w:hAnsi="Times New Roman" w:cs="Times New Roman"/>
          <w:b/>
          <w:bCs/>
          <w:sz w:val="24"/>
        </w:rPr>
        <w:t xml:space="preserve">§ </w:t>
      </w:r>
      <w:r w:rsidR="006605A7">
        <w:rPr>
          <w:rFonts w:ascii="Times New Roman" w:hAnsi="Times New Roman" w:cs="Times New Roman"/>
          <w:b/>
          <w:bCs/>
          <w:sz w:val="24"/>
        </w:rPr>
        <w:t>5</w:t>
      </w:r>
      <w:r w:rsidR="00462200">
        <w:rPr>
          <w:rFonts w:ascii="Times New Roman" w:hAnsi="Times New Roman" w:cs="Times New Roman"/>
          <w:b/>
          <w:bCs/>
          <w:sz w:val="24"/>
        </w:rPr>
        <w:t>0</w:t>
      </w:r>
      <w:r w:rsidRPr="003D31C4">
        <w:rPr>
          <w:rFonts w:ascii="Times New Roman" w:hAnsi="Times New Roman" w:cs="Times New Roman"/>
          <w:b/>
          <w:bCs/>
          <w:sz w:val="24"/>
        </w:rPr>
        <w:t>.</w:t>
      </w:r>
      <w:r w:rsidRPr="003D31C4">
        <w:rPr>
          <w:rFonts w:ascii="Times New Roman" w:eastAsiaTheme="majorEastAsia" w:hAnsi="Times New Roman" w:cs="Times New Roman"/>
          <w:b/>
          <w:bCs/>
          <w:sz w:val="24"/>
        </w:rPr>
        <w:t xml:space="preserve"> Riiklik ja haldusjärelevalve</w:t>
      </w:r>
    </w:p>
    <w:p w14:paraId="3A4C0731" w14:textId="77777777" w:rsidR="00230135" w:rsidRPr="003D31C4" w:rsidRDefault="00230135" w:rsidP="00230135">
      <w:pPr>
        <w:spacing w:after="0" w:line="240" w:lineRule="auto"/>
        <w:rPr>
          <w:rFonts w:ascii="Times New Roman" w:eastAsiaTheme="majorEastAsia" w:hAnsi="Times New Roman" w:cs="Times New Roman"/>
          <w:b/>
          <w:bCs/>
          <w:sz w:val="24"/>
        </w:rPr>
      </w:pPr>
    </w:p>
    <w:p w14:paraId="2A0411CB" w14:textId="60DEA147" w:rsidR="000240DD" w:rsidRDefault="000240DD"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(1) </w:t>
      </w:r>
      <w:ins w:id="288" w:author="Kärt Voor" w:date="2024-10-18T12:08:00Z">
        <w:r w:rsidR="00CD4E2A">
          <w:rPr>
            <w:rFonts w:ascii="Times New Roman" w:eastAsiaTheme="majorEastAsia" w:hAnsi="Times New Roman" w:cs="Times New Roman"/>
            <w:sz w:val="24"/>
          </w:rPr>
          <w:t xml:space="preserve">Käesolevas seaduses sätestatud </w:t>
        </w:r>
      </w:ins>
      <w:ins w:id="289" w:author="Kärt Voor" w:date="2024-10-18T12:09:00Z">
        <w:r w:rsidR="00CD4E2A">
          <w:rPr>
            <w:rFonts w:ascii="Times New Roman" w:eastAsiaTheme="majorEastAsia" w:hAnsi="Times New Roman" w:cs="Times New Roman"/>
            <w:sz w:val="24"/>
          </w:rPr>
          <w:t>k</w:t>
        </w:r>
      </w:ins>
      <w:del w:id="290" w:author="Kärt Voor" w:date="2024-10-18T12:09:00Z">
        <w:r w:rsidRPr="530311D3" w:rsidDel="00CD4E2A">
          <w:rPr>
            <w:rFonts w:ascii="Times New Roman" w:eastAsiaTheme="majorEastAsia" w:hAnsi="Times New Roman" w:cs="Times New Roman"/>
            <w:sz w:val="24"/>
          </w:rPr>
          <w:delText>K</w:delText>
        </w:r>
      </w:del>
      <w:r w:rsidRPr="530311D3">
        <w:rPr>
          <w:rFonts w:ascii="Times New Roman" w:eastAsiaTheme="majorEastAsia" w:hAnsi="Times New Roman" w:cs="Times New Roman"/>
          <w:sz w:val="24"/>
        </w:rPr>
        <w:t xml:space="preserve">osmosetegevuse ja kosmoseobjekti nõuetele vastavust ja ohutust ning </w:t>
      </w:r>
      <w:r w:rsidR="00146DC0" w:rsidRPr="530311D3">
        <w:rPr>
          <w:rFonts w:ascii="Times New Roman" w:eastAsiaTheme="majorEastAsia" w:hAnsi="Times New Roman" w:cs="Times New Roman"/>
          <w:sz w:val="24"/>
        </w:rPr>
        <w:t xml:space="preserve">käitaja </w:t>
      </w:r>
      <w:r w:rsidRPr="530311D3">
        <w:rPr>
          <w:rFonts w:ascii="Times New Roman" w:eastAsiaTheme="majorEastAsia" w:hAnsi="Times New Roman" w:cs="Times New Roman"/>
          <w:sz w:val="24"/>
        </w:rPr>
        <w:t xml:space="preserve">tegevust reguleerivate õigusaktide täitmise üle </w:t>
      </w:r>
      <w:r w:rsidR="00DF463C" w:rsidRPr="530311D3">
        <w:rPr>
          <w:rFonts w:ascii="Times New Roman" w:eastAsiaTheme="majorEastAsia" w:hAnsi="Times New Roman" w:cs="Times New Roman"/>
          <w:sz w:val="24"/>
        </w:rPr>
        <w:t>teeb</w:t>
      </w:r>
      <w:r w:rsidRPr="530311D3">
        <w:rPr>
          <w:rFonts w:ascii="Times New Roman" w:eastAsiaTheme="majorEastAsia" w:hAnsi="Times New Roman" w:cs="Times New Roman"/>
          <w:sz w:val="24"/>
        </w:rPr>
        <w:t xml:space="preserve"> riiklikku ja haldusjärelevalvet </w:t>
      </w:r>
      <w:r w:rsidR="00702BD5" w:rsidRPr="530311D3">
        <w:rPr>
          <w:rFonts w:ascii="Times New Roman" w:eastAsiaTheme="majorEastAsia" w:hAnsi="Times New Roman" w:cs="Times New Roman"/>
          <w:sz w:val="24"/>
        </w:rPr>
        <w:t xml:space="preserve">pädev asutus </w:t>
      </w:r>
      <w:r w:rsidRPr="530311D3">
        <w:rPr>
          <w:rFonts w:ascii="Times New Roman" w:eastAsiaTheme="majorEastAsia" w:hAnsi="Times New Roman" w:cs="Times New Roman"/>
          <w:sz w:val="24"/>
        </w:rPr>
        <w:t>ning teised seadusega nimetatud riiklik</w:t>
      </w:r>
      <w:ins w:id="291" w:author="Kärt Voor" w:date="2024-10-18T12:12:00Z">
        <w:r w:rsidR="00CD4E2A">
          <w:rPr>
            <w:rFonts w:ascii="Times New Roman" w:eastAsiaTheme="majorEastAsia" w:hAnsi="Times New Roman" w:cs="Times New Roman"/>
            <w:sz w:val="24"/>
          </w:rPr>
          <w:t>k</w:t>
        </w:r>
      </w:ins>
      <w:r w:rsidRPr="530311D3">
        <w:rPr>
          <w:rFonts w:ascii="Times New Roman" w:eastAsiaTheme="majorEastAsia" w:hAnsi="Times New Roman" w:cs="Times New Roman"/>
          <w:sz w:val="24"/>
        </w:rPr>
        <w:t>u järelevalve</w:t>
      </w:r>
      <w:ins w:id="292" w:author="Kärt Voor" w:date="2024-10-18T12:12:00Z">
        <w:r w:rsidR="00CD4E2A">
          <w:rPr>
            <w:rFonts w:ascii="Times New Roman" w:eastAsiaTheme="majorEastAsia" w:hAnsi="Times New Roman" w:cs="Times New Roman"/>
            <w:sz w:val="24"/>
          </w:rPr>
          <w:t>t teostavad</w:t>
        </w:r>
      </w:ins>
      <w:r w:rsidR="00356323"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 xml:space="preserve">asutused. </w:t>
      </w:r>
    </w:p>
    <w:p w14:paraId="7115E10B" w14:textId="77777777" w:rsidR="0007041E" w:rsidRPr="003D31C4" w:rsidRDefault="0007041E" w:rsidP="530311D3">
      <w:pPr>
        <w:spacing w:after="0" w:line="240" w:lineRule="auto"/>
        <w:jc w:val="both"/>
        <w:rPr>
          <w:rFonts w:ascii="Times New Roman" w:eastAsiaTheme="majorEastAsia" w:hAnsi="Times New Roman" w:cs="Times New Roman"/>
          <w:sz w:val="24"/>
        </w:rPr>
      </w:pPr>
    </w:p>
    <w:p w14:paraId="792B6086" w14:textId="0D0C3996" w:rsidR="000240DD" w:rsidRDefault="000240DD"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(2) </w:t>
      </w:r>
      <w:r w:rsidR="002D0618" w:rsidRPr="530311D3">
        <w:rPr>
          <w:rFonts w:ascii="Times New Roman" w:eastAsiaTheme="majorEastAsia" w:hAnsi="Times New Roman" w:cs="Times New Roman"/>
          <w:sz w:val="24"/>
        </w:rPr>
        <w:t>Transpordi</w:t>
      </w:r>
      <w:ins w:id="293" w:author="Kärt Voor" w:date="2024-10-17T11:12:00Z">
        <w:r w:rsidR="007E7DD4">
          <w:rPr>
            <w:rFonts w:ascii="Times New Roman" w:eastAsiaTheme="majorEastAsia" w:hAnsi="Times New Roman" w:cs="Times New Roman"/>
            <w:sz w:val="24"/>
          </w:rPr>
          <w:t>a</w:t>
        </w:r>
      </w:ins>
      <w:r w:rsidR="002D0618" w:rsidRPr="530311D3">
        <w:rPr>
          <w:rFonts w:ascii="Times New Roman" w:eastAsiaTheme="majorEastAsia" w:hAnsi="Times New Roman" w:cs="Times New Roman"/>
          <w:sz w:val="24"/>
        </w:rPr>
        <w:t xml:space="preserve">meti pädevuses on riiklik ja haldusjärelevalve kosmosetegevuse </w:t>
      </w:r>
      <w:r w:rsidR="00356323" w:rsidRPr="530311D3">
        <w:rPr>
          <w:rFonts w:ascii="Times New Roman" w:eastAsiaTheme="majorEastAsia" w:hAnsi="Times New Roman" w:cs="Times New Roman"/>
          <w:sz w:val="24"/>
        </w:rPr>
        <w:t xml:space="preserve">käigus </w:t>
      </w:r>
      <w:r w:rsidR="002D0618" w:rsidRPr="530311D3">
        <w:rPr>
          <w:rFonts w:ascii="Times New Roman" w:eastAsiaTheme="majorEastAsia" w:hAnsi="Times New Roman" w:cs="Times New Roman"/>
          <w:sz w:val="24"/>
        </w:rPr>
        <w:t xml:space="preserve">õhuruumi kasutamise </w:t>
      </w:r>
      <w:r w:rsidR="00356323" w:rsidRPr="530311D3">
        <w:rPr>
          <w:rFonts w:ascii="Times New Roman" w:eastAsiaTheme="majorEastAsia" w:hAnsi="Times New Roman" w:cs="Times New Roman"/>
          <w:sz w:val="24"/>
        </w:rPr>
        <w:t xml:space="preserve">üle </w:t>
      </w:r>
      <w:r w:rsidR="002D0618" w:rsidRPr="530311D3">
        <w:rPr>
          <w:rFonts w:ascii="Times New Roman" w:eastAsiaTheme="majorEastAsia" w:hAnsi="Times New Roman" w:cs="Times New Roman"/>
          <w:sz w:val="24"/>
        </w:rPr>
        <w:t>lennundusseadusega sätestatud ulatuses.</w:t>
      </w:r>
    </w:p>
    <w:p w14:paraId="7A0CD37C" w14:textId="77777777" w:rsidR="00230135" w:rsidRPr="003D31C4" w:rsidRDefault="00230135" w:rsidP="530311D3">
      <w:pPr>
        <w:spacing w:after="0" w:line="240" w:lineRule="auto"/>
        <w:jc w:val="both"/>
        <w:rPr>
          <w:rFonts w:ascii="Times New Roman" w:eastAsiaTheme="majorEastAsia" w:hAnsi="Times New Roman" w:cs="Times New Roman"/>
          <w:sz w:val="24"/>
        </w:rPr>
      </w:pPr>
    </w:p>
    <w:p w14:paraId="1022F556" w14:textId="54EACF6A" w:rsidR="000240DD" w:rsidRDefault="000240DD"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 xml:space="preserve">(3) </w:t>
      </w:r>
      <w:commentRangeStart w:id="294"/>
      <w:r w:rsidRPr="530311D3">
        <w:rPr>
          <w:rFonts w:ascii="Times New Roman" w:eastAsiaTheme="majorEastAsia" w:hAnsi="Times New Roman" w:cs="Times New Roman"/>
          <w:sz w:val="24"/>
        </w:rPr>
        <w:t>Kosmosetegevuse</w:t>
      </w:r>
      <w:r w:rsidR="00356323" w:rsidRPr="530311D3">
        <w:rPr>
          <w:rFonts w:ascii="Times New Roman" w:eastAsiaTheme="majorEastAsia" w:hAnsi="Times New Roman" w:cs="Times New Roman"/>
          <w:sz w:val="24"/>
        </w:rPr>
        <w:t>s</w:t>
      </w:r>
      <w:r w:rsidRPr="530311D3">
        <w:rPr>
          <w:rFonts w:ascii="Times New Roman" w:eastAsiaTheme="majorEastAsia" w:hAnsi="Times New Roman" w:cs="Times New Roman"/>
          <w:sz w:val="24"/>
        </w:rPr>
        <w:t xml:space="preserve"> </w:t>
      </w:r>
      <w:commentRangeEnd w:id="294"/>
      <w:r w:rsidR="00C97CC0">
        <w:rPr>
          <w:rStyle w:val="Kommentaariviide"/>
        </w:rPr>
        <w:commentReference w:id="294"/>
      </w:r>
      <w:r w:rsidRPr="530311D3">
        <w:rPr>
          <w:rFonts w:ascii="Times New Roman" w:eastAsiaTheme="majorEastAsia" w:hAnsi="Times New Roman" w:cs="Times New Roman"/>
          <w:sz w:val="24"/>
        </w:rPr>
        <w:t>kasutatava</w:t>
      </w:r>
      <w:r w:rsidR="002377CF" w:rsidRPr="530311D3">
        <w:rPr>
          <w:rFonts w:ascii="Times New Roman" w:eastAsiaTheme="majorEastAsia" w:hAnsi="Times New Roman" w:cs="Times New Roman"/>
          <w:sz w:val="24"/>
        </w:rPr>
        <w:t>tele</w:t>
      </w:r>
      <w:r w:rsidRPr="530311D3">
        <w:rPr>
          <w:rFonts w:ascii="Times New Roman" w:eastAsiaTheme="majorEastAsia" w:hAnsi="Times New Roman" w:cs="Times New Roman"/>
          <w:sz w:val="24"/>
        </w:rPr>
        <w:t xml:space="preserve"> võrgu- ja infosüsteemidele sätestatud nõuete ning </w:t>
      </w:r>
      <w:r w:rsidR="00B92D31" w:rsidRPr="530311D3">
        <w:rPr>
          <w:rFonts w:ascii="Times New Roman" w:eastAsiaTheme="majorEastAsia" w:hAnsi="Times New Roman" w:cs="Times New Roman"/>
          <w:sz w:val="24"/>
        </w:rPr>
        <w:t>kosmosetegevus</w:t>
      </w:r>
      <w:r w:rsidRPr="530311D3">
        <w:rPr>
          <w:rFonts w:ascii="Times New Roman" w:eastAsiaTheme="majorEastAsia" w:hAnsi="Times New Roman" w:cs="Times New Roman"/>
          <w:sz w:val="24"/>
        </w:rPr>
        <w:t xml:space="preserve">ega seotud </w:t>
      </w:r>
      <w:proofErr w:type="spellStart"/>
      <w:r w:rsidRPr="530311D3">
        <w:rPr>
          <w:rFonts w:ascii="Times New Roman" w:hAnsi="Times New Roman" w:cs="Times New Roman"/>
          <w:color w:val="202020"/>
          <w:sz w:val="24"/>
          <w:shd w:val="clear" w:color="auto" w:fill="FFFFFF"/>
        </w:rPr>
        <w:t>küberintsidentide</w:t>
      </w:r>
      <w:proofErr w:type="spellEnd"/>
      <w:r w:rsidRPr="530311D3">
        <w:rPr>
          <w:rFonts w:ascii="Times New Roman" w:hAnsi="Times New Roman" w:cs="Times New Roman"/>
          <w:color w:val="202020"/>
          <w:sz w:val="24"/>
          <w:shd w:val="clear" w:color="auto" w:fill="FFFFFF"/>
        </w:rPr>
        <w:t xml:space="preserve"> ennetamise ja lahendamise nõuete </w:t>
      </w:r>
      <w:r w:rsidRPr="530311D3">
        <w:rPr>
          <w:rFonts w:ascii="Times New Roman" w:eastAsiaTheme="majorEastAsia" w:hAnsi="Times New Roman" w:cs="Times New Roman"/>
          <w:sz w:val="24"/>
        </w:rPr>
        <w:t xml:space="preserve">täitmise üle teeb </w:t>
      </w:r>
      <w:commentRangeStart w:id="295"/>
      <w:r w:rsidRPr="530311D3">
        <w:rPr>
          <w:rFonts w:ascii="Times New Roman" w:eastAsiaTheme="majorEastAsia" w:hAnsi="Times New Roman" w:cs="Times New Roman"/>
          <w:sz w:val="24"/>
        </w:rPr>
        <w:t>haldusjärelevalvet</w:t>
      </w:r>
      <w:commentRangeEnd w:id="295"/>
      <w:r w:rsidR="00CD4E2A">
        <w:rPr>
          <w:rStyle w:val="Kommentaariviide"/>
        </w:rPr>
        <w:commentReference w:id="295"/>
      </w:r>
      <w:r w:rsidRPr="530311D3">
        <w:rPr>
          <w:rFonts w:ascii="Times New Roman" w:eastAsiaTheme="majorEastAsia" w:hAnsi="Times New Roman" w:cs="Times New Roman"/>
          <w:sz w:val="24"/>
        </w:rPr>
        <w:t xml:space="preserve"> Riigi Infosüsteemi Amet </w:t>
      </w:r>
      <w:proofErr w:type="spellStart"/>
      <w:r w:rsidRPr="530311D3">
        <w:rPr>
          <w:rFonts w:ascii="Times New Roman" w:eastAsiaTheme="majorEastAsia" w:hAnsi="Times New Roman" w:cs="Times New Roman"/>
          <w:sz w:val="24"/>
        </w:rPr>
        <w:t>küberturvalisuse</w:t>
      </w:r>
      <w:proofErr w:type="spellEnd"/>
      <w:r w:rsidRPr="530311D3">
        <w:rPr>
          <w:rFonts w:ascii="Times New Roman" w:eastAsiaTheme="majorEastAsia" w:hAnsi="Times New Roman" w:cs="Times New Roman"/>
          <w:sz w:val="24"/>
        </w:rPr>
        <w:t xml:space="preserve"> seaduses sätestatud </w:t>
      </w:r>
      <w:del w:id="296" w:author="Kärt Voor" w:date="2024-10-18T12:11:00Z">
        <w:r w:rsidRPr="530311D3" w:rsidDel="00CD4E2A">
          <w:rPr>
            <w:rFonts w:ascii="Times New Roman" w:eastAsiaTheme="majorEastAsia" w:hAnsi="Times New Roman" w:cs="Times New Roman"/>
            <w:sz w:val="24"/>
          </w:rPr>
          <w:delText>pädevuse piires</w:delText>
        </w:r>
      </w:del>
      <w:ins w:id="297" w:author="Kärt Voor" w:date="2024-10-18T12:11:00Z">
        <w:r w:rsidR="00CD4E2A">
          <w:rPr>
            <w:rFonts w:ascii="Times New Roman" w:eastAsiaTheme="majorEastAsia" w:hAnsi="Times New Roman" w:cs="Times New Roman"/>
            <w:sz w:val="24"/>
          </w:rPr>
          <w:t>ulatuses</w:t>
        </w:r>
      </w:ins>
      <w:r w:rsidRPr="530311D3">
        <w:rPr>
          <w:rFonts w:ascii="Times New Roman" w:eastAsiaTheme="majorEastAsia" w:hAnsi="Times New Roman" w:cs="Times New Roman"/>
          <w:sz w:val="24"/>
        </w:rPr>
        <w:t>.</w:t>
      </w:r>
    </w:p>
    <w:p w14:paraId="6A33A274" w14:textId="59CEF6D9" w:rsidR="00A724F6" w:rsidRDefault="00A724F6" w:rsidP="530311D3">
      <w:pPr>
        <w:spacing w:after="0" w:line="240" w:lineRule="auto"/>
        <w:rPr>
          <w:rFonts w:ascii="Times New Roman" w:eastAsiaTheme="majorEastAsia" w:hAnsi="Times New Roman" w:cs="Times New Roman"/>
          <w:sz w:val="24"/>
        </w:rPr>
      </w:pPr>
    </w:p>
    <w:p w14:paraId="282A9313" w14:textId="0B38DA10" w:rsidR="000240DD" w:rsidRDefault="000240DD" w:rsidP="530311D3">
      <w:pPr>
        <w:spacing w:after="0" w:line="240" w:lineRule="auto"/>
        <w:rPr>
          <w:rFonts w:ascii="Times New Roman" w:eastAsiaTheme="majorEastAsia" w:hAnsi="Times New Roman" w:cs="Times New Roman"/>
          <w:b/>
          <w:bCs/>
          <w:sz w:val="24"/>
        </w:rPr>
      </w:pPr>
      <w:r w:rsidRPr="530311D3">
        <w:rPr>
          <w:rFonts w:ascii="Times New Roman" w:eastAsiaTheme="majorEastAsia" w:hAnsi="Times New Roman" w:cs="Times New Roman"/>
          <w:b/>
          <w:bCs/>
          <w:sz w:val="24"/>
        </w:rPr>
        <w:t xml:space="preserve">§ </w:t>
      </w:r>
      <w:r w:rsidR="006605A7" w:rsidRPr="530311D3">
        <w:rPr>
          <w:rFonts w:ascii="Times New Roman" w:eastAsiaTheme="majorEastAsia" w:hAnsi="Times New Roman" w:cs="Times New Roman"/>
          <w:b/>
          <w:bCs/>
          <w:sz w:val="24"/>
        </w:rPr>
        <w:t>5</w:t>
      </w:r>
      <w:r w:rsidR="00462200" w:rsidRPr="530311D3">
        <w:rPr>
          <w:rFonts w:ascii="Times New Roman" w:eastAsiaTheme="majorEastAsia" w:hAnsi="Times New Roman" w:cs="Times New Roman"/>
          <w:b/>
          <w:bCs/>
          <w:sz w:val="24"/>
        </w:rPr>
        <w:t>1</w:t>
      </w:r>
      <w:r w:rsidRPr="530311D3">
        <w:rPr>
          <w:rFonts w:ascii="Times New Roman" w:eastAsiaTheme="majorEastAsia" w:hAnsi="Times New Roman" w:cs="Times New Roman"/>
          <w:b/>
          <w:bCs/>
          <w:sz w:val="24"/>
        </w:rPr>
        <w:t xml:space="preserve">. Pädeva asutuse õigused </w:t>
      </w:r>
      <w:del w:id="298" w:author="Kärt Voor" w:date="2024-10-17T14:56:00Z">
        <w:r w:rsidRPr="530311D3" w:rsidDel="00670595">
          <w:rPr>
            <w:rFonts w:ascii="Times New Roman" w:eastAsiaTheme="majorEastAsia" w:hAnsi="Times New Roman" w:cs="Times New Roman"/>
            <w:b/>
            <w:bCs/>
            <w:sz w:val="24"/>
          </w:rPr>
          <w:delText xml:space="preserve">info </w:delText>
        </w:r>
      </w:del>
      <w:ins w:id="299" w:author="Kärt Voor" w:date="2024-10-17T14:56:00Z">
        <w:r w:rsidR="00670595">
          <w:rPr>
            <w:rFonts w:ascii="Times New Roman" w:eastAsiaTheme="majorEastAsia" w:hAnsi="Times New Roman" w:cs="Times New Roman"/>
            <w:b/>
            <w:bCs/>
            <w:sz w:val="24"/>
          </w:rPr>
          <w:t>teabe</w:t>
        </w:r>
        <w:r w:rsidR="00670595" w:rsidRPr="530311D3">
          <w:rPr>
            <w:rFonts w:ascii="Times New Roman" w:eastAsiaTheme="majorEastAsia" w:hAnsi="Times New Roman" w:cs="Times New Roman"/>
            <w:b/>
            <w:bCs/>
            <w:sz w:val="24"/>
          </w:rPr>
          <w:t xml:space="preserve"> </w:t>
        </w:r>
      </w:ins>
      <w:r w:rsidRPr="530311D3">
        <w:rPr>
          <w:rFonts w:ascii="Times New Roman" w:eastAsiaTheme="majorEastAsia" w:hAnsi="Times New Roman" w:cs="Times New Roman"/>
          <w:b/>
          <w:bCs/>
          <w:sz w:val="24"/>
        </w:rPr>
        <w:t>saamisel</w:t>
      </w:r>
    </w:p>
    <w:p w14:paraId="36CB8D48" w14:textId="77777777" w:rsidR="00230135" w:rsidRPr="003D31C4" w:rsidRDefault="00230135" w:rsidP="00BB6ED4">
      <w:pPr>
        <w:spacing w:after="0" w:line="240" w:lineRule="auto"/>
        <w:rPr>
          <w:rFonts w:ascii="Times New Roman" w:eastAsiaTheme="majorEastAsia" w:hAnsi="Times New Roman" w:cs="Times New Roman"/>
          <w:sz w:val="24"/>
        </w:rPr>
      </w:pPr>
    </w:p>
    <w:p w14:paraId="0459078A" w14:textId="7279AE8A" w:rsidR="000240DD" w:rsidRPr="003D31C4" w:rsidRDefault="000240DD" w:rsidP="530311D3">
      <w:pPr>
        <w:spacing w:after="0" w:line="240" w:lineRule="auto"/>
        <w:jc w:val="both"/>
        <w:rPr>
          <w:rFonts w:ascii="Times New Roman" w:eastAsiaTheme="majorEastAsia" w:hAnsi="Times New Roman" w:cs="Times New Roman"/>
          <w:sz w:val="24"/>
        </w:rPr>
      </w:pPr>
      <w:r w:rsidRPr="530311D3">
        <w:rPr>
          <w:rFonts w:ascii="Times New Roman" w:eastAsia="Calibri Light" w:hAnsi="Times New Roman" w:cs="Times New Roman"/>
          <w:sz w:val="24"/>
        </w:rPr>
        <w:t xml:space="preserve">(1) Pädeval asutusel on järelevalve </w:t>
      </w:r>
      <w:commentRangeStart w:id="300"/>
      <w:r w:rsidR="004F58F6" w:rsidRPr="530311D3">
        <w:rPr>
          <w:rFonts w:ascii="Times New Roman" w:eastAsia="Calibri Light" w:hAnsi="Times New Roman" w:cs="Times New Roman"/>
          <w:sz w:val="24"/>
        </w:rPr>
        <w:t>tegemiseks</w:t>
      </w:r>
      <w:commentRangeEnd w:id="300"/>
      <w:r w:rsidR="009D1ABB">
        <w:rPr>
          <w:rStyle w:val="Kommentaariviide"/>
        </w:rPr>
        <w:commentReference w:id="300"/>
      </w:r>
      <w:r w:rsidR="004F58F6" w:rsidRPr="530311D3">
        <w:rPr>
          <w:rFonts w:ascii="Times New Roman" w:eastAsia="Calibri Light" w:hAnsi="Times New Roman" w:cs="Times New Roman"/>
          <w:sz w:val="24"/>
        </w:rPr>
        <w:t xml:space="preserve"> </w:t>
      </w:r>
      <w:r w:rsidRPr="530311D3">
        <w:rPr>
          <w:rFonts w:ascii="Times New Roman" w:eastAsia="Calibri Light" w:hAnsi="Times New Roman" w:cs="Times New Roman"/>
          <w:sz w:val="24"/>
        </w:rPr>
        <w:t xml:space="preserve">õigus nõuda dokumente, aruandeid, tasuta teavet ning suulisi või kirjalikke selgitusi järelevalve </w:t>
      </w:r>
      <w:r w:rsidR="004F58F6" w:rsidRPr="530311D3">
        <w:rPr>
          <w:rFonts w:ascii="Times New Roman" w:eastAsia="Calibri Light" w:hAnsi="Times New Roman" w:cs="Times New Roman"/>
          <w:sz w:val="24"/>
        </w:rPr>
        <w:t>tegemiseks oluliste</w:t>
      </w:r>
      <w:r w:rsidRPr="530311D3">
        <w:rPr>
          <w:rFonts w:ascii="Times New Roman" w:eastAsia="Calibri Light" w:hAnsi="Times New Roman" w:cs="Times New Roman"/>
          <w:sz w:val="24"/>
        </w:rPr>
        <w:t xml:space="preserve"> asjaolude kohta järgmistelt isikutelt: </w:t>
      </w:r>
    </w:p>
    <w:p w14:paraId="6682DF1F" w14:textId="7E68BFC1" w:rsidR="000240DD" w:rsidRPr="003D31C4" w:rsidRDefault="000240DD"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1) </w:t>
      </w:r>
      <w:r w:rsidR="001765E2" w:rsidRPr="530311D3">
        <w:rPr>
          <w:rFonts w:ascii="Times New Roman" w:eastAsia="Calibri Light" w:hAnsi="Times New Roman" w:cs="Times New Roman"/>
          <w:sz w:val="24"/>
        </w:rPr>
        <w:t>käitaja</w:t>
      </w:r>
      <w:r w:rsidRPr="530311D3">
        <w:rPr>
          <w:rFonts w:ascii="Times New Roman" w:eastAsia="Calibri Light" w:hAnsi="Times New Roman" w:cs="Times New Roman"/>
          <w:sz w:val="24"/>
        </w:rPr>
        <w:t xml:space="preserve">, </w:t>
      </w:r>
      <w:r w:rsidR="00146DC0" w:rsidRPr="530311D3">
        <w:rPr>
          <w:rFonts w:ascii="Times New Roman" w:eastAsia="Calibri Light" w:hAnsi="Times New Roman" w:cs="Times New Roman"/>
          <w:sz w:val="24"/>
        </w:rPr>
        <w:t xml:space="preserve">käitaja </w:t>
      </w:r>
      <w:r w:rsidRPr="530311D3">
        <w:rPr>
          <w:rFonts w:ascii="Times New Roman" w:eastAsia="Calibri Light" w:hAnsi="Times New Roman" w:cs="Times New Roman"/>
          <w:sz w:val="24"/>
        </w:rPr>
        <w:t>juhtorgani liige ja töötaja;</w:t>
      </w:r>
    </w:p>
    <w:p w14:paraId="45B6859F" w14:textId="77777777" w:rsidR="000240DD" w:rsidRPr="003D31C4" w:rsidRDefault="000240DD" w:rsidP="530311D3">
      <w:pPr>
        <w:spacing w:after="0" w:line="240" w:lineRule="auto"/>
        <w:jc w:val="both"/>
        <w:rPr>
          <w:rFonts w:ascii="Times New Roman" w:eastAsia="Calibri Light" w:hAnsi="Times New Roman" w:cs="Times New Roman"/>
          <w:sz w:val="24"/>
        </w:rPr>
      </w:pPr>
      <w:commentRangeStart w:id="301"/>
      <w:r w:rsidRPr="530311D3">
        <w:rPr>
          <w:rFonts w:ascii="Times New Roman" w:eastAsia="Calibri Light" w:hAnsi="Times New Roman" w:cs="Times New Roman"/>
          <w:sz w:val="24"/>
        </w:rPr>
        <w:t>2) kosmoseobjekti omanik, kosmoseobjekti omaniku juhtorgani liige ja töötaja;</w:t>
      </w:r>
      <w:commentRangeEnd w:id="301"/>
      <w:r w:rsidR="007E7DD4">
        <w:rPr>
          <w:rStyle w:val="Kommentaariviide"/>
        </w:rPr>
        <w:commentReference w:id="301"/>
      </w:r>
    </w:p>
    <w:p w14:paraId="06310B0B" w14:textId="42433659" w:rsidR="000240DD" w:rsidRPr="003D31C4" w:rsidRDefault="000240DD"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3) </w:t>
      </w:r>
      <w:r w:rsidR="00146DC0" w:rsidRPr="530311D3">
        <w:rPr>
          <w:rFonts w:ascii="Times New Roman" w:eastAsia="Calibri Light" w:hAnsi="Times New Roman" w:cs="Times New Roman"/>
          <w:sz w:val="24"/>
        </w:rPr>
        <w:t>käitaja</w:t>
      </w:r>
      <w:r w:rsidRPr="530311D3">
        <w:rPr>
          <w:rFonts w:ascii="Times New Roman" w:eastAsia="Calibri Light" w:hAnsi="Times New Roman" w:cs="Times New Roman"/>
          <w:sz w:val="24"/>
        </w:rPr>
        <w:t xml:space="preserve">ga või kosmoseobjekti omanikuga samasse </w:t>
      </w:r>
      <w:r w:rsidR="008C46D9" w:rsidRPr="530311D3">
        <w:rPr>
          <w:rFonts w:ascii="Times New Roman" w:eastAsia="Calibri Light" w:hAnsi="Times New Roman" w:cs="Times New Roman"/>
          <w:sz w:val="24"/>
        </w:rPr>
        <w:t xml:space="preserve">kontserni </w:t>
      </w:r>
      <w:r w:rsidRPr="530311D3">
        <w:rPr>
          <w:rFonts w:ascii="Times New Roman" w:eastAsia="Calibri Light" w:hAnsi="Times New Roman" w:cs="Times New Roman"/>
          <w:sz w:val="24"/>
        </w:rPr>
        <w:t xml:space="preserve">kuuluva äriühingu juhtorgani liige ja töötaja; </w:t>
      </w:r>
    </w:p>
    <w:p w14:paraId="22815627" w14:textId="19A78E35" w:rsidR="000240DD" w:rsidRPr="00A305CA" w:rsidRDefault="000240DD"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4) </w:t>
      </w:r>
      <w:r w:rsidR="00146DC0" w:rsidRPr="530311D3">
        <w:rPr>
          <w:rFonts w:ascii="Times New Roman" w:eastAsia="Calibri Light" w:hAnsi="Times New Roman" w:cs="Times New Roman"/>
          <w:sz w:val="24"/>
        </w:rPr>
        <w:t xml:space="preserve">käitaja </w:t>
      </w:r>
      <w:r w:rsidRPr="530311D3">
        <w:rPr>
          <w:rFonts w:ascii="Times New Roman" w:eastAsia="Calibri Light" w:hAnsi="Times New Roman" w:cs="Times New Roman"/>
          <w:sz w:val="24"/>
        </w:rPr>
        <w:t>või kosmoseobjekti omaniku aktsionär, osanik või liige;</w:t>
      </w:r>
    </w:p>
    <w:p w14:paraId="56D2CFA3" w14:textId="62ABE2DD" w:rsidR="000240DD" w:rsidRPr="00A305CA" w:rsidRDefault="000240DD"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5) </w:t>
      </w:r>
      <w:r w:rsidR="00B92D31" w:rsidRPr="530311D3">
        <w:rPr>
          <w:rFonts w:ascii="Times New Roman" w:eastAsia="Calibri Light" w:hAnsi="Times New Roman" w:cs="Times New Roman"/>
          <w:sz w:val="24"/>
        </w:rPr>
        <w:t>kosmosetegevus</w:t>
      </w:r>
      <w:r w:rsidRPr="530311D3">
        <w:rPr>
          <w:rFonts w:ascii="Times New Roman" w:eastAsia="Calibri Light" w:hAnsi="Times New Roman" w:cs="Times New Roman"/>
          <w:sz w:val="24"/>
        </w:rPr>
        <w:t xml:space="preserve">ega seotud käesoleva seaduse </w:t>
      </w:r>
      <w:r w:rsidRPr="530311D3">
        <w:rPr>
          <w:rFonts w:ascii="Times New Roman" w:eastAsiaTheme="majorEastAsia" w:hAnsi="Times New Roman" w:cs="Times New Roman"/>
          <w:sz w:val="24"/>
        </w:rPr>
        <w:t>§</w:t>
      </w:r>
      <w:r w:rsidRPr="530311D3">
        <w:rPr>
          <w:rFonts w:ascii="Times New Roman" w:eastAsia="Calibri Light" w:hAnsi="Times New Roman" w:cs="Times New Roman"/>
          <w:sz w:val="24"/>
        </w:rPr>
        <w:t xml:space="preserve"> 1</w:t>
      </w:r>
      <w:r w:rsidR="003F524A" w:rsidRPr="530311D3">
        <w:rPr>
          <w:rFonts w:ascii="Times New Roman" w:eastAsia="Calibri Light" w:hAnsi="Times New Roman" w:cs="Times New Roman"/>
          <w:sz w:val="24"/>
        </w:rPr>
        <w:t>5</w:t>
      </w:r>
      <w:r w:rsidRPr="530311D3">
        <w:rPr>
          <w:rFonts w:ascii="Times New Roman" w:eastAsia="Calibri Light" w:hAnsi="Times New Roman" w:cs="Times New Roman"/>
          <w:sz w:val="24"/>
        </w:rPr>
        <w:t xml:space="preserve"> lõike </w:t>
      </w:r>
      <w:r w:rsidR="003F524A" w:rsidRPr="530311D3">
        <w:rPr>
          <w:rFonts w:ascii="Times New Roman" w:eastAsia="Calibri Light" w:hAnsi="Times New Roman" w:cs="Times New Roman"/>
          <w:sz w:val="24"/>
        </w:rPr>
        <w:t>1</w:t>
      </w:r>
      <w:r w:rsidRPr="530311D3">
        <w:rPr>
          <w:rFonts w:ascii="Times New Roman" w:eastAsia="Calibri Light" w:hAnsi="Times New Roman" w:cs="Times New Roman"/>
          <w:sz w:val="24"/>
        </w:rPr>
        <w:t xml:space="preserve"> p</w:t>
      </w:r>
      <w:r w:rsidR="00C729D5" w:rsidRPr="530311D3">
        <w:rPr>
          <w:rFonts w:ascii="Times New Roman" w:eastAsia="Calibri Light" w:hAnsi="Times New Roman" w:cs="Times New Roman"/>
          <w:sz w:val="24"/>
        </w:rPr>
        <w:t>unktis</w:t>
      </w:r>
      <w:r w:rsidR="00C15678" w:rsidRPr="530311D3">
        <w:rPr>
          <w:rFonts w:ascii="Times New Roman" w:eastAsia="Calibri Light" w:hAnsi="Times New Roman" w:cs="Times New Roman"/>
          <w:sz w:val="24"/>
        </w:rPr>
        <w:t xml:space="preserve"> </w:t>
      </w:r>
      <w:r w:rsidRPr="530311D3">
        <w:rPr>
          <w:rFonts w:ascii="Times New Roman" w:eastAsia="Calibri Light" w:hAnsi="Times New Roman" w:cs="Times New Roman"/>
          <w:sz w:val="24"/>
        </w:rPr>
        <w:t>1</w:t>
      </w:r>
      <w:r w:rsidR="003B0B28" w:rsidRPr="530311D3">
        <w:rPr>
          <w:rFonts w:ascii="Times New Roman" w:eastAsia="Calibri Light" w:hAnsi="Times New Roman" w:cs="Times New Roman"/>
          <w:sz w:val="24"/>
        </w:rPr>
        <w:t>2</w:t>
      </w:r>
      <w:r w:rsidRPr="530311D3">
        <w:rPr>
          <w:rFonts w:ascii="Times New Roman" w:eastAsia="Calibri Light" w:hAnsi="Times New Roman" w:cs="Times New Roman"/>
          <w:sz w:val="24"/>
        </w:rPr>
        <w:t xml:space="preserve"> nimetatud isikud; </w:t>
      </w:r>
    </w:p>
    <w:p w14:paraId="70748644" w14:textId="2DC1A9BE" w:rsidR="000240DD" w:rsidRPr="00A305CA" w:rsidRDefault="000240DD"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6) kolmas isik üksnes põhjendatud vajaduse korral;</w:t>
      </w:r>
    </w:p>
    <w:p w14:paraId="414FC7AE" w14:textId="1BA88669" w:rsidR="000240DD" w:rsidRDefault="000240DD"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7) </w:t>
      </w:r>
      <w:r w:rsidR="00146DC0" w:rsidRPr="530311D3">
        <w:rPr>
          <w:rFonts w:ascii="Times New Roman" w:eastAsia="Calibri Light" w:hAnsi="Times New Roman" w:cs="Times New Roman"/>
          <w:sz w:val="24"/>
        </w:rPr>
        <w:t xml:space="preserve">käitaja </w:t>
      </w:r>
      <w:r w:rsidRPr="530311D3">
        <w:rPr>
          <w:rFonts w:ascii="Times New Roman" w:eastAsia="Calibri Light" w:hAnsi="Times New Roman" w:cs="Times New Roman"/>
          <w:sz w:val="24"/>
        </w:rPr>
        <w:t>likvideerija või pankrotihaldur.</w:t>
      </w:r>
    </w:p>
    <w:p w14:paraId="1CC61806" w14:textId="77777777" w:rsidR="00230135" w:rsidRPr="003D31C4" w:rsidRDefault="00230135" w:rsidP="530311D3">
      <w:pPr>
        <w:spacing w:after="0" w:line="240" w:lineRule="auto"/>
        <w:jc w:val="both"/>
        <w:rPr>
          <w:rFonts w:ascii="Times New Roman" w:eastAsia="Calibri Light" w:hAnsi="Times New Roman" w:cs="Times New Roman"/>
          <w:sz w:val="24"/>
        </w:rPr>
      </w:pPr>
    </w:p>
    <w:p w14:paraId="2CAC241F" w14:textId="77777777" w:rsidR="000240DD" w:rsidRDefault="000240DD"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(2) Vajaduse korral võib pädev asutus teha </w:t>
      </w:r>
      <w:commentRangeStart w:id="302"/>
      <w:r w:rsidRPr="530311D3">
        <w:rPr>
          <w:rFonts w:ascii="Times New Roman" w:eastAsia="Calibri Light" w:hAnsi="Times New Roman" w:cs="Times New Roman"/>
          <w:sz w:val="24"/>
        </w:rPr>
        <w:t>korralduse</w:t>
      </w:r>
      <w:commentRangeEnd w:id="302"/>
      <w:r w:rsidR="00CD6741">
        <w:rPr>
          <w:rStyle w:val="Kommentaariviide"/>
        </w:rPr>
        <w:commentReference w:id="302"/>
      </w:r>
      <w:r w:rsidRPr="530311D3">
        <w:rPr>
          <w:rFonts w:ascii="Times New Roman" w:eastAsia="Calibri Light" w:hAnsi="Times New Roman" w:cs="Times New Roman"/>
          <w:sz w:val="24"/>
        </w:rPr>
        <w:t>, milles ta määrab käesoleva paragrahvi lõikes 1 sätestatud kohustuse täitmiseks tähtaja.</w:t>
      </w:r>
    </w:p>
    <w:p w14:paraId="6365D91F" w14:textId="77777777" w:rsidR="00230135" w:rsidRPr="003D31C4" w:rsidRDefault="00230135" w:rsidP="530311D3">
      <w:pPr>
        <w:spacing w:after="0" w:line="240" w:lineRule="auto"/>
        <w:jc w:val="both"/>
        <w:rPr>
          <w:rFonts w:ascii="Times New Roman" w:eastAsia="Calibri Light" w:hAnsi="Times New Roman" w:cs="Times New Roman"/>
          <w:sz w:val="24"/>
        </w:rPr>
      </w:pPr>
    </w:p>
    <w:p w14:paraId="62F27ECB" w14:textId="0494E5CD" w:rsidR="000240DD" w:rsidRDefault="000240DD"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(3) Kui see ei kahjusta järelevalve </w:t>
      </w:r>
      <w:r w:rsidR="004F58F6" w:rsidRPr="530311D3">
        <w:rPr>
          <w:rFonts w:ascii="Times New Roman" w:eastAsia="Calibri Light" w:hAnsi="Times New Roman" w:cs="Times New Roman"/>
          <w:sz w:val="24"/>
        </w:rPr>
        <w:t>tegemist</w:t>
      </w:r>
      <w:r w:rsidRPr="530311D3">
        <w:rPr>
          <w:rFonts w:ascii="Times New Roman" w:eastAsia="Calibri Light" w:hAnsi="Times New Roman" w:cs="Times New Roman"/>
          <w:sz w:val="24"/>
        </w:rPr>
        <w:t xml:space="preserve">, selgitab pädev asutus käesoleva paragrahvi lõikes 1 nimetatud isikutele teabe nõudmise eesmärke. </w:t>
      </w:r>
    </w:p>
    <w:p w14:paraId="61C34AD8" w14:textId="77777777" w:rsidR="00230135" w:rsidRPr="003D31C4" w:rsidRDefault="00230135" w:rsidP="530311D3">
      <w:pPr>
        <w:spacing w:after="0" w:line="240" w:lineRule="auto"/>
        <w:jc w:val="both"/>
        <w:rPr>
          <w:rFonts w:ascii="Times New Roman" w:eastAsia="Calibri Light" w:hAnsi="Times New Roman" w:cs="Times New Roman"/>
          <w:sz w:val="24"/>
        </w:rPr>
      </w:pPr>
    </w:p>
    <w:p w14:paraId="0BF7212B" w14:textId="0A5D1359" w:rsidR="000240DD" w:rsidRDefault="000240DD" w:rsidP="530311D3">
      <w:pPr>
        <w:pStyle w:val="Normaallaadveeb"/>
        <w:shd w:val="clear" w:color="auto" w:fill="FFFFFF" w:themeFill="background1"/>
        <w:spacing w:before="0" w:beforeAutospacing="0" w:after="0" w:afterAutospacing="0" w:line="240" w:lineRule="auto"/>
        <w:jc w:val="both"/>
      </w:pPr>
      <w:r w:rsidRPr="530311D3">
        <w:rPr>
          <w:rFonts w:eastAsia="Calibri Light"/>
        </w:rPr>
        <w:t xml:space="preserve">(4) </w:t>
      </w:r>
      <w:r w:rsidR="004F58F6">
        <w:t xml:space="preserve">Selgitusi </w:t>
      </w:r>
      <w:r>
        <w:t>andm</w:t>
      </w:r>
      <w:r w:rsidR="004F58F6">
        <w:t>a</w:t>
      </w:r>
      <w:r>
        <w:t xml:space="preserve"> kohustatud isik </w:t>
      </w:r>
      <w:r w:rsidR="004F58F6">
        <w:t xml:space="preserve">võib </w:t>
      </w:r>
      <w:r>
        <w:t>keelduda pädevale asutusele selgituse andmisest kriminaalmenetluse seadustiku §-s 71 või 73 sätestatud alustel.</w:t>
      </w:r>
    </w:p>
    <w:p w14:paraId="58CE1E6F" w14:textId="7672781D" w:rsidR="003E5EF9" w:rsidRDefault="003E5EF9" w:rsidP="00FA5AFD">
      <w:pPr>
        <w:pStyle w:val="Normaallaadveeb"/>
        <w:shd w:val="clear" w:color="auto" w:fill="FFFFFF"/>
        <w:spacing w:before="0" w:beforeAutospacing="0" w:after="0" w:afterAutospacing="0" w:line="240" w:lineRule="auto"/>
        <w:jc w:val="both"/>
      </w:pPr>
    </w:p>
    <w:p w14:paraId="407B8429" w14:textId="051ED5EA" w:rsidR="000240DD" w:rsidRDefault="000240DD" w:rsidP="00FA5AFD">
      <w:pPr>
        <w:spacing w:after="0" w:line="240" w:lineRule="auto"/>
        <w:rPr>
          <w:rFonts w:ascii="Times New Roman" w:eastAsiaTheme="majorEastAsia" w:hAnsi="Times New Roman" w:cs="Times New Roman"/>
          <w:b/>
          <w:bCs/>
          <w:sz w:val="24"/>
        </w:rPr>
      </w:pPr>
      <w:r w:rsidRPr="003D31C4">
        <w:rPr>
          <w:rFonts w:ascii="Times New Roman" w:eastAsiaTheme="majorEastAsia" w:hAnsi="Times New Roman" w:cs="Times New Roman"/>
          <w:b/>
          <w:bCs/>
          <w:sz w:val="24"/>
        </w:rPr>
        <w:t xml:space="preserve">§ </w:t>
      </w:r>
      <w:r w:rsidR="009C28F7">
        <w:rPr>
          <w:rFonts w:ascii="Times New Roman" w:hAnsi="Times New Roman" w:cs="Times New Roman"/>
          <w:b/>
          <w:bCs/>
          <w:sz w:val="24"/>
        </w:rPr>
        <w:t>5</w:t>
      </w:r>
      <w:r w:rsidR="00462200">
        <w:rPr>
          <w:rFonts w:ascii="Times New Roman" w:hAnsi="Times New Roman" w:cs="Times New Roman"/>
          <w:b/>
          <w:bCs/>
          <w:sz w:val="24"/>
        </w:rPr>
        <w:t>2</w:t>
      </w:r>
      <w:r w:rsidRPr="003D31C4">
        <w:rPr>
          <w:rFonts w:ascii="Times New Roman" w:hAnsi="Times New Roman" w:cs="Times New Roman"/>
          <w:b/>
          <w:bCs/>
          <w:sz w:val="24"/>
        </w:rPr>
        <w:t>.</w:t>
      </w:r>
      <w:r w:rsidRPr="003D31C4">
        <w:rPr>
          <w:rFonts w:ascii="Times New Roman" w:eastAsiaTheme="majorEastAsia" w:hAnsi="Times New Roman" w:cs="Times New Roman"/>
          <w:b/>
          <w:bCs/>
          <w:sz w:val="24"/>
        </w:rPr>
        <w:t xml:space="preserve"> Riikliku järelevalve erimeetmed ja </w:t>
      </w:r>
      <w:r w:rsidRPr="009A3284">
        <w:rPr>
          <w:rFonts w:ascii="Times New Roman" w:eastAsiaTheme="majorEastAsia" w:hAnsi="Times New Roman" w:cs="Times New Roman"/>
          <w:b/>
          <w:bCs/>
          <w:sz w:val="24"/>
        </w:rPr>
        <w:t>erisused</w:t>
      </w:r>
    </w:p>
    <w:p w14:paraId="7C10E645" w14:textId="77777777" w:rsidR="00230135" w:rsidRPr="003D31C4" w:rsidRDefault="00230135" w:rsidP="00FA5AFD">
      <w:pPr>
        <w:spacing w:after="0" w:line="240" w:lineRule="auto"/>
        <w:rPr>
          <w:rFonts w:ascii="Times New Roman" w:eastAsiaTheme="majorEastAsia" w:hAnsi="Times New Roman" w:cs="Times New Roman"/>
          <w:b/>
          <w:bCs/>
          <w:sz w:val="24"/>
        </w:rPr>
      </w:pPr>
    </w:p>
    <w:p w14:paraId="5D89DFED" w14:textId="5D7B955D" w:rsidR="000240DD" w:rsidRPr="003D31C4" w:rsidRDefault="000240DD" w:rsidP="530311D3">
      <w:pPr>
        <w:spacing w:after="0" w:line="240" w:lineRule="auto"/>
        <w:jc w:val="both"/>
        <w:rPr>
          <w:rFonts w:ascii="Times New Roman" w:eastAsiaTheme="majorEastAsia" w:hAnsi="Times New Roman" w:cs="Times New Roman"/>
          <w:color w:val="202020"/>
          <w:sz w:val="24"/>
        </w:rPr>
      </w:pPr>
      <w:r w:rsidRPr="530311D3">
        <w:rPr>
          <w:rFonts w:ascii="Times New Roman" w:eastAsiaTheme="majorEastAsia" w:hAnsi="Times New Roman" w:cs="Times New Roman"/>
          <w:sz w:val="24"/>
        </w:rPr>
        <w:t xml:space="preserve">(1) Pädev asutus võib käesolevas seaduses sätestatud riikliku järelevalve </w:t>
      </w:r>
      <w:r w:rsidR="004F58F6" w:rsidRPr="530311D3">
        <w:rPr>
          <w:rFonts w:ascii="Times New Roman" w:eastAsiaTheme="majorEastAsia" w:hAnsi="Times New Roman" w:cs="Times New Roman"/>
          <w:sz w:val="24"/>
        </w:rPr>
        <w:t xml:space="preserve">tegemiseks </w:t>
      </w:r>
      <w:r w:rsidRPr="530311D3">
        <w:rPr>
          <w:rFonts w:ascii="Times New Roman" w:eastAsiaTheme="majorEastAsia" w:hAnsi="Times New Roman" w:cs="Times New Roman"/>
          <w:sz w:val="24"/>
        </w:rPr>
        <w:t>kohaldada korrakaitseseaduse §-des 30, 31, 32, 45, 48, 49, 50, 51, 52 ja 53 sätestatud riikliku järelevalve erimeetmeid korrakaitseseaduses sätestatud alusel ja korras.</w:t>
      </w:r>
    </w:p>
    <w:p w14:paraId="0D60686F" w14:textId="77777777" w:rsidR="000240DD" w:rsidRPr="003D31C4" w:rsidRDefault="000240DD" w:rsidP="530311D3">
      <w:pPr>
        <w:spacing w:after="0" w:line="240" w:lineRule="auto"/>
        <w:jc w:val="both"/>
        <w:rPr>
          <w:rFonts w:ascii="Times New Roman" w:eastAsiaTheme="majorEastAsia" w:hAnsi="Times New Roman" w:cs="Times New Roman"/>
          <w:sz w:val="24"/>
        </w:rPr>
      </w:pPr>
    </w:p>
    <w:p w14:paraId="6EFB6F90" w14:textId="77777777" w:rsidR="00CB45BC" w:rsidRDefault="000240DD"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(2) Pädeval asutusel on õigus:</w:t>
      </w:r>
    </w:p>
    <w:p w14:paraId="01415E9B" w14:textId="360115B5" w:rsidR="00667554" w:rsidRDefault="000240DD"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1) keelata või peatada käesoleva seaduse 2.</w:t>
      </w:r>
      <w:r w:rsidR="00D35022" w:rsidRPr="530311D3">
        <w:rPr>
          <w:rFonts w:ascii="Times New Roman" w:eastAsiaTheme="majorEastAsia" w:hAnsi="Times New Roman" w:cs="Times New Roman"/>
          <w:sz w:val="24"/>
        </w:rPr>
        <w:t xml:space="preserve"> </w:t>
      </w:r>
      <w:r w:rsidRPr="530311D3">
        <w:rPr>
          <w:rFonts w:ascii="Times New Roman" w:eastAsiaTheme="majorEastAsia" w:hAnsi="Times New Roman" w:cs="Times New Roman"/>
          <w:sz w:val="24"/>
        </w:rPr>
        <w:t xml:space="preserve">peatükis sätestatud põhimõtetele või käesoleva seaduse ja selle alusel </w:t>
      </w:r>
      <w:r w:rsidRPr="530311D3">
        <w:rPr>
          <w:rFonts w:ascii="Times New Roman" w:hAnsi="Times New Roman" w:cs="Times New Roman"/>
          <w:sz w:val="24"/>
        </w:rPr>
        <w:t xml:space="preserve">kehtestatud </w:t>
      </w:r>
      <w:r w:rsidRPr="530311D3">
        <w:rPr>
          <w:rFonts w:ascii="Times New Roman" w:eastAsiaTheme="majorEastAsia" w:hAnsi="Times New Roman" w:cs="Times New Roman"/>
          <w:sz w:val="24"/>
        </w:rPr>
        <w:t xml:space="preserve">õigusaktide nõuetele mittevastav kosmosetegevus, samuti </w:t>
      </w:r>
      <w:r w:rsidRPr="530311D3">
        <w:rPr>
          <w:rFonts w:ascii="Times New Roman" w:eastAsiaTheme="majorEastAsia" w:hAnsi="Times New Roman" w:cs="Times New Roman"/>
          <w:sz w:val="24"/>
        </w:rPr>
        <w:lastRenderedPageBreak/>
        <w:t>kosmoseobjekti või muu kosmosetegevusega seotud seadme või infotehnoloogilise lahenduse käitamine, kui ei ole tagatud ohutus või keskkonnasäästlikkus;</w:t>
      </w:r>
      <w:r>
        <w:br/>
      </w:r>
    </w:p>
    <w:p w14:paraId="13E7FB84" w14:textId="26AC66E5" w:rsidR="00667554" w:rsidRDefault="000240DD" w:rsidP="530311D3">
      <w:pPr>
        <w:spacing w:after="0" w:line="240" w:lineRule="auto"/>
        <w:jc w:val="both"/>
        <w:rPr>
          <w:rFonts w:ascii="Times New Roman" w:eastAsiaTheme="majorEastAsia" w:hAnsi="Times New Roman" w:cs="Times New Roman"/>
          <w:color w:val="202020"/>
          <w:sz w:val="24"/>
        </w:rPr>
      </w:pPr>
      <w:r w:rsidRPr="530311D3">
        <w:rPr>
          <w:rFonts w:ascii="Times New Roman" w:eastAsiaTheme="majorEastAsia" w:hAnsi="Times New Roman" w:cs="Times New Roman"/>
          <w:sz w:val="24"/>
        </w:rPr>
        <w:t xml:space="preserve">2) kõrvaldada kosmosetegevusega seotud ülesannete täitmiselt isik, kui kontrolli tulemusel ilmneb, et </w:t>
      </w:r>
      <w:r w:rsidR="00060C70" w:rsidRPr="530311D3">
        <w:rPr>
          <w:rFonts w:ascii="Times New Roman" w:eastAsiaTheme="majorEastAsia" w:hAnsi="Times New Roman" w:cs="Times New Roman"/>
          <w:sz w:val="24"/>
        </w:rPr>
        <w:t>ta</w:t>
      </w:r>
      <w:r w:rsidRPr="530311D3">
        <w:rPr>
          <w:rFonts w:ascii="Times New Roman" w:eastAsiaTheme="majorEastAsia" w:hAnsi="Times New Roman" w:cs="Times New Roman"/>
          <w:sz w:val="24"/>
        </w:rPr>
        <w:t xml:space="preserve"> ei vasta asjatundlikkuse </w:t>
      </w:r>
      <w:r w:rsidR="00E75482" w:rsidRPr="530311D3">
        <w:rPr>
          <w:rFonts w:ascii="Times New Roman" w:eastAsiaTheme="majorEastAsia" w:hAnsi="Times New Roman" w:cs="Times New Roman"/>
          <w:sz w:val="24"/>
        </w:rPr>
        <w:t>põhimõttele</w:t>
      </w:r>
      <w:r w:rsidRPr="530311D3">
        <w:rPr>
          <w:rFonts w:ascii="Times New Roman" w:eastAsiaTheme="majorEastAsia" w:hAnsi="Times New Roman" w:cs="Times New Roman"/>
          <w:sz w:val="24"/>
        </w:rPr>
        <w:t xml:space="preserve"> või kui isiku tegevuse või </w:t>
      </w:r>
      <w:r w:rsidRPr="530311D3">
        <w:rPr>
          <w:rFonts w:ascii="Times New Roman" w:eastAsiaTheme="majorEastAsia" w:hAnsi="Times New Roman" w:cs="Times New Roman"/>
          <w:color w:val="202020"/>
          <w:sz w:val="24"/>
        </w:rPr>
        <w:t xml:space="preserve">tegevusetuse tulemusel ei ole tagatud ohutuse või keskkonnasäästlikkuse </w:t>
      </w:r>
      <w:r w:rsidR="00064103" w:rsidRPr="530311D3">
        <w:rPr>
          <w:rFonts w:ascii="Times New Roman" w:eastAsiaTheme="majorEastAsia" w:hAnsi="Times New Roman" w:cs="Times New Roman"/>
          <w:color w:val="202020"/>
          <w:sz w:val="24"/>
        </w:rPr>
        <w:t xml:space="preserve">põhimõtte </w:t>
      </w:r>
      <w:r w:rsidRPr="530311D3">
        <w:rPr>
          <w:rFonts w:ascii="Times New Roman" w:eastAsiaTheme="majorEastAsia" w:hAnsi="Times New Roman" w:cs="Times New Roman"/>
          <w:color w:val="202020"/>
          <w:sz w:val="24"/>
        </w:rPr>
        <w:t xml:space="preserve">järgimine. </w:t>
      </w:r>
      <w:r>
        <w:br/>
      </w:r>
    </w:p>
    <w:p w14:paraId="5C0B893C" w14:textId="77777777" w:rsidR="00667554" w:rsidRDefault="00667554" w:rsidP="530311D3">
      <w:pPr>
        <w:spacing w:after="0" w:line="240" w:lineRule="auto"/>
        <w:jc w:val="both"/>
        <w:rPr>
          <w:rFonts w:ascii="Times New Roman" w:eastAsiaTheme="majorEastAsia" w:hAnsi="Times New Roman" w:cs="Times New Roman"/>
          <w:color w:val="202020"/>
          <w:sz w:val="24"/>
        </w:rPr>
      </w:pPr>
    </w:p>
    <w:p w14:paraId="14A33661" w14:textId="2A5D657F" w:rsidR="000240DD" w:rsidRPr="003D31C4" w:rsidRDefault="000240DD" w:rsidP="530311D3">
      <w:pPr>
        <w:spacing w:after="0" w:line="240" w:lineRule="auto"/>
        <w:jc w:val="both"/>
        <w:rPr>
          <w:rFonts w:ascii="Times New Roman" w:eastAsiaTheme="majorEastAsia" w:hAnsi="Times New Roman" w:cs="Times New Roman"/>
          <w:color w:val="202020"/>
          <w:sz w:val="24"/>
        </w:rPr>
      </w:pPr>
      <w:r w:rsidRPr="006C4CC2">
        <w:rPr>
          <w:rFonts w:ascii="Times New Roman" w:eastAsiaTheme="majorEastAsia" w:hAnsi="Times New Roman" w:cs="Times New Roman"/>
          <w:color w:val="202020"/>
          <w:sz w:val="24"/>
        </w:rPr>
        <w:t>(3) Pädeval asutusel on lubatud kasutada vahetut sundi korrakaitseseaduses sätestatud alusel ja korras.</w:t>
      </w:r>
    </w:p>
    <w:p w14:paraId="5469F490" w14:textId="77777777" w:rsidR="000240DD" w:rsidRPr="003D31C4" w:rsidRDefault="000240DD" w:rsidP="530311D3">
      <w:pPr>
        <w:spacing w:after="0" w:line="240" w:lineRule="auto"/>
        <w:jc w:val="both"/>
        <w:rPr>
          <w:rFonts w:ascii="Times New Roman" w:eastAsiaTheme="majorEastAsia" w:hAnsi="Times New Roman" w:cs="Times New Roman"/>
          <w:color w:val="202020"/>
          <w:sz w:val="24"/>
        </w:rPr>
      </w:pPr>
    </w:p>
    <w:p w14:paraId="7FD82388" w14:textId="65B7F22B" w:rsidR="000240DD" w:rsidRPr="003D31C4" w:rsidRDefault="000240DD"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color w:val="202020"/>
          <w:sz w:val="24"/>
        </w:rPr>
        <w:t xml:space="preserve">(4) Kui pädev asutus </w:t>
      </w:r>
      <w:r w:rsidR="006B4069" w:rsidRPr="530311D3">
        <w:rPr>
          <w:rFonts w:ascii="Times New Roman" w:eastAsiaTheme="majorEastAsia" w:hAnsi="Times New Roman" w:cs="Times New Roman"/>
          <w:color w:val="202020"/>
          <w:sz w:val="24"/>
        </w:rPr>
        <w:t xml:space="preserve">teeb </w:t>
      </w:r>
      <w:r w:rsidRPr="530311D3">
        <w:rPr>
          <w:rFonts w:ascii="Times New Roman" w:eastAsiaTheme="majorEastAsia" w:hAnsi="Times New Roman" w:cs="Times New Roman"/>
          <w:color w:val="202020"/>
          <w:sz w:val="24"/>
        </w:rPr>
        <w:t xml:space="preserve">järelevalvet </w:t>
      </w:r>
      <w:r w:rsidR="00146DC0" w:rsidRPr="530311D3">
        <w:rPr>
          <w:rFonts w:ascii="Times New Roman" w:eastAsiaTheme="majorEastAsia" w:hAnsi="Times New Roman" w:cs="Times New Roman"/>
          <w:color w:val="202020"/>
          <w:sz w:val="24"/>
        </w:rPr>
        <w:t xml:space="preserve">käitaja </w:t>
      </w:r>
      <w:r w:rsidRPr="530311D3">
        <w:rPr>
          <w:rFonts w:ascii="Times New Roman" w:eastAsiaTheme="majorEastAsia" w:hAnsi="Times New Roman" w:cs="Times New Roman"/>
          <w:color w:val="202020"/>
          <w:sz w:val="24"/>
        </w:rPr>
        <w:t xml:space="preserve">või kosmoseobjekti üle välisriigis, kannab </w:t>
      </w:r>
      <w:r w:rsidR="00146DC0" w:rsidRPr="530311D3">
        <w:rPr>
          <w:rFonts w:ascii="Times New Roman" w:eastAsiaTheme="majorEastAsia" w:hAnsi="Times New Roman" w:cs="Times New Roman"/>
          <w:color w:val="202020"/>
          <w:sz w:val="24"/>
        </w:rPr>
        <w:t xml:space="preserve">käitaja </w:t>
      </w:r>
      <w:r w:rsidRPr="530311D3">
        <w:rPr>
          <w:rFonts w:ascii="Times New Roman" w:eastAsiaTheme="majorEastAsia" w:hAnsi="Times New Roman" w:cs="Times New Roman"/>
          <w:color w:val="202020"/>
          <w:sz w:val="24"/>
        </w:rPr>
        <w:t xml:space="preserve">või </w:t>
      </w:r>
      <w:r w:rsidRPr="530311D3">
        <w:rPr>
          <w:rFonts w:ascii="Times New Roman" w:eastAsiaTheme="majorEastAsia" w:hAnsi="Times New Roman" w:cs="Times New Roman"/>
          <w:sz w:val="24"/>
        </w:rPr>
        <w:t xml:space="preserve">kosmoseobjekti omanik pädeva asutuse järelevalveametnike lähetuskulud, mis arvestatakse </w:t>
      </w:r>
      <w:hyperlink r:id="rId17" w:anchor="para44">
        <w:r w:rsidRPr="530311D3">
          <w:rPr>
            <w:rStyle w:val="Hperlink"/>
            <w:rFonts w:ascii="Times New Roman" w:eastAsiaTheme="majorEastAsia" w:hAnsi="Times New Roman" w:cs="Times New Roman"/>
            <w:color w:val="auto"/>
            <w:sz w:val="24"/>
            <w:u w:val="none"/>
          </w:rPr>
          <w:t>avaliku teenistuse seaduse § 44 lõike 5</w:t>
        </w:r>
      </w:hyperlink>
      <w:r w:rsidRPr="530311D3">
        <w:rPr>
          <w:rFonts w:ascii="Times New Roman" w:eastAsiaTheme="majorEastAsia" w:hAnsi="Times New Roman" w:cs="Times New Roman"/>
          <w:sz w:val="24"/>
        </w:rPr>
        <w:t xml:space="preserve"> alusel kehtestatud korra järgi.</w:t>
      </w:r>
    </w:p>
    <w:p w14:paraId="21D815D7" w14:textId="77777777" w:rsidR="000240DD" w:rsidRPr="003D31C4" w:rsidRDefault="000240DD" w:rsidP="00976241">
      <w:pPr>
        <w:spacing w:after="0" w:line="240" w:lineRule="auto"/>
        <w:rPr>
          <w:rFonts w:ascii="Times New Roman" w:eastAsiaTheme="majorEastAsia" w:hAnsi="Times New Roman" w:cs="Times New Roman"/>
          <w:sz w:val="24"/>
        </w:rPr>
      </w:pPr>
    </w:p>
    <w:p w14:paraId="79CA8F47" w14:textId="0F47843E" w:rsidR="000240DD" w:rsidRPr="003D31C4" w:rsidRDefault="000240DD" w:rsidP="00976241">
      <w:pPr>
        <w:pStyle w:val="Pealkiri3"/>
        <w:spacing w:before="0" w:line="240" w:lineRule="auto"/>
        <w:rPr>
          <w:rFonts w:ascii="Times New Roman" w:hAnsi="Times New Roman" w:cs="Times New Roman"/>
          <w:b/>
          <w:bCs/>
          <w:color w:val="auto"/>
        </w:rPr>
      </w:pPr>
      <w:r w:rsidRPr="003D31C4">
        <w:rPr>
          <w:rFonts w:ascii="Times New Roman" w:hAnsi="Times New Roman" w:cs="Times New Roman"/>
          <w:b/>
          <w:bCs/>
          <w:color w:val="auto"/>
        </w:rPr>
        <w:t xml:space="preserve">§ </w:t>
      </w:r>
      <w:r w:rsidR="00866D87">
        <w:rPr>
          <w:rFonts w:ascii="Times New Roman" w:hAnsi="Times New Roman" w:cs="Times New Roman"/>
          <w:b/>
          <w:bCs/>
          <w:color w:val="auto"/>
        </w:rPr>
        <w:t>5</w:t>
      </w:r>
      <w:r w:rsidR="00462200">
        <w:rPr>
          <w:rFonts w:ascii="Times New Roman" w:hAnsi="Times New Roman" w:cs="Times New Roman"/>
          <w:b/>
          <w:bCs/>
          <w:color w:val="auto"/>
        </w:rPr>
        <w:t>3</w:t>
      </w:r>
      <w:r w:rsidRPr="003D31C4">
        <w:rPr>
          <w:rFonts w:ascii="Times New Roman" w:hAnsi="Times New Roman" w:cs="Times New Roman"/>
          <w:b/>
          <w:bCs/>
          <w:color w:val="auto"/>
        </w:rPr>
        <w:t xml:space="preserve">. Ettekirjutus </w:t>
      </w:r>
      <w:del w:id="303" w:author="Kärt Voor" w:date="2024-10-17T14:58:00Z">
        <w:r w:rsidRPr="003D31C4" w:rsidDel="00670595">
          <w:rPr>
            <w:rFonts w:ascii="Times New Roman" w:hAnsi="Times New Roman" w:cs="Times New Roman"/>
            <w:b/>
            <w:bCs/>
            <w:color w:val="auto"/>
          </w:rPr>
          <w:delText xml:space="preserve">ja sunniraha määr </w:delText>
        </w:r>
      </w:del>
    </w:p>
    <w:p w14:paraId="6AE77D25" w14:textId="77777777" w:rsidR="000240DD" w:rsidRPr="003D31C4" w:rsidRDefault="000240DD" w:rsidP="00976241">
      <w:pPr>
        <w:spacing w:after="0" w:line="240" w:lineRule="auto"/>
        <w:rPr>
          <w:rFonts w:ascii="Times New Roman" w:hAnsi="Times New Roman" w:cs="Times New Roman"/>
          <w:sz w:val="24"/>
        </w:rPr>
      </w:pPr>
    </w:p>
    <w:p w14:paraId="4DB8D313" w14:textId="3408F1B0" w:rsidR="000240DD" w:rsidRPr="003D31C4" w:rsidRDefault="000240DD" w:rsidP="00324853">
      <w:pPr>
        <w:spacing w:after="0" w:line="240" w:lineRule="auto"/>
        <w:jc w:val="both"/>
        <w:rPr>
          <w:rFonts w:ascii="Times New Roman" w:eastAsiaTheme="majorEastAsia" w:hAnsi="Times New Roman" w:cs="Times New Roman"/>
          <w:sz w:val="24"/>
        </w:rPr>
      </w:pPr>
      <w:r w:rsidRPr="530311D3">
        <w:rPr>
          <w:rFonts w:ascii="Times New Roman" w:hAnsi="Times New Roman" w:cs="Times New Roman"/>
          <w:sz w:val="24"/>
        </w:rPr>
        <w:t xml:space="preserve">(1) </w:t>
      </w:r>
      <w:r w:rsidRPr="530311D3">
        <w:rPr>
          <w:rFonts w:ascii="Times New Roman" w:eastAsiaTheme="majorEastAsia" w:hAnsi="Times New Roman" w:cs="Times New Roman"/>
          <w:sz w:val="24"/>
        </w:rPr>
        <w:t>Pädeval asutusel on õigus teha kosmosetegevust ja kosmoseobjekti reguleerivate õigusaktide nõuete täitmise tagamiseks ettekirjutus.</w:t>
      </w:r>
      <w:r w:rsidR="00146DC0" w:rsidRPr="530311D3">
        <w:rPr>
          <w:rFonts w:ascii="Times New Roman" w:eastAsiaTheme="majorEastAsia" w:hAnsi="Times New Roman" w:cs="Times New Roman"/>
          <w:sz w:val="24"/>
        </w:rPr>
        <w:t xml:space="preserve"> </w:t>
      </w:r>
    </w:p>
    <w:p w14:paraId="468669A0" w14:textId="77777777" w:rsidR="000240DD" w:rsidRPr="00730A39" w:rsidRDefault="000240DD" w:rsidP="530311D3">
      <w:pPr>
        <w:spacing w:after="0" w:line="240" w:lineRule="auto"/>
        <w:jc w:val="both"/>
        <w:rPr>
          <w:rFonts w:ascii="Times New Roman" w:eastAsiaTheme="majorEastAsia" w:hAnsi="Times New Roman" w:cs="Times New Roman"/>
          <w:sz w:val="24"/>
        </w:rPr>
      </w:pPr>
    </w:p>
    <w:p w14:paraId="2D8F0448" w14:textId="77777777" w:rsidR="000240DD" w:rsidRPr="00730A39" w:rsidRDefault="000240DD" w:rsidP="530311D3">
      <w:pPr>
        <w:spacing w:after="0" w:line="240" w:lineRule="auto"/>
        <w:jc w:val="both"/>
        <w:rPr>
          <w:rFonts w:ascii="Times New Roman" w:eastAsiaTheme="majorEastAsia" w:hAnsi="Times New Roman" w:cs="Times New Roman"/>
          <w:sz w:val="24"/>
        </w:rPr>
      </w:pPr>
      <w:r w:rsidRPr="530311D3">
        <w:rPr>
          <w:rFonts w:ascii="Times New Roman" w:eastAsiaTheme="majorEastAsia" w:hAnsi="Times New Roman" w:cs="Times New Roman"/>
          <w:sz w:val="24"/>
        </w:rPr>
        <w:t>(2) Ettekirjutus tuleb viivitamata täita ning selle vaidlustamine ei peata ettekirjutuse täitmist.</w:t>
      </w:r>
    </w:p>
    <w:p w14:paraId="62A3F9DF" w14:textId="77777777" w:rsidR="000240DD" w:rsidRDefault="000240DD" w:rsidP="530311D3">
      <w:pPr>
        <w:spacing w:after="0" w:line="240" w:lineRule="auto"/>
        <w:jc w:val="both"/>
        <w:rPr>
          <w:ins w:id="304" w:author="Kärt Voor" w:date="2024-10-17T14:57:00Z"/>
          <w:rFonts w:ascii="Times New Roman" w:eastAsiaTheme="majorEastAsia" w:hAnsi="Times New Roman" w:cs="Times New Roman"/>
          <w:sz w:val="24"/>
        </w:rPr>
      </w:pPr>
    </w:p>
    <w:p w14:paraId="06954FDC" w14:textId="59659065" w:rsidR="00670595" w:rsidRPr="00670595" w:rsidRDefault="00670595" w:rsidP="530311D3">
      <w:pPr>
        <w:spacing w:after="0" w:line="240" w:lineRule="auto"/>
        <w:jc w:val="both"/>
        <w:rPr>
          <w:ins w:id="305" w:author="Kärt Voor" w:date="2024-10-17T14:57:00Z"/>
          <w:rFonts w:ascii="Times New Roman" w:eastAsiaTheme="majorEastAsia" w:hAnsi="Times New Roman" w:cs="Times New Roman"/>
          <w:b/>
          <w:bCs/>
          <w:sz w:val="24"/>
          <w:rPrChange w:id="306" w:author="Kärt Voor" w:date="2024-10-17T14:57:00Z">
            <w:rPr>
              <w:ins w:id="307" w:author="Kärt Voor" w:date="2024-10-17T14:57:00Z"/>
              <w:rFonts w:ascii="Times New Roman" w:eastAsiaTheme="majorEastAsia" w:hAnsi="Times New Roman" w:cs="Times New Roman"/>
              <w:sz w:val="24"/>
            </w:rPr>
          </w:rPrChange>
        </w:rPr>
      </w:pPr>
      <w:ins w:id="308" w:author="Kärt Voor" w:date="2024-10-17T14:57:00Z">
        <w:r w:rsidRPr="00670595">
          <w:rPr>
            <w:rFonts w:ascii="Times New Roman" w:eastAsiaTheme="majorEastAsia" w:hAnsi="Times New Roman" w:cs="Times New Roman"/>
            <w:b/>
            <w:bCs/>
            <w:sz w:val="24"/>
            <w:rPrChange w:id="309" w:author="Kärt Voor" w:date="2024-10-17T14:57:00Z">
              <w:rPr>
                <w:rFonts w:ascii="Times New Roman" w:eastAsiaTheme="majorEastAsia" w:hAnsi="Times New Roman" w:cs="Times New Roman"/>
                <w:sz w:val="24"/>
              </w:rPr>
            </w:rPrChange>
          </w:rPr>
          <w:t>§ X. Sunniraha ülemmäär</w:t>
        </w:r>
      </w:ins>
    </w:p>
    <w:p w14:paraId="38C607D2" w14:textId="77777777" w:rsidR="00670595" w:rsidRPr="00730A39" w:rsidRDefault="00670595" w:rsidP="530311D3">
      <w:pPr>
        <w:spacing w:after="0" w:line="240" w:lineRule="auto"/>
        <w:jc w:val="both"/>
        <w:rPr>
          <w:rFonts w:ascii="Times New Roman" w:eastAsiaTheme="majorEastAsia" w:hAnsi="Times New Roman" w:cs="Times New Roman"/>
          <w:sz w:val="24"/>
        </w:rPr>
      </w:pPr>
    </w:p>
    <w:p w14:paraId="26115F0B" w14:textId="213C3175" w:rsidR="000240DD" w:rsidRDefault="000240DD" w:rsidP="530311D3">
      <w:pPr>
        <w:spacing w:after="0" w:line="240" w:lineRule="auto"/>
        <w:jc w:val="both"/>
        <w:rPr>
          <w:rFonts w:ascii="Times New Roman" w:hAnsi="Times New Roman" w:cs="Times New Roman"/>
          <w:sz w:val="24"/>
          <w:shd w:val="clear" w:color="auto" w:fill="FFFFFF"/>
        </w:rPr>
      </w:pPr>
      <w:r w:rsidRPr="530311D3">
        <w:rPr>
          <w:rFonts w:ascii="Times New Roman" w:eastAsiaTheme="majorEastAsia" w:hAnsi="Times New Roman" w:cs="Times New Roman"/>
          <w:sz w:val="24"/>
        </w:rPr>
        <w:t>(</w:t>
      </w:r>
      <w:ins w:id="310" w:author="Kärt Voor" w:date="2024-10-17T14:57:00Z">
        <w:r w:rsidR="00670595">
          <w:rPr>
            <w:rFonts w:ascii="Times New Roman" w:eastAsiaTheme="majorEastAsia" w:hAnsi="Times New Roman" w:cs="Times New Roman"/>
            <w:sz w:val="24"/>
          </w:rPr>
          <w:t>1</w:t>
        </w:r>
      </w:ins>
      <w:del w:id="311" w:author="Kärt Voor" w:date="2024-10-17T14:57:00Z">
        <w:r w:rsidRPr="530311D3" w:rsidDel="00670595">
          <w:rPr>
            <w:rFonts w:ascii="Times New Roman" w:eastAsiaTheme="majorEastAsia" w:hAnsi="Times New Roman" w:cs="Times New Roman"/>
            <w:sz w:val="24"/>
          </w:rPr>
          <w:delText>3</w:delText>
        </w:r>
      </w:del>
      <w:r w:rsidRPr="530311D3">
        <w:rPr>
          <w:rFonts w:ascii="Times New Roman" w:eastAsiaTheme="majorEastAsia" w:hAnsi="Times New Roman" w:cs="Times New Roman"/>
          <w:sz w:val="24"/>
        </w:rPr>
        <w:t xml:space="preserve">) </w:t>
      </w:r>
      <w:ins w:id="312" w:author="Kärt Voor" w:date="2024-10-17T14:57:00Z">
        <w:r w:rsidR="00670595">
          <w:rPr>
            <w:rFonts w:ascii="Times New Roman" w:eastAsiaTheme="majorEastAsia" w:hAnsi="Times New Roman" w:cs="Times New Roman"/>
            <w:sz w:val="24"/>
          </w:rPr>
          <w:t xml:space="preserve">Käesoleva </w:t>
        </w:r>
        <w:proofErr w:type="spellStart"/>
        <w:r w:rsidR="00670595">
          <w:rPr>
            <w:rFonts w:ascii="Times New Roman" w:eastAsiaTheme="majorEastAsia" w:hAnsi="Times New Roman" w:cs="Times New Roman"/>
            <w:sz w:val="24"/>
          </w:rPr>
          <w:t>seaudse</w:t>
        </w:r>
        <w:proofErr w:type="spellEnd"/>
        <w:r w:rsidR="00670595">
          <w:rPr>
            <w:rFonts w:ascii="Times New Roman" w:eastAsiaTheme="majorEastAsia" w:hAnsi="Times New Roman" w:cs="Times New Roman"/>
            <w:sz w:val="24"/>
          </w:rPr>
          <w:t xml:space="preserve"> alusel tehtud </w:t>
        </w:r>
      </w:ins>
      <w:ins w:id="313" w:author="Kärt Voor" w:date="2024-10-17T14:58:00Z">
        <w:r w:rsidR="00670595">
          <w:rPr>
            <w:rFonts w:ascii="Times New Roman" w:hAnsi="Times New Roman" w:cs="Times New Roman"/>
            <w:sz w:val="24"/>
            <w:shd w:val="clear" w:color="auto" w:fill="FFFFFF"/>
          </w:rPr>
          <w:t>e</w:t>
        </w:r>
      </w:ins>
      <w:del w:id="314" w:author="Kärt Voor" w:date="2024-10-17T14:58:00Z">
        <w:r w:rsidR="001B0EFD" w:rsidRPr="530311D3" w:rsidDel="00670595">
          <w:rPr>
            <w:rFonts w:ascii="Times New Roman" w:hAnsi="Times New Roman" w:cs="Times New Roman"/>
            <w:sz w:val="24"/>
            <w:shd w:val="clear" w:color="auto" w:fill="FFFFFF"/>
          </w:rPr>
          <w:delText>E</w:delText>
        </w:r>
      </w:del>
      <w:r w:rsidR="001B0EFD" w:rsidRPr="530311D3">
        <w:rPr>
          <w:rFonts w:ascii="Times New Roman" w:hAnsi="Times New Roman" w:cs="Times New Roman"/>
          <w:sz w:val="24"/>
          <w:shd w:val="clear" w:color="auto" w:fill="FFFFFF"/>
        </w:rPr>
        <w:t xml:space="preserve">ttekirjutuse täitmata jätmise korral võib </w:t>
      </w:r>
      <w:r w:rsidR="000916E9" w:rsidRPr="530311D3">
        <w:rPr>
          <w:rFonts w:ascii="Times New Roman" w:hAnsi="Times New Roman" w:cs="Times New Roman"/>
          <w:sz w:val="24"/>
          <w:shd w:val="clear" w:color="auto" w:fill="FFFFFF"/>
        </w:rPr>
        <w:t>pädev asutus</w:t>
      </w:r>
      <w:r w:rsidR="001B0EFD" w:rsidRPr="530311D3">
        <w:rPr>
          <w:rFonts w:ascii="Times New Roman" w:hAnsi="Times New Roman" w:cs="Times New Roman"/>
          <w:sz w:val="24"/>
          <w:shd w:val="clear" w:color="auto" w:fill="FFFFFF"/>
        </w:rPr>
        <w:t xml:space="preserve"> rakendada </w:t>
      </w:r>
      <w:del w:id="315" w:author="Kärt Voor" w:date="2024-10-17T14:58:00Z">
        <w:r w:rsidR="001B0EFD" w:rsidRPr="530311D3" w:rsidDel="00670595">
          <w:rPr>
            <w:rFonts w:ascii="Times New Roman" w:hAnsi="Times New Roman" w:cs="Times New Roman"/>
            <w:sz w:val="24"/>
            <w:shd w:val="clear" w:color="auto" w:fill="FFFFFF"/>
          </w:rPr>
          <w:delText xml:space="preserve">sunnivahendit </w:delText>
        </w:r>
      </w:del>
      <w:ins w:id="316" w:author="Kärt Voor" w:date="2024-10-17T14:58:00Z">
        <w:r w:rsidR="00670595">
          <w:rPr>
            <w:rFonts w:ascii="Times New Roman" w:hAnsi="Times New Roman" w:cs="Times New Roman"/>
            <w:sz w:val="24"/>
            <w:shd w:val="clear" w:color="auto" w:fill="FFFFFF"/>
          </w:rPr>
          <w:t xml:space="preserve">sunniraha </w:t>
        </w:r>
      </w:ins>
      <w:r w:rsidR="001B0EFD" w:rsidRPr="530311D3">
        <w:rPr>
          <w:rFonts w:ascii="Times New Roman" w:hAnsi="Times New Roman" w:cs="Times New Roman"/>
          <w:sz w:val="24"/>
          <w:shd w:val="clear" w:color="auto" w:fill="FFFFFF"/>
        </w:rPr>
        <w:t xml:space="preserve">asendustäitmise ja sunniraha seaduses sätestatud korras. </w:t>
      </w:r>
      <w:commentRangeStart w:id="317"/>
      <w:del w:id="318" w:author="Kärt Voor" w:date="2024-10-17T14:58:00Z">
        <w:r w:rsidR="001B0EFD" w:rsidRPr="530311D3" w:rsidDel="00670595">
          <w:rPr>
            <w:rFonts w:ascii="Times New Roman" w:hAnsi="Times New Roman" w:cs="Times New Roman"/>
            <w:sz w:val="24"/>
            <w:shd w:val="clear" w:color="auto" w:fill="FFFFFF"/>
          </w:rPr>
          <w:delText>Kohustus</w:delText>
        </w:r>
        <w:r w:rsidR="006B4069" w:rsidRPr="530311D3" w:rsidDel="00670595">
          <w:rPr>
            <w:rFonts w:ascii="Times New Roman" w:hAnsi="Times New Roman" w:cs="Times New Roman"/>
            <w:sz w:val="24"/>
            <w:shd w:val="clear" w:color="auto" w:fill="FFFFFF"/>
          </w:rPr>
          <w:delText>t</w:delText>
        </w:r>
        <w:r w:rsidR="001B0EFD" w:rsidRPr="530311D3" w:rsidDel="00670595">
          <w:rPr>
            <w:rFonts w:ascii="Times New Roman" w:hAnsi="Times New Roman" w:cs="Times New Roman"/>
            <w:sz w:val="24"/>
            <w:shd w:val="clear" w:color="auto" w:fill="FFFFFF"/>
          </w:rPr>
          <w:delText xml:space="preserve"> </w:delText>
        </w:r>
        <w:r w:rsidR="006B4069" w:rsidRPr="530311D3" w:rsidDel="00670595">
          <w:rPr>
            <w:rFonts w:ascii="Times New Roman" w:hAnsi="Times New Roman" w:cs="Times New Roman"/>
            <w:sz w:val="24"/>
            <w:shd w:val="clear" w:color="auto" w:fill="FFFFFF"/>
          </w:rPr>
          <w:delText xml:space="preserve">täitma </w:delText>
        </w:r>
        <w:r w:rsidR="001B0EFD" w:rsidRPr="530311D3" w:rsidDel="00670595">
          <w:rPr>
            <w:rFonts w:ascii="Times New Roman" w:hAnsi="Times New Roman" w:cs="Times New Roman"/>
            <w:sz w:val="24"/>
            <w:shd w:val="clear" w:color="auto" w:fill="FFFFFF"/>
          </w:rPr>
          <w:delText xml:space="preserve">sundimiseks on </w:delText>
        </w:r>
      </w:del>
      <w:ins w:id="319" w:author="Kärt Voor" w:date="2024-10-17T14:58:00Z">
        <w:r w:rsidR="00670595">
          <w:rPr>
            <w:rFonts w:ascii="Times New Roman" w:hAnsi="Times New Roman" w:cs="Times New Roman"/>
            <w:sz w:val="24"/>
            <w:shd w:val="clear" w:color="auto" w:fill="FFFFFF"/>
          </w:rPr>
          <w:t>S</w:t>
        </w:r>
      </w:ins>
      <w:del w:id="320" w:author="Kärt Voor" w:date="2024-10-17T14:58:00Z">
        <w:r w:rsidR="001B0EFD" w:rsidRPr="530311D3" w:rsidDel="00670595">
          <w:rPr>
            <w:rFonts w:ascii="Times New Roman" w:hAnsi="Times New Roman" w:cs="Times New Roman"/>
            <w:sz w:val="24"/>
            <w:shd w:val="clear" w:color="auto" w:fill="FFFFFF"/>
          </w:rPr>
          <w:delText>s</w:delText>
        </w:r>
      </w:del>
      <w:r w:rsidR="001B0EFD" w:rsidRPr="530311D3">
        <w:rPr>
          <w:rFonts w:ascii="Times New Roman" w:hAnsi="Times New Roman" w:cs="Times New Roman"/>
          <w:sz w:val="24"/>
          <w:shd w:val="clear" w:color="auto" w:fill="FFFFFF"/>
        </w:rPr>
        <w:t>unniraha ülemmäär füüsilisele isikule 6400 ja juriidilisele isikule 450 000 eurot</w:t>
      </w:r>
      <w:commentRangeEnd w:id="317"/>
      <w:r w:rsidR="009D1ABB">
        <w:rPr>
          <w:rStyle w:val="Kommentaariviide"/>
        </w:rPr>
        <w:commentReference w:id="317"/>
      </w:r>
      <w:r w:rsidR="001B0EFD" w:rsidRPr="530311D3">
        <w:rPr>
          <w:rFonts w:ascii="Times New Roman" w:hAnsi="Times New Roman" w:cs="Times New Roman"/>
          <w:sz w:val="24"/>
          <w:shd w:val="clear" w:color="auto" w:fill="FFFFFF"/>
        </w:rPr>
        <w:t>.</w:t>
      </w:r>
    </w:p>
    <w:p w14:paraId="40AE029F" w14:textId="77777777" w:rsidR="00BB6ED4" w:rsidRPr="00667554" w:rsidRDefault="00BB6ED4" w:rsidP="00A724F6">
      <w:pPr>
        <w:spacing w:after="0" w:line="240" w:lineRule="auto"/>
        <w:jc w:val="center"/>
        <w:rPr>
          <w:rFonts w:ascii="Times New Roman" w:hAnsi="Times New Roman" w:cs="Times New Roman"/>
          <w:sz w:val="24"/>
        </w:rPr>
      </w:pPr>
    </w:p>
    <w:p w14:paraId="4B4A5E04" w14:textId="422BCDDA" w:rsidR="000240DD" w:rsidRPr="003D31C4" w:rsidRDefault="000240DD" w:rsidP="530311D3">
      <w:pPr>
        <w:spacing w:after="0" w:line="240" w:lineRule="auto"/>
        <w:jc w:val="center"/>
        <w:rPr>
          <w:rFonts w:ascii="Times New Roman" w:eastAsia="Calibri Light" w:hAnsi="Times New Roman" w:cs="Times New Roman"/>
          <w:b/>
          <w:bCs/>
          <w:sz w:val="24"/>
        </w:rPr>
      </w:pPr>
      <w:r w:rsidRPr="530311D3">
        <w:rPr>
          <w:rFonts w:ascii="Times New Roman" w:eastAsia="Calibri Light" w:hAnsi="Times New Roman" w:cs="Times New Roman"/>
          <w:b/>
          <w:bCs/>
          <w:sz w:val="24"/>
        </w:rPr>
        <w:t>1</w:t>
      </w:r>
      <w:r w:rsidR="009D6BF9" w:rsidRPr="530311D3">
        <w:rPr>
          <w:rFonts w:ascii="Times New Roman" w:eastAsia="Calibri Light" w:hAnsi="Times New Roman" w:cs="Times New Roman"/>
          <w:b/>
          <w:bCs/>
          <w:sz w:val="24"/>
        </w:rPr>
        <w:t>2</w:t>
      </w:r>
      <w:r w:rsidRPr="530311D3">
        <w:rPr>
          <w:rFonts w:ascii="Times New Roman" w:eastAsia="Calibri Light" w:hAnsi="Times New Roman" w:cs="Times New Roman"/>
          <w:b/>
          <w:bCs/>
          <w:sz w:val="24"/>
        </w:rPr>
        <w:t>. peatükk</w:t>
      </w:r>
    </w:p>
    <w:p w14:paraId="7F0591CC" w14:textId="017C0F22" w:rsidR="000240DD" w:rsidRDefault="000240DD" w:rsidP="00BB6ED4">
      <w:pPr>
        <w:spacing w:after="0" w:line="240" w:lineRule="auto"/>
        <w:jc w:val="center"/>
        <w:rPr>
          <w:rFonts w:ascii="Times New Roman" w:eastAsia="Calibri Light" w:hAnsi="Times New Roman" w:cs="Times New Roman"/>
          <w:b/>
          <w:bCs/>
          <w:sz w:val="24"/>
        </w:rPr>
      </w:pPr>
      <w:r w:rsidRPr="003D31C4">
        <w:rPr>
          <w:rFonts w:ascii="Times New Roman" w:eastAsia="Calibri Light" w:hAnsi="Times New Roman" w:cs="Times New Roman"/>
          <w:b/>
          <w:bCs/>
          <w:sz w:val="24"/>
        </w:rPr>
        <w:t xml:space="preserve">Vastutus </w:t>
      </w:r>
    </w:p>
    <w:p w14:paraId="594378E5" w14:textId="77777777" w:rsidR="00FA5AFD" w:rsidRPr="003D31C4" w:rsidRDefault="00FA5AFD" w:rsidP="00BB6ED4">
      <w:pPr>
        <w:spacing w:after="0" w:line="240" w:lineRule="auto"/>
        <w:jc w:val="center"/>
        <w:rPr>
          <w:rFonts w:ascii="Times New Roman" w:eastAsia="Calibri Light" w:hAnsi="Times New Roman" w:cs="Times New Roman"/>
          <w:b/>
          <w:bCs/>
          <w:caps/>
          <w:sz w:val="24"/>
        </w:rPr>
      </w:pPr>
    </w:p>
    <w:p w14:paraId="13B730DB" w14:textId="4199ABC2" w:rsidR="000240DD" w:rsidRDefault="000240DD" w:rsidP="00976241">
      <w:pPr>
        <w:spacing w:after="0" w:line="240" w:lineRule="auto"/>
        <w:rPr>
          <w:rFonts w:ascii="Times New Roman" w:eastAsia="Calibri" w:hAnsi="Times New Roman" w:cs="Times New Roman"/>
          <w:b/>
          <w:bCs/>
          <w:sz w:val="24"/>
        </w:rPr>
      </w:pPr>
      <w:commentRangeStart w:id="321"/>
      <w:r w:rsidRPr="003D31C4">
        <w:rPr>
          <w:rFonts w:ascii="Times New Roman" w:eastAsia="Calibri" w:hAnsi="Times New Roman" w:cs="Times New Roman"/>
          <w:b/>
          <w:bCs/>
          <w:sz w:val="24"/>
        </w:rPr>
        <w:t xml:space="preserve">§ </w:t>
      </w:r>
      <w:r w:rsidR="00866D87">
        <w:rPr>
          <w:rFonts w:ascii="Times New Roman" w:hAnsi="Times New Roman" w:cs="Times New Roman"/>
          <w:b/>
          <w:bCs/>
          <w:sz w:val="24"/>
        </w:rPr>
        <w:t>5</w:t>
      </w:r>
      <w:r w:rsidR="00462200">
        <w:rPr>
          <w:rFonts w:ascii="Times New Roman" w:hAnsi="Times New Roman" w:cs="Times New Roman"/>
          <w:b/>
          <w:bCs/>
          <w:sz w:val="24"/>
        </w:rPr>
        <w:t>4</w:t>
      </w:r>
      <w:r w:rsidRPr="003D31C4">
        <w:rPr>
          <w:rFonts w:ascii="Times New Roman" w:hAnsi="Times New Roman" w:cs="Times New Roman"/>
          <w:b/>
          <w:bCs/>
          <w:sz w:val="24"/>
        </w:rPr>
        <w:t xml:space="preserve">. </w:t>
      </w:r>
      <w:r w:rsidRPr="003D31C4">
        <w:rPr>
          <w:rFonts w:ascii="Times New Roman" w:eastAsia="Calibri" w:hAnsi="Times New Roman" w:cs="Times New Roman"/>
          <w:b/>
          <w:bCs/>
          <w:sz w:val="24"/>
        </w:rPr>
        <w:t xml:space="preserve">Kosmosetegevusloa tingimuste rikkumine </w:t>
      </w:r>
      <w:commentRangeEnd w:id="321"/>
      <w:r w:rsidR="007E7DD4">
        <w:rPr>
          <w:rStyle w:val="Kommentaariviide"/>
        </w:rPr>
        <w:commentReference w:id="321"/>
      </w:r>
    </w:p>
    <w:p w14:paraId="77FFB728" w14:textId="77777777" w:rsidR="00230135" w:rsidRPr="003D31C4" w:rsidRDefault="00230135" w:rsidP="00976241">
      <w:pPr>
        <w:spacing w:after="0" w:line="240" w:lineRule="auto"/>
        <w:rPr>
          <w:rFonts w:ascii="Times New Roman" w:eastAsia="Calibri" w:hAnsi="Times New Roman" w:cs="Times New Roman"/>
          <w:b/>
          <w:bCs/>
          <w:sz w:val="24"/>
        </w:rPr>
      </w:pPr>
    </w:p>
    <w:p w14:paraId="75D9EAD7" w14:textId="293D48C5" w:rsidR="000240DD" w:rsidRPr="003D31C4" w:rsidRDefault="000240DD"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 xml:space="preserve">(1) </w:t>
      </w:r>
      <w:r w:rsidR="00146DC0" w:rsidRPr="530311D3">
        <w:rPr>
          <w:rFonts w:ascii="Times New Roman" w:eastAsia="Calibri" w:hAnsi="Times New Roman" w:cs="Times New Roman"/>
          <w:sz w:val="24"/>
        </w:rPr>
        <w:t>Käitaja</w:t>
      </w:r>
      <w:r w:rsidRPr="530311D3">
        <w:rPr>
          <w:rFonts w:ascii="Times New Roman" w:eastAsia="Calibri" w:hAnsi="Times New Roman" w:cs="Times New Roman"/>
          <w:sz w:val="24"/>
        </w:rPr>
        <w:t xml:space="preserve">le antud kosmosetegevusloa tingimuste või </w:t>
      </w:r>
      <w:r w:rsidR="005E2091" w:rsidRPr="530311D3">
        <w:rPr>
          <w:rFonts w:ascii="Times New Roman" w:eastAsia="Calibri" w:hAnsi="Times New Roman" w:cs="Times New Roman"/>
          <w:sz w:val="24"/>
        </w:rPr>
        <w:t>kosmose</w:t>
      </w:r>
      <w:r w:rsidRPr="530311D3">
        <w:rPr>
          <w:rFonts w:ascii="Times New Roman" w:eastAsia="Calibri" w:hAnsi="Times New Roman" w:cs="Times New Roman"/>
          <w:sz w:val="24"/>
        </w:rPr>
        <w:t xml:space="preserve">tegevusloast tulenevate kohustuste </w:t>
      </w:r>
      <w:commentRangeStart w:id="322"/>
      <w:del w:id="323" w:author="Merike Koppel JM" w:date="2024-10-16T09:13:00Z">
        <w:r w:rsidRPr="530311D3" w:rsidDel="009D1ABB">
          <w:rPr>
            <w:rFonts w:ascii="Times New Roman" w:eastAsia="Calibri" w:hAnsi="Times New Roman" w:cs="Times New Roman"/>
            <w:sz w:val="24"/>
          </w:rPr>
          <w:delText>rikku</w:delText>
        </w:r>
      </w:del>
      <w:ins w:id="324" w:author="Merike Koppel JM" w:date="2024-10-16T09:13:00Z">
        <w:r w:rsidR="009D1ABB">
          <w:rPr>
            <w:rFonts w:ascii="Times New Roman" w:eastAsia="Calibri" w:hAnsi="Times New Roman" w:cs="Times New Roman"/>
            <w:sz w:val="24"/>
          </w:rPr>
          <w:t>täitmata jät</w:t>
        </w:r>
      </w:ins>
      <w:r w:rsidRPr="530311D3">
        <w:rPr>
          <w:rFonts w:ascii="Times New Roman" w:eastAsia="Calibri" w:hAnsi="Times New Roman" w:cs="Times New Roman"/>
          <w:sz w:val="24"/>
        </w:rPr>
        <w:t>mise</w:t>
      </w:r>
      <w:commentRangeEnd w:id="322"/>
      <w:r w:rsidR="009D1ABB">
        <w:rPr>
          <w:rStyle w:val="Kommentaariviide"/>
        </w:rPr>
        <w:commentReference w:id="322"/>
      </w:r>
      <w:r w:rsidRPr="530311D3">
        <w:rPr>
          <w:rFonts w:ascii="Times New Roman" w:eastAsia="Calibri" w:hAnsi="Times New Roman" w:cs="Times New Roman"/>
          <w:sz w:val="24"/>
        </w:rPr>
        <w:t xml:space="preserve"> eest – </w:t>
      </w:r>
    </w:p>
    <w:p w14:paraId="44133D88" w14:textId="77777777" w:rsidR="000240DD" w:rsidRPr="003D31C4" w:rsidRDefault="000240DD"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karistatakse rahatrahviga kuni 300 trahviühikut või arestiga.</w:t>
      </w:r>
    </w:p>
    <w:p w14:paraId="312C54F6" w14:textId="77777777" w:rsidR="000240DD" w:rsidRPr="003D31C4" w:rsidRDefault="000240DD" w:rsidP="530311D3">
      <w:pPr>
        <w:spacing w:after="0" w:line="240" w:lineRule="auto"/>
        <w:jc w:val="both"/>
        <w:rPr>
          <w:rFonts w:ascii="Times New Roman" w:eastAsia="Calibri" w:hAnsi="Times New Roman" w:cs="Times New Roman"/>
          <w:sz w:val="24"/>
        </w:rPr>
      </w:pPr>
    </w:p>
    <w:p w14:paraId="0CC430F2" w14:textId="37C01F54" w:rsidR="000240DD" w:rsidRPr="003D31C4" w:rsidRDefault="000240DD" w:rsidP="530311D3">
      <w:pPr>
        <w:spacing w:after="0" w:line="240" w:lineRule="auto"/>
        <w:jc w:val="both"/>
        <w:rPr>
          <w:rFonts w:ascii="Times New Roman" w:hAnsi="Times New Roman" w:cs="Times New Roman"/>
          <w:sz w:val="24"/>
        </w:rPr>
      </w:pPr>
      <w:r w:rsidRPr="530311D3">
        <w:rPr>
          <w:rFonts w:ascii="Times New Roman" w:eastAsia="Calibri" w:hAnsi="Times New Roman" w:cs="Times New Roman"/>
          <w:sz w:val="24"/>
        </w:rPr>
        <w:t>(2) Sama teo eest, kui selle on toime pannud juriidiline isik</w:t>
      </w:r>
      <w:r w:rsidR="006B4069" w:rsidRPr="530311D3">
        <w:rPr>
          <w:rFonts w:ascii="Times New Roman" w:eastAsia="Calibri" w:hAnsi="Times New Roman" w:cs="Times New Roman"/>
          <w:sz w:val="24"/>
        </w:rPr>
        <w:t>,</w:t>
      </w:r>
      <w:r w:rsidRPr="530311D3">
        <w:rPr>
          <w:rFonts w:ascii="Times New Roman" w:eastAsia="Calibri" w:hAnsi="Times New Roman" w:cs="Times New Roman"/>
          <w:sz w:val="24"/>
        </w:rPr>
        <w:t xml:space="preserve"> – </w:t>
      </w:r>
    </w:p>
    <w:p w14:paraId="5D9663A4" w14:textId="77777777" w:rsidR="000240DD" w:rsidRPr="003D31C4" w:rsidRDefault="000240DD"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 xml:space="preserve">karistatakse rahatrahviga kuni </w:t>
      </w:r>
      <w:r w:rsidRPr="530311D3">
        <w:rPr>
          <w:rFonts w:ascii="Times New Roman" w:hAnsi="Times New Roman" w:cs="Times New Roman"/>
          <w:color w:val="202020"/>
          <w:sz w:val="24"/>
        </w:rPr>
        <w:t xml:space="preserve">100 000 </w:t>
      </w:r>
      <w:r w:rsidRPr="530311D3">
        <w:rPr>
          <w:rFonts w:ascii="Times New Roman" w:eastAsia="Calibri" w:hAnsi="Times New Roman" w:cs="Times New Roman"/>
          <w:sz w:val="24"/>
        </w:rPr>
        <w:t xml:space="preserve">eurot. </w:t>
      </w:r>
    </w:p>
    <w:p w14:paraId="615A531D" w14:textId="77777777" w:rsidR="00BB6ED4" w:rsidRPr="003D31C4" w:rsidRDefault="00BB6ED4" w:rsidP="00976241">
      <w:pPr>
        <w:spacing w:after="0" w:line="240" w:lineRule="auto"/>
        <w:rPr>
          <w:rFonts w:ascii="Times New Roman" w:eastAsia="Calibri" w:hAnsi="Times New Roman" w:cs="Times New Roman"/>
          <w:b/>
          <w:bCs/>
          <w:sz w:val="24"/>
        </w:rPr>
      </w:pPr>
    </w:p>
    <w:p w14:paraId="691BDFDB" w14:textId="7807767F" w:rsidR="000240DD" w:rsidRPr="003D31C4" w:rsidRDefault="000240DD" w:rsidP="00976241">
      <w:pPr>
        <w:pStyle w:val="Pealkiri3"/>
        <w:shd w:val="clear" w:color="auto" w:fill="FFFFFF"/>
        <w:spacing w:before="0" w:line="240" w:lineRule="auto"/>
        <w:rPr>
          <w:rFonts w:ascii="Times New Roman" w:hAnsi="Times New Roman" w:cs="Times New Roman"/>
          <w:b/>
          <w:bCs/>
          <w:color w:val="000000"/>
        </w:rPr>
      </w:pPr>
      <w:r w:rsidRPr="003D31C4">
        <w:rPr>
          <w:rStyle w:val="Tugev"/>
          <w:rFonts w:ascii="Times New Roman" w:hAnsi="Times New Roman" w:cs="Times New Roman"/>
          <w:color w:val="000000"/>
          <w:bdr w:val="none" w:sz="0" w:space="0" w:color="auto" w:frame="1"/>
        </w:rPr>
        <w:t xml:space="preserve">§ </w:t>
      </w:r>
      <w:r w:rsidR="00866D87">
        <w:rPr>
          <w:rStyle w:val="Tugev"/>
          <w:rFonts w:ascii="Times New Roman" w:hAnsi="Times New Roman" w:cs="Times New Roman"/>
          <w:color w:val="000000"/>
          <w:bdr w:val="none" w:sz="0" w:space="0" w:color="auto" w:frame="1"/>
        </w:rPr>
        <w:t>5</w:t>
      </w:r>
      <w:r w:rsidR="00462200">
        <w:rPr>
          <w:rStyle w:val="Tugev"/>
          <w:rFonts w:ascii="Times New Roman" w:hAnsi="Times New Roman" w:cs="Times New Roman"/>
          <w:color w:val="000000"/>
          <w:bdr w:val="none" w:sz="0" w:space="0" w:color="auto" w:frame="1"/>
        </w:rPr>
        <w:t>5</w:t>
      </w:r>
      <w:r w:rsidRPr="003D31C4">
        <w:rPr>
          <w:rStyle w:val="Tugev"/>
          <w:rFonts w:ascii="Times New Roman" w:hAnsi="Times New Roman" w:cs="Times New Roman"/>
          <w:color w:val="000000"/>
          <w:bdr w:val="none" w:sz="0" w:space="0" w:color="auto" w:frame="1"/>
        </w:rPr>
        <w:t xml:space="preserve">. </w:t>
      </w:r>
      <w:r w:rsidRPr="003D31C4">
        <w:rPr>
          <w:rFonts w:ascii="Times New Roman" w:hAnsi="Times New Roman" w:cs="Times New Roman"/>
          <w:b/>
          <w:bCs/>
          <w:color w:val="000000"/>
        </w:rPr>
        <w:t xml:space="preserve">Kosmosetegevusele esitatavate nõuete rikkumine </w:t>
      </w:r>
    </w:p>
    <w:p w14:paraId="6D67B67D" w14:textId="77777777" w:rsidR="000240DD" w:rsidRPr="003D31C4" w:rsidRDefault="000240DD" w:rsidP="00976241">
      <w:pPr>
        <w:spacing w:after="0" w:line="240" w:lineRule="auto"/>
        <w:rPr>
          <w:rFonts w:ascii="Times New Roman" w:hAnsi="Times New Roman" w:cs="Times New Roman"/>
          <w:sz w:val="24"/>
        </w:rPr>
      </w:pPr>
    </w:p>
    <w:p w14:paraId="0F3E76D5" w14:textId="1F02FFB8" w:rsidR="00A2423C" w:rsidRDefault="000240DD" w:rsidP="007B6638">
      <w:pPr>
        <w:pStyle w:val="Normaallaadveeb"/>
        <w:shd w:val="clear" w:color="auto" w:fill="FFFFFF"/>
        <w:spacing w:before="0" w:beforeAutospacing="0" w:after="0" w:afterAutospacing="0" w:line="240" w:lineRule="auto"/>
        <w:jc w:val="both"/>
        <w:rPr>
          <w:color w:val="202020"/>
        </w:rPr>
      </w:pPr>
      <w:r w:rsidRPr="003D31C4">
        <w:rPr>
          <w:color w:val="202020"/>
        </w:rPr>
        <w:t xml:space="preserve">(1) </w:t>
      </w:r>
      <w:r w:rsidRPr="003D31C4">
        <w:rPr>
          <w:color w:val="000000"/>
        </w:rPr>
        <w:t xml:space="preserve">Kosmosetegevusele </w:t>
      </w:r>
      <w:r w:rsidRPr="003D31C4">
        <w:rPr>
          <w:color w:val="202020"/>
        </w:rPr>
        <w:t xml:space="preserve">esitatavate nõuete rikkumise eest, kui </w:t>
      </w:r>
      <w:commentRangeStart w:id="325"/>
      <w:r w:rsidRPr="003D31C4">
        <w:rPr>
          <w:color w:val="202020"/>
        </w:rPr>
        <w:t>se</w:t>
      </w:r>
      <w:ins w:id="326" w:author="Merike Koppel JM" w:date="2024-10-16T09:12:00Z">
        <w:r w:rsidR="009D1ABB">
          <w:rPr>
            <w:color w:val="202020"/>
          </w:rPr>
          <w:t>ll</w:t>
        </w:r>
      </w:ins>
      <w:r w:rsidRPr="003D31C4">
        <w:rPr>
          <w:color w:val="202020"/>
        </w:rPr>
        <w:t>e</w:t>
      </w:r>
      <w:ins w:id="327" w:author="Merike Koppel JM" w:date="2024-10-16T09:12:00Z">
        <w:r w:rsidR="009D1ABB">
          <w:rPr>
            <w:color w:val="202020"/>
          </w:rPr>
          <w:t>ga</w:t>
        </w:r>
      </w:ins>
      <w:r w:rsidRPr="003D31C4">
        <w:rPr>
          <w:color w:val="202020"/>
        </w:rPr>
        <w:t xml:space="preserve"> </w:t>
      </w:r>
      <w:del w:id="328" w:author="Merike Koppel JM" w:date="2024-10-16T09:12:00Z">
        <w:r w:rsidRPr="003D31C4" w:rsidDel="009D1ABB">
          <w:rPr>
            <w:color w:val="202020"/>
          </w:rPr>
          <w:delText xml:space="preserve">toob </w:delText>
        </w:r>
      </w:del>
      <w:r w:rsidRPr="003D31C4">
        <w:rPr>
          <w:color w:val="202020"/>
        </w:rPr>
        <w:t>kaas</w:t>
      </w:r>
      <w:del w:id="329" w:author="Merike Koppel JM" w:date="2024-10-16T09:12:00Z">
        <w:r w:rsidRPr="003D31C4" w:rsidDel="009D1ABB">
          <w:rPr>
            <w:color w:val="202020"/>
          </w:rPr>
          <w:delText>a</w:delText>
        </w:r>
      </w:del>
      <w:ins w:id="330" w:author="Merike Koppel JM" w:date="2024-10-16T09:12:00Z">
        <w:r w:rsidR="009D1ABB">
          <w:rPr>
            <w:color w:val="202020"/>
          </w:rPr>
          <w:t>neb</w:t>
        </w:r>
      </w:ins>
      <w:r w:rsidRPr="003D31C4">
        <w:rPr>
          <w:color w:val="202020"/>
        </w:rPr>
        <w:t xml:space="preserve"> oht</w:t>
      </w:r>
      <w:del w:id="331" w:author="Merike Koppel JM" w:date="2024-10-16T09:12:00Z">
        <w:r w:rsidRPr="003D31C4" w:rsidDel="009D1ABB">
          <w:rPr>
            <w:color w:val="202020"/>
          </w:rPr>
          <w:delText>likkuse</w:delText>
        </w:r>
      </w:del>
      <w:r w:rsidRPr="003D31C4">
        <w:rPr>
          <w:color w:val="202020"/>
        </w:rPr>
        <w:t xml:space="preserve"> </w:t>
      </w:r>
      <w:commentRangeEnd w:id="325"/>
      <w:r w:rsidR="009D1ABB">
        <w:rPr>
          <w:rStyle w:val="Kommentaariviide"/>
          <w:rFonts w:ascii="Calibri Light" w:eastAsiaTheme="minorHAnsi" w:hAnsi="Calibri Light" w:cstheme="minorBidi"/>
          <w:lang w:eastAsia="en-US"/>
        </w:rPr>
        <w:commentReference w:id="325"/>
      </w:r>
      <w:r w:rsidRPr="003D31C4">
        <w:rPr>
          <w:color w:val="202020"/>
        </w:rPr>
        <w:t>varale, keskkonnale, riigi julgeolekule või riigikaitseobjektile, –</w:t>
      </w:r>
    </w:p>
    <w:p w14:paraId="3ED0C2C2" w14:textId="771C2EDB" w:rsidR="000240DD" w:rsidRPr="003D31C4" w:rsidRDefault="000240DD" w:rsidP="00976241">
      <w:pPr>
        <w:pStyle w:val="Normaallaadveeb"/>
        <w:shd w:val="clear" w:color="auto" w:fill="FFFFFF"/>
        <w:spacing w:before="0" w:beforeAutospacing="0" w:after="0" w:afterAutospacing="0" w:line="240" w:lineRule="auto"/>
        <w:rPr>
          <w:color w:val="202020"/>
        </w:rPr>
      </w:pPr>
      <w:r w:rsidRPr="003D31C4">
        <w:rPr>
          <w:color w:val="202020"/>
        </w:rPr>
        <w:t>karistatakse rahatrahviga kuni 300 trahviühikut.</w:t>
      </w:r>
      <w:r w:rsidRPr="003D31C4">
        <w:rPr>
          <w:color w:val="202020"/>
        </w:rPr>
        <w:br/>
      </w:r>
    </w:p>
    <w:p w14:paraId="69CC754D" w14:textId="77777777" w:rsidR="000240DD" w:rsidRPr="003D31C4" w:rsidRDefault="000240DD" w:rsidP="00976241">
      <w:pPr>
        <w:pStyle w:val="Normaallaadveeb"/>
        <w:shd w:val="clear" w:color="auto" w:fill="FFFFFF"/>
        <w:spacing w:before="0" w:beforeAutospacing="0" w:after="0" w:afterAutospacing="0" w:line="240" w:lineRule="auto"/>
        <w:rPr>
          <w:color w:val="202020"/>
        </w:rPr>
      </w:pPr>
      <w:r w:rsidRPr="003D31C4">
        <w:rPr>
          <w:color w:val="202020"/>
        </w:rPr>
        <w:t>(2) Sama teo eest, kui selle on toime pannud juriidiline isik, –</w:t>
      </w:r>
      <w:r w:rsidRPr="003D31C4">
        <w:rPr>
          <w:color w:val="202020"/>
        </w:rPr>
        <w:br/>
        <w:t>karistatakse rahatrahviga kuni 100 000 eurot.</w:t>
      </w:r>
      <w:r w:rsidRPr="003D31C4">
        <w:rPr>
          <w:color w:val="202020"/>
        </w:rPr>
        <w:br/>
      </w:r>
    </w:p>
    <w:p w14:paraId="63BCE93B" w14:textId="508A65EF" w:rsidR="000240DD" w:rsidRDefault="000240DD" w:rsidP="00976241">
      <w:pPr>
        <w:spacing w:after="0" w:line="240" w:lineRule="auto"/>
        <w:rPr>
          <w:rFonts w:ascii="Times New Roman" w:eastAsia="Calibri" w:hAnsi="Times New Roman" w:cs="Times New Roman"/>
          <w:b/>
          <w:bCs/>
          <w:sz w:val="24"/>
        </w:rPr>
      </w:pPr>
      <w:r w:rsidRPr="003D31C4">
        <w:rPr>
          <w:rFonts w:ascii="Times New Roman" w:eastAsia="Calibri" w:hAnsi="Times New Roman" w:cs="Times New Roman"/>
          <w:b/>
          <w:bCs/>
          <w:sz w:val="24"/>
        </w:rPr>
        <w:lastRenderedPageBreak/>
        <w:t xml:space="preserve">§ </w:t>
      </w:r>
      <w:r w:rsidR="00866D87">
        <w:rPr>
          <w:rFonts w:ascii="Times New Roman" w:hAnsi="Times New Roman" w:cs="Times New Roman"/>
          <w:b/>
          <w:bCs/>
          <w:sz w:val="24"/>
        </w:rPr>
        <w:t>5</w:t>
      </w:r>
      <w:r w:rsidR="00462200">
        <w:rPr>
          <w:rFonts w:ascii="Times New Roman" w:hAnsi="Times New Roman" w:cs="Times New Roman"/>
          <w:b/>
          <w:bCs/>
          <w:sz w:val="24"/>
        </w:rPr>
        <w:t>6</w:t>
      </w:r>
      <w:r w:rsidRPr="003D31C4">
        <w:rPr>
          <w:rFonts w:ascii="Times New Roman" w:hAnsi="Times New Roman" w:cs="Times New Roman"/>
          <w:b/>
          <w:bCs/>
          <w:sz w:val="24"/>
        </w:rPr>
        <w:t xml:space="preserve">. </w:t>
      </w:r>
      <w:r w:rsidRPr="003D31C4">
        <w:rPr>
          <w:rFonts w:ascii="Times New Roman" w:eastAsia="Calibri" w:hAnsi="Times New Roman" w:cs="Times New Roman"/>
          <w:b/>
          <w:bCs/>
          <w:sz w:val="24"/>
        </w:rPr>
        <w:t xml:space="preserve">Teavitamiskohustuse </w:t>
      </w:r>
      <w:commentRangeStart w:id="332"/>
      <w:del w:id="333" w:author="Merike Koppel JM" w:date="2024-10-16T09:13:00Z">
        <w:r w:rsidRPr="006423C6" w:rsidDel="009D1ABB">
          <w:rPr>
            <w:rFonts w:ascii="Times New Roman" w:eastAsia="Calibri" w:hAnsi="Times New Roman" w:cs="Times New Roman"/>
            <w:b/>
            <w:bCs/>
            <w:sz w:val="24"/>
          </w:rPr>
          <w:delText>rikku</w:delText>
        </w:r>
      </w:del>
      <w:ins w:id="334" w:author="Merike Koppel JM" w:date="2024-10-16T09:13:00Z">
        <w:r w:rsidR="009D1ABB">
          <w:rPr>
            <w:rFonts w:ascii="Times New Roman" w:eastAsia="Calibri" w:hAnsi="Times New Roman" w:cs="Times New Roman"/>
            <w:b/>
            <w:bCs/>
            <w:sz w:val="24"/>
          </w:rPr>
          <w:t>täitmata jät</w:t>
        </w:r>
      </w:ins>
      <w:r w:rsidRPr="006423C6">
        <w:rPr>
          <w:rFonts w:ascii="Times New Roman" w:eastAsia="Calibri" w:hAnsi="Times New Roman" w:cs="Times New Roman"/>
          <w:b/>
          <w:bCs/>
          <w:sz w:val="24"/>
        </w:rPr>
        <w:t>mine</w:t>
      </w:r>
      <w:commentRangeEnd w:id="332"/>
      <w:r w:rsidR="009D1ABB">
        <w:rPr>
          <w:rStyle w:val="Kommentaariviide"/>
        </w:rPr>
        <w:commentReference w:id="332"/>
      </w:r>
    </w:p>
    <w:p w14:paraId="7E211E32" w14:textId="77777777" w:rsidR="00230135" w:rsidRPr="006423C6" w:rsidRDefault="00230135" w:rsidP="00976241">
      <w:pPr>
        <w:spacing w:after="0" w:line="240" w:lineRule="auto"/>
        <w:rPr>
          <w:rFonts w:ascii="Times New Roman" w:eastAsia="Calibri" w:hAnsi="Times New Roman" w:cs="Times New Roman"/>
          <w:b/>
          <w:bCs/>
          <w:sz w:val="24"/>
        </w:rPr>
      </w:pPr>
    </w:p>
    <w:p w14:paraId="614C699A" w14:textId="4468A3D8" w:rsidR="000240DD" w:rsidRPr="006423C6" w:rsidRDefault="000240DD" w:rsidP="530311D3">
      <w:pPr>
        <w:spacing w:after="0" w:line="240" w:lineRule="auto"/>
        <w:jc w:val="both"/>
        <w:rPr>
          <w:rFonts w:ascii="Times New Roman" w:hAnsi="Times New Roman" w:cs="Times New Roman"/>
          <w:sz w:val="24"/>
        </w:rPr>
      </w:pPr>
      <w:r w:rsidRPr="530311D3">
        <w:rPr>
          <w:rFonts w:ascii="Times New Roman" w:eastAsia="Calibri" w:hAnsi="Times New Roman" w:cs="Times New Roman"/>
          <w:sz w:val="24"/>
        </w:rPr>
        <w:t xml:space="preserve">(1) Käesoleva seaduse </w:t>
      </w:r>
      <w:r w:rsidR="00D779E4" w:rsidRPr="530311D3">
        <w:rPr>
          <w:rFonts w:ascii="Times New Roman" w:eastAsia="Calibri" w:hAnsi="Times New Roman" w:cs="Times New Roman"/>
          <w:sz w:val="24"/>
        </w:rPr>
        <w:t>§-des 1</w:t>
      </w:r>
      <w:r w:rsidR="003204F1" w:rsidRPr="530311D3">
        <w:rPr>
          <w:rFonts w:ascii="Times New Roman" w:eastAsia="Calibri" w:hAnsi="Times New Roman" w:cs="Times New Roman"/>
          <w:sz w:val="24"/>
        </w:rPr>
        <w:t>1</w:t>
      </w:r>
      <w:r w:rsidR="00D779E4" w:rsidRPr="530311D3">
        <w:rPr>
          <w:rFonts w:ascii="Times New Roman" w:eastAsia="Calibri" w:hAnsi="Times New Roman" w:cs="Times New Roman"/>
          <w:sz w:val="24"/>
        </w:rPr>
        <w:t>, 2</w:t>
      </w:r>
      <w:r w:rsidR="006423C6" w:rsidRPr="530311D3">
        <w:rPr>
          <w:rFonts w:ascii="Times New Roman" w:eastAsia="Calibri" w:hAnsi="Times New Roman" w:cs="Times New Roman"/>
          <w:sz w:val="24"/>
        </w:rPr>
        <w:t>8</w:t>
      </w:r>
      <w:r w:rsidR="00D779E4" w:rsidRPr="530311D3">
        <w:rPr>
          <w:rFonts w:ascii="Times New Roman" w:eastAsia="Calibri" w:hAnsi="Times New Roman" w:cs="Times New Roman"/>
          <w:sz w:val="24"/>
        </w:rPr>
        <w:t xml:space="preserve"> ja </w:t>
      </w:r>
      <w:r w:rsidR="005F061C" w:rsidRPr="530311D3">
        <w:rPr>
          <w:rFonts w:ascii="Times New Roman" w:eastAsia="Calibri" w:hAnsi="Times New Roman" w:cs="Times New Roman"/>
          <w:sz w:val="24"/>
        </w:rPr>
        <w:t xml:space="preserve">38 </w:t>
      </w:r>
      <w:r w:rsidR="00D779E4" w:rsidRPr="530311D3">
        <w:rPr>
          <w:rFonts w:ascii="Times New Roman" w:eastAsia="Calibri" w:hAnsi="Times New Roman" w:cs="Times New Roman"/>
          <w:sz w:val="24"/>
        </w:rPr>
        <w:t xml:space="preserve">sätestatud pädeva asutuse teavitamise </w:t>
      </w:r>
      <w:r w:rsidRPr="530311D3">
        <w:rPr>
          <w:rFonts w:ascii="Times New Roman" w:eastAsia="Calibri" w:hAnsi="Times New Roman" w:cs="Times New Roman"/>
          <w:sz w:val="24"/>
        </w:rPr>
        <w:t xml:space="preserve">kohustuse </w:t>
      </w:r>
      <w:del w:id="335" w:author="Merike Koppel JM" w:date="2024-10-16T09:13:00Z">
        <w:r w:rsidRPr="530311D3" w:rsidDel="009D1ABB">
          <w:rPr>
            <w:rFonts w:ascii="Times New Roman" w:eastAsia="Calibri" w:hAnsi="Times New Roman" w:cs="Times New Roman"/>
            <w:sz w:val="24"/>
          </w:rPr>
          <w:delText xml:space="preserve">rikkumise </w:delText>
        </w:r>
      </w:del>
      <w:ins w:id="336" w:author="Merike Koppel JM" w:date="2024-10-16T09:13:00Z">
        <w:r w:rsidR="009D1ABB">
          <w:rPr>
            <w:rFonts w:ascii="Times New Roman" w:eastAsia="Calibri" w:hAnsi="Times New Roman" w:cs="Times New Roman"/>
            <w:sz w:val="24"/>
          </w:rPr>
          <w:t>tä</w:t>
        </w:r>
      </w:ins>
      <w:ins w:id="337" w:author="Merike Koppel JM" w:date="2024-10-17T09:10:00Z">
        <w:r w:rsidR="00577934">
          <w:rPr>
            <w:rFonts w:ascii="Times New Roman" w:eastAsia="Calibri" w:hAnsi="Times New Roman" w:cs="Times New Roman"/>
            <w:sz w:val="24"/>
          </w:rPr>
          <w:t>it</w:t>
        </w:r>
      </w:ins>
      <w:ins w:id="338" w:author="Merike Koppel JM" w:date="2024-10-16T09:13:00Z">
        <w:r w:rsidR="009D1ABB">
          <w:rPr>
            <w:rFonts w:ascii="Times New Roman" w:eastAsia="Calibri" w:hAnsi="Times New Roman" w:cs="Times New Roman"/>
            <w:sz w:val="24"/>
          </w:rPr>
          <w:t>mata jät</w:t>
        </w:r>
        <w:r w:rsidR="009D1ABB" w:rsidRPr="530311D3">
          <w:rPr>
            <w:rFonts w:ascii="Times New Roman" w:eastAsia="Calibri" w:hAnsi="Times New Roman" w:cs="Times New Roman"/>
            <w:sz w:val="24"/>
          </w:rPr>
          <w:t xml:space="preserve">mise </w:t>
        </w:r>
      </w:ins>
      <w:r w:rsidRPr="530311D3">
        <w:rPr>
          <w:rFonts w:ascii="Times New Roman" w:eastAsia="Calibri" w:hAnsi="Times New Roman" w:cs="Times New Roman"/>
          <w:sz w:val="24"/>
        </w:rPr>
        <w:t xml:space="preserve">eest – </w:t>
      </w:r>
    </w:p>
    <w:p w14:paraId="4B7C2BBC" w14:textId="77777777" w:rsidR="000240DD" w:rsidRPr="003D31C4" w:rsidRDefault="000240DD" w:rsidP="530311D3">
      <w:pPr>
        <w:spacing w:after="0" w:line="240" w:lineRule="auto"/>
        <w:jc w:val="both"/>
        <w:rPr>
          <w:rFonts w:ascii="Times New Roman" w:hAnsi="Times New Roman" w:cs="Times New Roman"/>
          <w:sz w:val="24"/>
        </w:rPr>
      </w:pPr>
      <w:r w:rsidRPr="530311D3">
        <w:rPr>
          <w:rFonts w:ascii="Times New Roman" w:eastAsia="Calibri" w:hAnsi="Times New Roman" w:cs="Times New Roman"/>
          <w:sz w:val="24"/>
        </w:rPr>
        <w:t>karistatakse rahatrahviga kuni 200 trahviühikut või arestiga.</w:t>
      </w:r>
    </w:p>
    <w:p w14:paraId="75A6AF9F" w14:textId="77777777" w:rsidR="000240DD" w:rsidRPr="003D31C4" w:rsidRDefault="000240DD" w:rsidP="530311D3">
      <w:pPr>
        <w:spacing w:after="0" w:line="240" w:lineRule="auto"/>
        <w:jc w:val="both"/>
        <w:rPr>
          <w:rFonts w:ascii="Times New Roman" w:eastAsia="Calibri" w:hAnsi="Times New Roman" w:cs="Times New Roman"/>
          <w:sz w:val="24"/>
        </w:rPr>
      </w:pPr>
    </w:p>
    <w:p w14:paraId="16AC6F49" w14:textId="4661704C" w:rsidR="000240DD" w:rsidRPr="003D31C4" w:rsidRDefault="000240DD" w:rsidP="530311D3">
      <w:pPr>
        <w:spacing w:after="0" w:line="240" w:lineRule="auto"/>
        <w:jc w:val="both"/>
        <w:rPr>
          <w:rFonts w:ascii="Times New Roman" w:hAnsi="Times New Roman" w:cs="Times New Roman"/>
          <w:sz w:val="24"/>
        </w:rPr>
      </w:pPr>
      <w:r w:rsidRPr="530311D3">
        <w:rPr>
          <w:rFonts w:ascii="Times New Roman" w:eastAsia="Calibri" w:hAnsi="Times New Roman" w:cs="Times New Roman"/>
          <w:sz w:val="24"/>
        </w:rPr>
        <w:t>(2) Sama teo eest, kui selle on toime pannud juriidiline isik</w:t>
      </w:r>
      <w:r w:rsidR="006B4069" w:rsidRPr="530311D3">
        <w:rPr>
          <w:rFonts w:ascii="Times New Roman" w:eastAsia="Calibri" w:hAnsi="Times New Roman" w:cs="Times New Roman"/>
          <w:sz w:val="24"/>
        </w:rPr>
        <w:t>,</w:t>
      </w:r>
      <w:r w:rsidRPr="530311D3">
        <w:rPr>
          <w:rFonts w:ascii="Times New Roman" w:eastAsia="Calibri" w:hAnsi="Times New Roman" w:cs="Times New Roman"/>
          <w:sz w:val="24"/>
        </w:rPr>
        <w:t xml:space="preserve"> – </w:t>
      </w:r>
    </w:p>
    <w:p w14:paraId="663DF639" w14:textId="7D950A0A" w:rsidR="00230135" w:rsidRPr="003D31C4" w:rsidRDefault="000240DD"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karistatakse rahatrahviga kuni 20 000 eurot.</w:t>
      </w:r>
    </w:p>
    <w:p w14:paraId="610C6969" w14:textId="77777777" w:rsidR="000240DD" w:rsidRDefault="000240DD" w:rsidP="00230135">
      <w:pPr>
        <w:spacing w:after="0" w:line="240" w:lineRule="auto"/>
        <w:rPr>
          <w:rFonts w:ascii="Times New Roman" w:eastAsia="Calibri" w:hAnsi="Times New Roman" w:cs="Times New Roman"/>
          <w:sz w:val="24"/>
        </w:rPr>
      </w:pPr>
    </w:p>
    <w:p w14:paraId="3434D0DD" w14:textId="53914127" w:rsidR="000240DD" w:rsidRPr="003D31C4" w:rsidRDefault="000240DD" w:rsidP="00230135">
      <w:pPr>
        <w:spacing w:after="0" w:line="240" w:lineRule="auto"/>
        <w:rPr>
          <w:rFonts w:ascii="Times New Roman" w:hAnsi="Times New Roman" w:cs="Times New Roman"/>
          <w:b/>
          <w:bCs/>
          <w:sz w:val="24"/>
        </w:rPr>
      </w:pPr>
      <w:r w:rsidRPr="003D31C4">
        <w:rPr>
          <w:rFonts w:ascii="Times New Roman" w:hAnsi="Times New Roman" w:cs="Times New Roman"/>
          <w:b/>
          <w:bCs/>
          <w:sz w:val="24"/>
        </w:rPr>
        <w:t xml:space="preserve">§ </w:t>
      </w:r>
      <w:r w:rsidR="00866D87">
        <w:rPr>
          <w:rFonts w:ascii="Times New Roman" w:hAnsi="Times New Roman" w:cs="Times New Roman"/>
          <w:b/>
          <w:bCs/>
          <w:sz w:val="24"/>
        </w:rPr>
        <w:t>5</w:t>
      </w:r>
      <w:r w:rsidR="00462200">
        <w:rPr>
          <w:rFonts w:ascii="Times New Roman" w:hAnsi="Times New Roman" w:cs="Times New Roman"/>
          <w:b/>
          <w:bCs/>
          <w:sz w:val="24"/>
        </w:rPr>
        <w:t>7</w:t>
      </w:r>
      <w:r w:rsidRPr="003D31C4">
        <w:rPr>
          <w:rFonts w:ascii="Times New Roman" w:hAnsi="Times New Roman" w:cs="Times New Roman"/>
          <w:b/>
          <w:bCs/>
          <w:sz w:val="24"/>
        </w:rPr>
        <w:t>. Teabe esitamata jätmine</w:t>
      </w:r>
    </w:p>
    <w:p w14:paraId="693D8174" w14:textId="77777777" w:rsidR="000240DD" w:rsidRPr="003D31C4" w:rsidRDefault="000240DD" w:rsidP="00230135">
      <w:pPr>
        <w:spacing w:after="0" w:line="240" w:lineRule="auto"/>
        <w:rPr>
          <w:rFonts w:ascii="Times New Roman" w:hAnsi="Times New Roman" w:cs="Times New Roman"/>
          <w:sz w:val="24"/>
        </w:rPr>
      </w:pPr>
    </w:p>
    <w:p w14:paraId="779C30CE" w14:textId="67ED6C1C" w:rsidR="000240DD" w:rsidRPr="003D31C4" w:rsidRDefault="000240DD" w:rsidP="530311D3">
      <w:pPr>
        <w:spacing w:after="0" w:line="240" w:lineRule="auto"/>
        <w:jc w:val="both"/>
        <w:rPr>
          <w:rFonts w:ascii="Times New Roman" w:hAnsi="Times New Roman" w:cs="Times New Roman"/>
          <w:sz w:val="24"/>
        </w:rPr>
      </w:pPr>
      <w:r w:rsidRPr="530311D3">
        <w:rPr>
          <w:rFonts w:ascii="Times New Roman" w:hAnsi="Times New Roman" w:cs="Times New Roman"/>
          <w:sz w:val="24"/>
        </w:rPr>
        <w:t xml:space="preserve">(1) Käesolevas seaduses </w:t>
      </w:r>
      <w:del w:id="339" w:author="Kärt Voor" w:date="2024-10-18T12:35:00Z">
        <w:r w:rsidRPr="530311D3" w:rsidDel="00CD6741">
          <w:rPr>
            <w:rFonts w:ascii="Times New Roman" w:hAnsi="Times New Roman" w:cs="Times New Roman"/>
            <w:sz w:val="24"/>
          </w:rPr>
          <w:delText xml:space="preserve">või selle alusel kehtestatud õigusaktis </w:delText>
        </w:r>
      </w:del>
      <w:r w:rsidRPr="530311D3">
        <w:rPr>
          <w:rFonts w:ascii="Times New Roman" w:hAnsi="Times New Roman" w:cs="Times New Roman"/>
          <w:sz w:val="24"/>
        </w:rPr>
        <w:t>sätestatud andmete, dokumendi, selgituse või muu teabe pädevale asutusele esitamata jätmise, mitteõigeaegse esitamise või puuduliku, ebaõige või eksitava teabe esitamise või avalikustamise eest –</w:t>
      </w:r>
    </w:p>
    <w:p w14:paraId="3E093DBB" w14:textId="77777777" w:rsidR="000240DD" w:rsidRPr="003D31C4" w:rsidRDefault="000240DD" w:rsidP="530311D3">
      <w:pPr>
        <w:spacing w:after="0" w:line="240" w:lineRule="auto"/>
        <w:jc w:val="both"/>
        <w:rPr>
          <w:rFonts w:ascii="Times New Roman" w:hAnsi="Times New Roman" w:cs="Times New Roman"/>
          <w:sz w:val="24"/>
        </w:rPr>
      </w:pPr>
      <w:r w:rsidRPr="530311D3">
        <w:rPr>
          <w:rFonts w:ascii="Times New Roman" w:eastAsia="Calibri" w:hAnsi="Times New Roman" w:cs="Times New Roman"/>
          <w:sz w:val="24"/>
        </w:rPr>
        <w:t>karistatakse rahatrahviga kuni 200 trahviühikut või arestiga.</w:t>
      </w:r>
    </w:p>
    <w:p w14:paraId="0392022F" w14:textId="77777777" w:rsidR="000240DD" w:rsidRPr="003D31C4" w:rsidRDefault="000240DD" w:rsidP="530311D3">
      <w:pPr>
        <w:spacing w:after="0" w:line="240" w:lineRule="auto"/>
        <w:jc w:val="both"/>
        <w:rPr>
          <w:rFonts w:ascii="Times New Roman" w:eastAsia="Calibri" w:hAnsi="Times New Roman" w:cs="Times New Roman"/>
          <w:sz w:val="24"/>
        </w:rPr>
      </w:pPr>
    </w:p>
    <w:p w14:paraId="136A70FC" w14:textId="0D4CB389" w:rsidR="000240DD" w:rsidRPr="003D31C4" w:rsidRDefault="000240DD" w:rsidP="530311D3">
      <w:pPr>
        <w:spacing w:after="0" w:line="240" w:lineRule="auto"/>
        <w:jc w:val="both"/>
        <w:rPr>
          <w:rFonts w:ascii="Times New Roman" w:hAnsi="Times New Roman" w:cs="Times New Roman"/>
          <w:sz w:val="24"/>
        </w:rPr>
      </w:pPr>
      <w:r w:rsidRPr="530311D3">
        <w:rPr>
          <w:rFonts w:ascii="Times New Roman" w:eastAsia="Calibri" w:hAnsi="Times New Roman" w:cs="Times New Roman"/>
          <w:sz w:val="24"/>
        </w:rPr>
        <w:t>(2) Sama teo eest, kui selle on toime pannud juriidiline isik</w:t>
      </w:r>
      <w:r w:rsidR="006B4069" w:rsidRPr="530311D3">
        <w:rPr>
          <w:rFonts w:ascii="Times New Roman" w:eastAsia="Calibri" w:hAnsi="Times New Roman" w:cs="Times New Roman"/>
          <w:sz w:val="24"/>
        </w:rPr>
        <w:t>,</w:t>
      </w:r>
      <w:r w:rsidRPr="530311D3">
        <w:rPr>
          <w:rFonts w:ascii="Times New Roman" w:eastAsia="Calibri" w:hAnsi="Times New Roman" w:cs="Times New Roman"/>
          <w:sz w:val="24"/>
        </w:rPr>
        <w:t xml:space="preserve"> – </w:t>
      </w:r>
    </w:p>
    <w:p w14:paraId="757D37F4" w14:textId="77777777" w:rsidR="000240DD" w:rsidRPr="003D31C4" w:rsidRDefault="000240DD"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karistatakse rahatrahviga kuni 20 000 eurot.</w:t>
      </w:r>
    </w:p>
    <w:p w14:paraId="14B96505" w14:textId="37C50444" w:rsidR="00A724F6" w:rsidRPr="003D31C4" w:rsidRDefault="00A724F6" w:rsidP="530311D3">
      <w:pPr>
        <w:spacing w:after="0" w:line="240" w:lineRule="auto"/>
        <w:rPr>
          <w:rFonts w:ascii="Times New Roman" w:eastAsia="Calibri" w:hAnsi="Times New Roman" w:cs="Times New Roman"/>
          <w:sz w:val="24"/>
        </w:rPr>
      </w:pPr>
    </w:p>
    <w:p w14:paraId="108B19E1" w14:textId="4CACEAC5" w:rsidR="000240DD" w:rsidRPr="003D31C4" w:rsidRDefault="000240DD" w:rsidP="00976241">
      <w:pPr>
        <w:spacing w:after="0" w:line="240" w:lineRule="auto"/>
        <w:rPr>
          <w:rFonts w:ascii="Times New Roman" w:eastAsia="Calibri" w:hAnsi="Times New Roman" w:cs="Times New Roman"/>
          <w:b/>
          <w:bCs/>
          <w:sz w:val="24"/>
        </w:rPr>
      </w:pPr>
      <w:r w:rsidRPr="003D31C4">
        <w:rPr>
          <w:rFonts w:ascii="Times New Roman" w:eastAsia="Calibri" w:hAnsi="Times New Roman" w:cs="Times New Roman"/>
          <w:b/>
          <w:bCs/>
          <w:sz w:val="24"/>
        </w:rPr>
        <w:t xml:space="preserve">§ </w:t>
      </w:r>
      <w:r w:rsidR="002A62D2">
        <w:rPr>
          <w:rFonts w:ascii="Times New Roman" w:hAnsi="Times New Roman" w:cs="Times New Roman"/>
          <w:b/>
          <w:bCs/>
          <w:sz w:val="24"/>
        </w:rPr>
        <w:t>5</w:t>
      </w:r>
      <w:r w:rsidR="00462200">
        <w:rPr>
          <w:rFonts w:ascii="Times New Roman" w:hAnsi="Times New Roman" w:cs="Times New Roman"/>
          <w:b/>
          <w:bCs/>
          <w:sz w:val="24"/>
        </w:rPr>
        <w:t>8</w:t>
      </w:r>
      <w:r w:rsidRPr="003D31C4">
        <w:rPr>
          <w:rFonts w:ascii="Times New Roman" w:hAnsi="Times New Roman" w:cs="Times New Roman"/>
          <w:b/>
          <w:bCs/>
          <w:sz w:val="24"/>
        </w:rPr>
        <w:t xml:space="preserve">. </w:t>
      </w:r>
      <w:r w:rsidRPr="003D31C4">
        <w:rPr>
          <w:rFonts w:ascii="Times New Roman" w:eastAsia="Calibri" w:hAnsi="Times New Roman" w:cs="Times New Roman"/>
          <w:b/>
          <w:bCs/>
          <w:sz w:val="24"/>
        </w:rPr>
        <w:t>Kosmosetegevuse või kosmoseobjekti omandi üleandmise nõuete rikkumine</w:t>
      </w:r>
    </w:p>
    <w:p w14:paraId="436C7C8B" w14:textId="77777777" w:rsidR="000240DD" w:rsidRPr="003D31C4" w:rsidRDefault="000240DD" w:rsidP="00976241">
      <w:pPr>
        <w:spacing w:after="0" w:line="240" w:lineRule="auto"/>
        <w:rPr>
          <w:rFonts w:ascii="Times New Roman" w:eastAsia="Calibri" w:hAnsi="Times New Roman" w:cs="Times New Roman"/>
          <w:b/>
          <w:bCs/>
          <w:sz w:val="24"/>
        </w:rPr>
      </w:pPr>
    </w:p>
    <w:p w14:paraId="33F2B5FE" w14:textId="6280BE3B" w:rsidR="000240DD" w:rsidRPr="003D31C4" w:rsidRDefault="000240DD" w:rsidP="530311D3">
      <w:pPr>
        <w:spacing w:after="0" w:line="240" w:lineRule="auto"/>
        <w:jc w:val="both"/>
        <w:rPr>
          <w:rFonts w:ascii="Times New Roman" w:hAnsi="Times New Roman" w:cs="Times New Roman"/>
          <w:sz w:val="24"/>
        </w:rPr>
      </w:pPr>
      <w:r w:rsidRPr="530311D3">
        <w:rPr>
          <w:rFonts w:ascii="Times New Roman" w:eastAsia="Calibri" w:hAnsi="Times New Roman" w:cs="Times New Roman"/>
          <w:sz w:val="24"/>
        </w:rPr>
        <w:t xml:space="preserve">(1) Käesoleva seaduse </w:t>
      </w:r>
      <w:r w:rsidRPr="530311D3">
        <w:rPr>
          <w:rFonts w:ascii="Times New Roman" w:hAnsi="Times New Roman" w:cs="Times New Roman"/>
          <w:color w:val="202020"/>
          <w:sz w:val="24"/>
          <w:shd w:val="clear" w:color="auto" w:fill="FFFFFF"/>
        </w:rPr>
        <w:t xml:space="preserve">§-s </w:t>
      </w:r>
      <w:r w:rsidRPr="530311D3">
        <w:rPr>
          <w:rFonts w:ascii="Times New Roman" w:eastAsia="Calibri" w:hAnsi="Times New Roman" w:cs="Times New Roman"/>
          <w:sz w:val="24"/>
        </w:rPr>
        <w:t>4</w:t>
      </w:r>
      <w:r w:rsidR="0066762D" w:rsidRPr="530311D3">
        <w:rPr>
          <w:rFonts w:ascii="Times New Roman" w:eastAsia="Calibri" w:hAnsi="Times New Roman" w:cs="Times New Roman"/>
          <w:sz w:val="24"/>
        </w:rPr>
        <w:t>0</w:t>
      </w:r>
      <w:r w:rsidRPr="530311D3">
        <w:rPr>
          <w:rFonts w:ascii="Times New Roman" w:eastAsia="Calibri" w:hAnsi="Times New Roman" w:cs="Times New Roman"/>
          <w:sz w:val="24"/>
        </w:rPr>
        <w:t xml:space="preserve"> või 4</w:t>
      </w:r>
      <w:r w:rsidR="0066762D" w:rsidRPr="530311D3">
        <w:rPr>
          <w:rFonts w:ascii="Times New Roman" w:eastAsia="Calibri" w:hAnsi="Times New Roman" w:cs="Times New Roman"/>
          <w:sz w:val="24"/>
        </w:rPr>
        <w:t>1</w:t>
      </w:r>
      <w:r w:rsidRPr="530311D3">
        <w:rPr>
          <w:rFonts w:ascii="Times New Roman" w:eastAsia="Calibri" w:hAnsi="Times New Roman" w:cs="Times New Roman"/>
          <w:sz w:val="24"/>
        </w:rPr>
        <w:t xml:space="preserve"> sätestatud kosmoseobjekti omandi ja kosmosetegevuse üleandmise nõuete rikkumise eest – </w:t>
      </w:r>
    </w:p>
    <w:p w14:paraId="013C8E6B" w14:textId="77777777" w:rsidR="000240DD" w:rsidRPr="003D31C4" w:rsidRDefault="000240DD" w:rsidP="530311D3">
      <w:pPr>
        <w:spacing w:after="0" w:line="240" w:lineRule="auto"/>
        <w:jc w:val="both"/>
        <w:rPr>
          <w:rFonts w:ascii="Times New Roman" w:hAnsi="Times New Roman" w:cs="Times New Roman"/>
          <w:sz w:val="24"/>
        </w:rPr>
      </w:pPr>
      <w:r w:rsidRPr="530311D3">
        <w:rPr>
          <w:rFonts w:ascii="Times New Roman" w:eastAsia="Calibri" w:hAnsi="Times New Roman" w:cs="Times New Roman"/>
          <w:sz w:val="24"/>
        </w:rPr>
        <w:t>karistatakse rahatrahviga kuni 300 trahviühikut.</w:t>
      </w:r>
    </w:p>
    <w:p w14:paraId="0B305ABE" w14:textId="77777777" w:rsidR="000240DD" w:rsidRPr="003D31C4" w:rsidRDefault="000240DD" w:rsidP="530311D3">
      <w:pPr>
        <w:spacing w:after="0" w:line="240" w:lineRule="auto"/>
        <w:jc w:val="both"/>
        <w:rPr>
          <w:rFonts w:ascii="Times New Roman" w:eastAsia="Calibri" w:hAnsi="Times New Roman" w:cs="Times New Roman"/>
          <w:sz w:val="24"/>
        </w:rPr>
      </w:pPr>
    </w:p>
    <w:p w14:paraId="5915E385" w14:textId="77777777" w:rsidR="000240DD" w:rsidRPr="003D31C4" w:rsidRDefault="000240DD" w:rsidP="530311D3">
      <w:pPr>
        <w:spacing w:after="0" w:line="240" w:lineRule="auto"/>
        <w:jc w:val="both"/>
        <w:rPr>
          <w:rFonts w:ascii="Times New Roman" w:hAnsi="Times New Roman" w:cs="Times New Roman"/>
          <w:sz w:val="24"/>
        </w:rPr>
      </w:pPr>
      <w:r w:rsidRPr="530311D3">
        <w:rPr>
          <w:rFonts w:ascii="Times New Roman" w:eastAsia="Calibri" w:hAnsi="Times New Roman" w:cs="Times New Roman"/>
          <w:sz w:val="24"/>
        </w:rPr>
        <w:t xml:space="preserve">(2) Sama teo eest, kui selle on toime pannud juriidiline isik, – </w:t>
      </w:r>
    </w:p>
    <w:p w14:paraId="37C64902" w14:textId="77777777" w:rsidR="000240DD" w:rsidRPr="003D31C4" w:rsidRDefault="000240DD" w:rsidP="530311D3">
      <w:pPr>
        <w:spacing w:after="0" w:line="240" w:lineRule="auto"/>
        <w:jc w:val="both"/>
        <w:rPr>
          <w:rFonts w:ascii="Times New Roman" w:hAnsi="Times New Roman" w:cs="Times New Roman"/>
          <w:sz w:val="24"/>
        </w:rPr>
      </w:pPr>
      <w:r w:rsidRPr="530311D3">
        <w:rPr>
          <w:rFonts w:ascii="Times New Roman" w:eastAsia="Calibri" w:hAnsi="Times New Roman" w:cs="Times New Roman"/>
          <w:sz w:val="24"/>
        </w:rPr>
        <w:t>karistatakse rahatrahviga kuni 100 000 eurot.</w:t>
      </w:r>
    </w:p>
    <w:p w14:paraId="4CEBB23C" w14:textId="77777777" w:rsidR="000240DD" w:rsidRPr="003D31C4" w:rsidRDefault="000240DD" w:rsidP="00976241">
      <w:pPr>
        <w:spacing w:after="0" w:line="240" w:lineRule="auto"/>
        <w:rPr>
          <w:rFonts w:ascii="Times New Roman" w:eastAsia="Calibri" w:hAnsi="Times New Roman" w:cs="Times New Roman"/>
          <w:sz w:val="24"/>
        </w:rPr>
      </w:pPr>
    </w:p>
    <w:p w14:paraId="09217FD7" w14:textId="25AAC4DD" w:rsidR="000240DD" w:rsidRPr="003D31C4" w:rsidRDefault="000240DD" w:rsidP="530311D3">
      <w:pPr>
        <w:spacing w:after="0" w:line="240" w:lineRule="auto"/>
        <w:rPr>
          <w:rFonts w:ascii="Times New Roman" w:eastAsia="Calibri" w:hAnsi="Times New Roman" w:cs="Times New Roman"/>
          <w:b/>
          <w:bCs/>
          <w:sz w:val="24"/>
        </w:rPr>
      </w:pPr>
      <w:r w:rsidRPr="530311D3">
        <w:rPr>
          <w:rFonts w:ascii="Times New Roman" w:eastAsia="Calibri" w:hAnsi="Times New Roman" w:cs="Times New Roman"/>
          <w:b/>
          <w:bCs/>
          <w:sz w:val="24"/>
        </w:rPr>
        <w:t xml:space="preserve">§ </w:t>
      </w:r>
      <w:r w:rsidR="00462200" w:rsidRPr="530311D3">
        <w:rPr>
          <w:rFonts w:ascii="Times New Roman" w:eastAsia="Calibri" w:hAnsi="Times New Roman" w:cs="Times New Roman"/>
          <w:b/>
          <w:bCs/>
          <w:sz w:val="24"/>
        </w:rPr>
        <w:t>59</w:t>
      </w:r>
      <w:r w:rsidRPr="530311D3">
        <w:rPr>
          <w:rFonts w:ascii="Times New Roman" w:eastAsia="Calibri" w:hAnsi="Times New Roman" w:cs="Times New Roman"/>
          <w:b/>
          <w:bCs/>
          <w:sz w:val="24"/>
        </w:rPr>
        <w:t>. Kosmosetegevus ilma kosmosetegevusloata</w:t>
      </w:r>
    </w:p>
    <w:p w14:paraId="65321EFD" w14:textId="77777777" w:rsidR="000240DD" w:rsidRPr="003D31C4" w:rsidRDefault="000240DD" w:rsidP="00976241">
      <w:pPr>
        <w:spacing w:after="0" w:line="240" w:lineRule="auto"/>
        <w:rPr>
          <w:rFonts w:ascii="Times New Roman" w:eastAsia="Calibri" w:hAnsi="Times New Roman" w:cs="Times New Roman"/>
          <w:b/>
          <w:bCs/>
          <w:sz w:val="24"/>
        </w:rPr>
      </w:pPr>
    </w:p>
    <w:p w14:paraId="4EDBBF7A" w14:textId="0A41A89C" w:rsidR="000240DD" w:rsidRPr="003D31C4" w:rsidRDefault="000240DD" w:rsidP="530311D3">
      <w:pPr>
        <w:spacing w:after="0" w:line="240" w:lineRule="auto"/>
        <w:rPr>
          <w:rFonts w:ascii="Times New Roman" w:eastAsia="Calibri" w:hAnsi="Times New Roman" w:cs="Times New Roman"/>
          <w:sz w:val="24"/>
        </w:rPr>
      </w:pPr>
      <w:r w:rsidRPr="530311D3">
        <w:rPr>
          <w:rFonts w:ascii="Times New Roman" w:eastAsia="Calibri" w:hAnsi="Times New Roman" w:cs="Times New Roman"/>
          <w:sz w:val="24"/>
        </w:rPr>
        <w:t>(1) Kosmosetegevusloata kosmosetegevuse eest –</w:t>
      </w:r>
    </w:p>
    <w:p w14:paraId="5F4D96EA" w14:textId="77777777" w:rsidR="000240DD" w:rsidRPr="003D31C4" w:rsidRDefault="000240DD" w:rsidP="00976241">
      <w:pPr>
        <w:spacing w:after="0" w:line="240" w:lineRule="auto"/>
        <w:rPr>
          <w:rFonts w:ascii="Times New Roman" w:eastAsia="Calibri" w:hAnsi="Times New Roman" w:cs="Times New Roman"/>
          <w:sz w:val="24"/>
        </w:rPr>
      </w:pPr>
      <w:r w:rsidRPr="003D31C4">
        <w:rPr>
          <w:rFonts w:ascii="Times New Roman" w:eastAsia="Calibri" w:hAnsi="Times New Roman" w:cs="Times New Roman"/>
          <w:sz w:val="24"/>
        </w:rPr>
        <w:t>karistatakse rahatrahviga kuni 300 trahviühikut.</w:t>
      </w:r>
    </w:p>
    <w:p w14:paraId="3EA388EB" w14:textId="77777777" w:rsidR="000240DD" w:rsidRPr="003D31C4" w:rsidRDefault="000240DD" w:rsidP="00976241">
      <w:pPr>
        <w:spacing w:after="0" w:line="240" w:lineRule="auto"/>
        <w:rPr>
          <w:rFonts w:ascii="Times New Roman" w:eastAsia="Calibri" w:hAnsi="Times New Roman" w:cs="Times New Roman"/>
          <w:sz w:val="24"/>
        </w:rPr>
      </w:pPr>
    </w:p>
    <w:p w14:paraId="22C86728" w14:textId="77777777" w:rsidR="000240DD" w:rsidRPr="003D31C4" w:rsidRDefault="000240DD" w:rsidP="00976241">
      <w:pPr>
        <w:spacing w:after="0" w:line="240" w:lineRule="auto"/>
        <w:rPr>
          <w:rFonts w:ascii="Times New Roman" w:eastAsia="Calibri" w:hAnsi="Times New Roman" w:cs="Times New Roman"/>
          <w:sz w:val="24"/>
        </w:rPr>
      </w:pPr>
      <w:r w:rsidRPr="003D31C4">
        <w:rPr>
          <w:rFonts w:ascii="Times New Roman" w:eastAsia="Calibri" w:hAnsi="Times New Roman" w:cs="Times New Roman"/>
          <w:sz w:val="24"/>
        </w:rPr>
        <w:t>(2) Sama teo eest, kui selle on toime pannud juriidiline isik, –</w:t>
      </w:r>
    </w:p>
    <w:p w14:paraId="7D2A1D74" w14:textId="27D241FF" w:rsidR="000240DD" w:rsidRDefault="000240DD" w:rsidP="00976241">
      <w:pPr>
        <w:spacing w:after="0" w:line="240" w:lineRule="auto"/>
        <w:rPr>
          <w:rFonts w:ascii="Times New Roman" w:eastAsia="Calibri" w:hAnsi="Times New Roman" w:cs="Times New Roman"/>
          <w:sz w:val="24"/>
        </w:rPr>
      </w:pPr>
      <w:r w:rsidRPr="003D31C4">
        <w:rPr>
          <w:rFonts w:ascii="Times New Roman" w:eastAsia="Calibri" w:hAnsi="Times New Roman" w:cs="Times New Roman"/>
          <w:sz w:val="24"/>
        </w:rPr>
        <w:t xml:space="preserve">karistatakse rahatrahviga kuni 100 000 eurot. </w:t>
      </w:r>
    </w:p>
    <w:p w14:paraId="4E93B35B" w14:textId="77777777" w:rsidR="0092628D" w:rsidRDefault="0092628D" w:rsidP="00976241">
      <w:pPr>
        <w:spacing w:after="0" w:line="240" w:lineRule="auto"/>
        <w:rPr>
          <w:rFonts w:ascii="Times New Roman" w:eastAsia="Calibri" w:hAnsi="Times New Roman" w:cs="Times New Roman"/>
          <w:sz w:val="24"/>
        </w:rPr>
      </w:pPr>
    </w:p>
    <w:p w14:paraId="777448C9" w14:textId="49A085B2" w:rsidR="000240DD" w:rsidRPr="003335A9" w:rsidRDefault="000240DD" w:rsidP="00FA5AFD">
      <w:pPr>
        <w:spacing w:after="0" w:line="240" w:lineRule="auto"/>
        <w:rPr>
          <w:rFonts w:ascii="Times New Roman" w:eastAsia="Calibri" w:hAnsi="Times New Roman" w:cs="Times New Roman"/>
          <w:b/>
          <w:bCs/>
          <w:sz w:val="24"/>
        </w:rPr>
      </w:pPr>
      <w:r w:rsidRPr="003D31C4">
        <w:rPr>
          <w:rFonts w:ascii="Times New Roman" w:eastAsia="Calibri" w:hAnsi="Times New Roman" w:cs="Times New Roman"/>
          <w:b/>
          <w:bCs/>
          <w:sz w:val="24"/>
        </w:rPr>
        <w:t>§</w:t>
      </w:r>
      <w:r w:rsidR="00F95DEA">
        <w:rPr>
          <w:rFonts w:ascii="Times New Roman" w:eastAsia="Calibri" w:hAnsi="Times New Roman" w:cs="Times New Roman"/>
          <w:b/>
          <w:bCs/>
          <w:sz w:val="24"/>
        </w:rPr>
        <w:t xml:space="preserve"> </w:t>
      </w:r>
      <w:r w:rsidR="006605A7">
        <w:rPr>
          <w:rFonts w:ascii="Times New Roman" w:eastAsia="Calibri" w:hAnsi="Times New Roman" w:cs="Times New Roman"/>
          <w:b/>
          <w:bCs/>
          <w:sz w:val="24"/>
        </w:rPr>
        <w:t>6</w:t>
      </w:r>
      <w:r w:rsidR="00462200">
        <w:rPr>
          <w:rFonts w:ascii="Times New Roman" w:eastAsia="Calibri" w:hAnsi="Times New Roman" w:cs="Times New Roman"/>
          <w:b/>
          <w:bCs/>
          <w:sz w:val="24"/>
        </w:rPr>
        <w:t>0</w:t>
      </w:r>
      <w:r w:rsidRPr="003D31C4">
        <w:rPr>
          <w:rFonts w:ascii="Times New Roman" w:eastAsia="Calibri" w:hAnsi="Times New Roman" w:cs="Times New Roman"/>
          <w:b/>
          <w:bCs/>
          <w:sz w:val="24"/>
        </w:rPr>
        <w:t>.</w:t>
      </w:r>
      <w:r w:rsidR="003335A9">
        <w:rPr>
          <w:rFonts w:ascii="Times New Roman" w:eastAsia="Calibri" w:hAnsi="Times New Roman" w:cs="Times New Roman"/>
          <w:b/>
          <w:bCs/>
          <w:sz w:val="24"/>
        </w:rPr>
        <w:t xml:space="preserve"> </w:t>
      </w:r>
      <w:r w:rsidR="00BB048E">
        <w:rPr>
          <w:rFonts w:ascii="Times New Roman" w:eastAsia="Calibri" w:hAnsi="Times New Roman" w:cs="Times New Roman"/>
          <w:b/>
          <w:bCs/>
          <w:sz w:val="24"/>
        </w:rPr>
        <w:t xml:space="preserve">Kosmosetegevuse alustamine ilma </w:t>
      </w:r>
      <w:r w:rsidR="00ED3820">
        <w:rPr>
          <w:rFonts w:ascii="Times New Roman" w:eastAsia="Calibri" w:hAnsi="Times New Roman" w:cs="Times New Roman"/>
          <w:b/>
          <w:bCs/>
          <w:sz w:val="24"/>
        </w:rPr>
        <w:t xml:space="preserve">käesolevas seaduses sätestatud </w:t>
      </w:r>
      <w:r w:rsidR="00BB048E">
        <w:rPr>
          <w:rFonts w:ascii="Times New Roman" w:eastAsia="Calibri" w:hAnsi="Times New Roman" w:cs="Times New Roman"/>
          <w:b/>
          <w:bCs/>
          <w:sz w:val="24"/>
        </w:rPr>
        <w:t xml:space="preserve">eeldusi täitmata </w:t>
      </w:r>
    </w:p>
    <w:p w14:paraId="43193DDB" w14:textId="77777777" w:rsidR="000240DD" w:rsidRPr="003D31C4" w:rsidRDefault="000240DD" w:rsidP="00FA5AFD">
      <w:pPr>
        <w:spacing w:after="0" w:line="240" w:lineRule="auto"/>
        <w:rPr>
          <w:rFonts w:ascii="Times New Roman" w:eastAsia="Calibri" w:hAnsi="Times New Roman" w:cs="Times New Roman"/>
          <w:b/>
          <w:bCs/>
          <w:sz w:val="24"/>
        </w:rPr>
      </w:pPr>
    </w:p>
    <w:p w14:paraId="3A66D7B2" w14:textId="50247610" w:rsidR="000240DD" w:rsidRPr="003D31C4" w:rsidRDefault="000240DD"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 xml:space="preserve">(1) Kosmoseobjekti </w:t>
      </w:r>
      <w:r w:rsidR="00BB048E" w:rsidRPr="530311D3">
        <w:rPr>
          <w:rFonts w:ascii="Times New Roman" w:eastAsia="Calibri" w:hAnsi="Times New Roman" w:cs="Times New Roman"/>
          <w:sz w:val="24"/>
        </w:rPr>
        <w:t xml:space="preserve">Maa orbiidile või sellest kaugemale </w:t>
      </w:r>
      <w:r w:rsidRPr="530311D3">
        <w:rPr>
          <w:rFonts w:ascii="Times New Roman" w:eastAsia="Calibri" w:hAnsi="Times New Roman" w:cs="Times New Roman"/>
          <w:sz w:val="24"/>
        </w:rPr>
        <w:t xml:space="preserve">lennutamise eest ilma </w:t>
      </w:r>
      <w:r w:rsidR="00BB048E" w:rsidRPr="530311D3">
        <w:rPr>
          <w:rFonts w:ascii="Times New Roman" w:eastAsia="Calibri" w:hAnsi="Times New Roman" w:cs="Times New Roman"/>
          <w:sz w:val="24"/>
        </w:rPr>
        <w:t xml:space="preserve">käesoleva seaduse </w:t>
      </w:r>
      <w:r w:rsidR="00BB048E" w:rsidRPr="530311D3">
        <w:rPr>
          <w:rFonts w:ascii="Times New Roman" w:hAnsi="Times New Roman" w:cs="Times New Roman"/>
          <w:color w:val="202020"/>
          <w:sz w:val="24"/>
          <w:shd w:val="clear" w:color="auto" w:fill="FFFFFF"/>
        </w:rPr>
        <w:t xml:space="preserve">§-s 31 sätestatud eeldusi täitmata </w:t>
      </w:r>
      <w:r w:rsidRPr="530311D3">
        <w:rPr>
          <w:rFonts w:ascii="Times New Roman" w:eastAsia="Calibri" w:hAnsi="Times New Roman" w:cs="Times New Roman"/>
          <w:sz w:val="24"/>
        </w:rPr>
        <w:t>–</w:t>
      </w:r>
    </w:p>
    <w:p w14:paraId="166D990A" w14:textId="77777777" w:rsidR="000240DD" w:rsidRPr="003D31C4" w:rsidRDefault="000240DD"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karistatakse rahatrahviga kuni 300 trahviühikut.</w:t>
      </w:r>
    </w:p>
    <w:p w14:paraId="0594D227" w14:textId="77777777" w:rsidR="000240DD" w:rsidRPr="003D31C4" w:rsidRDefault="000240DD" w:rsidP="530311D3">
      <w:pPr>
        <w:spacing w:after="0" w:line="240" w:lineRule="auto"/>
        <w:jc w:val="both"/>
        <w:rPr>
          <w:rFonts w:ascii="Times New Roman" w:eastAsia="Calibri" w:hAnsi="Times New Roman" w:cs="Times New Roman"/>
          <w:sz w:val="24"/>
        </w:rPr>
      </w:pPr>
    </w:p>
    <w:p w14:paraId="394EDA84" w14:textId="77777777" w:rsidR="000240DD" w:rsidRPr="003D31C4" w:rsidRDefault="000240DD"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(2) Sama teo eest, kui selle on toime pannud juriidiline isik, –</w:t>
      </w:r>
    </w:p>
    <w:p w14:paraId="2121C436" w14:textId="77777777" w:rsidR="000240DD" w:rsidRPr="003D31C4" w:rsidRDefault="000240DD" w:rsidP="530311D3">
      <w:pPr>
        <w:spacing w:after="0" w:line="240" w:lineRule="auto"/>
        <w:jc w:val="both"/>
        <w:rPr>
          <w:rFonts w:ascii="Times New Roman" w:eastAsia="Calibri" w:hAnsi="Times New Roman" w:cs="Times New Roman"/>
          <w:sz w:val="24"/>
        </w:rPr>
      </w:pPr>
      <w:r w:rsidRPr="530311D3">
        <w:rPr>
          <w:rFonts w:ascii="Times New Roman" w:eastAsia="Calibri" w:hAnsi="Times New Roman" w:cs="Times New Roman"/>
          <w:sz w:val="24"/>
        </w:rPr>
        <w:t>karistatakse rahatrahviga kuni 100 000 eurot.</w:t>
      </w:r>
    </w:p>
    <w:p w14:paraId="2770FF52" w14:textId="77777777" w:rsidR="000240DD" w:rsidRPr="003D31C4" w:rsidRDefault="000240DD" w:rsidP="00712DA9">
      <w:pPr>
        <w:spacing w:after="0" w:line="240" w:lineRule="auto"/>
        <w:rPr>
          <w:rFonts w:ascii="Times New Roman" w:eastAsia="Calibri" w:hAnsi="Times New Roman" w:cs="Times New Roman"/>
          <w:sz w:val="24"/>
        </w:rPr>
      </w:pPr>
    </w:p>
    <w:p w14:paraId="34FFAD01" w14:textId="1A9BAFFB" w:rsidR="000240DD" w:rsidRPr="003D31C4" w:rsidRDefault="000240DD" w:rsidP="00712DA9">
      <w:pPr>
        <w:spacing w:line="240" w:lineRule="auto"/>
        <w:rPr>
          <w:rFonts w:ascii="Times New Roman" w:hAnsi="Times New Roman" w:cs="Times New Roman"/>
          <w:sz w:val="24"/>
        </w:rPr>
      </w:pPr>
      <w:r w:rsidRPr="003D31C4">
        <w:rPr>
          <w:rFonts w:ascii="Times New Roman" w:eastAsia="Calibri Light" w:hAnsi="Times New Roman" w:cs="Times New Roman"/>
          <w:b/>
          <w:bCs/>
          <w:sz w:val="24"/>
        </w:rPr>
        <w:t xml:space="preserve">§ </w:t>
      </w:r>
      <w:r w:rsidR="006605A7">
        <w:rPr>
          <w:rFonts w:ascii="Times New Roman" w:eastAsia="Calibri Light" w:hAnsi="Times New Roman" w:cs="Times New Roman"/>
          <w:b/>
          <w:bCs/>
          <w:sz w:val="24"/>
        </w:rPr>
        <w:t>6</w:t>
      </w:r>
      <w:r w:rsidR="00462200">
        <w:rPr>
          <w:rFonts w:ascii="Times New Roman" w:eastAsia="Calibri Light" w:hAnsi="Times New Roman" w:cs="Times New Roman"/>
          <w:b/>
          <w:bCs/>
          <w:sz w:val="24"/>
        </w:rPr>
        <w:t>1</w:t>
      </w:r>
      <w:r w:rsidRPr="003D31C4">
        <w:rPr>
          <w:rFonts w:ascii="Times New Roman" w:eastAsia="Calibri Light" w:hAnsi="Times New Roman" w:cs="Times New Roman"/>
          <w:b/>
          <w:bCs/>
          <w:sz w:val="24"/>
        </w:rPr>
        <w:t xml:space="preserve">. Menetlus </w:t>
      </w:r>
    </w:p>
    <w:p w14:paraId="5FB2938A" w14:textId="57915884" w:rsidR="00091A93" w:rsidRPr="003D31C4" w:rsidRDefault="000240DD" w:rsidP="00712DA9">
      <w:pPr>
        <w:spacing w:line="240" w:lineRule="auto"/>
        <w:rPr>
          <w:rFonts w:ascii="Times New Roman" w:hAnsi="Times New Roman" w:cs="Times New Roman"/>
          <w:sz w:val="24"/>
        </w:rPr>
      </w:pPr>
      <w:r w:rsidRPr="003D31C4">
        <w:rPr>
          <w:rFonts w:ascii="Times New Roman" w:hAnsi="Times New Roman" w:cs="Times New Roman"/>
          <w:sz w:val="24"/>
        </w:rPr>
        <w:t xml:space="preserve">Käesolevas peatükis sätestatud väärtegude kohtuväline </w:t>
      </w:r>
      <w:proofErr w:type="spellStart"/>
      <w:r w:rsidRPr="003D31C4">
        <w:rPr>
          <w:rFonts w:ascii="Times New Roman" w:hAnsi="Times New Roman" w:cs="Times New Roman"/>
          <w:sz w:val="24"/>
        </w:rPr>
        <w:t>menetleja</w:t>
      </w:r>
      <w:proofErr w:type="spellEnd"/>
      <w:r w:rsidRPr="003D31C4">
        <w:rPr>
          <w:rFonts w:ascii="Times New Roman" w:hAnsi="Times New Roman" w:cs="Times New Roman"/>
          <w:sz w:val="24"/>
        </w:rPr>
        <w:t xml:space="preserve"> on Tarbijakaitse ja Tehnilise Järelevalve Amet.</w:t>
      </w:r>
    </w:p>
    <w:p w14:paraId="5351817B" w14:textId="3E062C1D" w:rsidR="000240DD" w:rsidRPr="00EE2975" w:rsidRDefault="00E60C03" w:rsidP="00EE2975">
      <w:pPr>
        <w:spacing w:after="0" w:line="240" w:lineRule="auto"/>
        <w:jc w:val="center"/>
        <w:rPr>
          <w:rFonts w:ascii="Times New Roman" w:hAnsi="Times New Roman" w:cs="Times New Roman"/>
          <w:sz w:val="24"/>
        </w:rPr>
      </w:pPr>
      <w:r>
        <w:rPr>
          <w:rFonts w:ascii="Times New Roman" w:hAnsi="Times New Roman" w:cs="Times New Roman"/>
          <w:sz w:val="24"/>
        </w:rPr>
        <w:br w:type="page"/>
      </w:r>
      <w:r w:rsidR="000240DD" w:rsidRPr="00E875B2">
        <w:rPr>
          <w:rFonts w:ascii="Times New Roman" w:eastAsia="Calibri Light" w:hAnsi="Times New Roman" w:cs="Times New Roman"/>
          <w:b/>
          <w:bCs/>
          <w:sz w:val="24"/>
        </w:rPr>
        <w:lastRenderedPageBreak/>
        <w:t>1</w:t>
      </w:r>
      <w:r w:rsidR="009D6BF9" w:rsidRPr="00E875B2">
        <w:rPr>
          <w:rFonts w:ascii="Times New Roman" w:eastAsia="Calibri Light" w:hAnsi="Times New Roman" w:cs="Times New Roman"/>
          <w:b/>
          <w:bCs/>
          <w:sz w:val="24"/>
        </w:rPr>
        <w:t>3</w:t>
      </w:r>
      <w:r w:rsidR="000240DD" w:rsidRPr="00E875B2">
        <w:rPr>
          <w:rFonts w:ascii="Times New Roman" w:eastAsia="Calibri Light" w:hAnsi="Times New Roman" w:cs="Times New Roman"/>
          <w:b/>
          <w:bCs/>
          <w:sz w:val="24"/>
        </w:rPr>
        <w:t>. peatükk</w:t>
      </w:r>
    </w:p>
    <w:p w14:paraId="78E130D5" w14:textId="75D0919F" w:rsidR="000240DD" w:rsidRDefault="00A733E7" w:rsidP="00EE2975">
      <w:pPr>
        <w:spacing w:after="0" w:line="240" w:lineRule="auto"/>
        <w:jc w:val="center"/>
        <w:rPr>
          <w:rFonts w:ascii="Times New Roman" w:eastAsia="Calibri Light" w:hAnsi="Times New Roman" w:cs="Times New Roman"/>
          <w:b/>
          <w:bCs/>
          <w:sz w:val="24"/>
        </w:rPr>
      </w:pPr>
      <w:r w:rsidRPr="00E875B2">
        <w:rPr>
          <w:rFonts w:ascii="Times New Roman" w:eastAsia="Calibri Light" w:hAnsi="Times New Roman" w:cs="Times New Roman"/>
          <w:b/>
          <w:bCs/>
          <w:sz w:val="24"/>
        </w:rPr>
        <w:t>R</w:t>
      </w:r>
      <w:r w:rsidR="000240DD" w:rsidRPr="00E875B2">
        <w:rPr>
          <w:rFonts w:ascii="Times New Roman" w:eastAsia="Calibri Light" w:hAnsi="Times New Roman" w:cs="Times New Roman"/>
          <w:b/>
          <w:bCs/>
          <w:sz w:val="24"/>
        </w:rPr>
        <w:t>akendussätted</w:t>
      </w:r>
    </w:p>
    <w:p w14:paraId="5FA2AF14" w14:textId="77777777" w:rsidR="00FA5AFD" w:rsidRPr="00E875B2" w:rsidRDefault="00FA5AFD" w:rsidP="00FA5AFD">
      <w:pPr>
        <w:spacing w:after="0" w:line="240" w:lineRule="auto"/>
        <w:jc w:val="center"/>
        <w:rPr>
          <w:rFonts w:ascii="Times New Roman" w:eastAsia="Calibri Light" w:hAnsi="Times New Roman" w:cs="Times New Roman"/>
          <w:b/>
          <w:bCs/>
          <w:sz w:val="24"/>
        </w:rPr>
      </w:pPr>
    </w:p>
    <w:p w14:paraId="721B63D2" w14:textId="127759A6" w:rsidR="000240DD" w:rsidRDefault="000240DD" w:rsidP="00230135">
      <w:pPr>
        <w:spacing w:after="0" w:line="240" w:lineRule="auto"/>
        <w:rPr>
          <w:rFonts w:ascii="Times New Roman" w:eastAsia="Calibri Light" w:hAnsi="Times New Roman" w:cs="Times New Roman"/>
          <w:b/>
          <w:bCs/>
          <w:sz w:val="24"/>
        </w:rPr>
      </w:pPr>
      <w:r w:rsidRPr="00E875B2">
        <w:rPr>
          <w:rFonts w:ascii="Times New Roman" w:eastAsia="Calibri Light" w:hAnsi="Times New Roman" w:cs="Times New Roman"/>
          <w:b/>
          <w:bCs/>
          <w:sz w:val="24"/>
        </w:rPr>
        <w:t xml:space="preserve">§ </w:t>
      </w:r>
      <w:r w:rsidR="009C28F7" w:rsidRPr="00E875B2">
        <w:rPr>
          <w:rFonts w:ascii="Times New Roman" w:eastAsia="Calibri Light" w:hAnsi="Times New Roman" w:cs="Times New Roman"/>
          <w:b/>
          <w:bCs/>
          <w:sz w:val="24"/>
        </w:rPr>
        <w:t>6</w:t>
      </w:r>
      <w:r w:rsidR="000139A2" w:rsidRPr="00E875B2">
        <w:rPr>
          <w:rFonts w:ascii="Times New Roman" w:eastAsia="Calibri Light" w:hAnsi="Times New Roman" w:cs="Times New Roman"/>
          <w:b/>
          <w:bCs/>
          <w:sz w:val="24"/>
        </w:rPr>
        <w:t>2</w:t>
      </w:r>
      <w:commentRangeStart w:id="340"/>
      <w:r w:rsidRPr="00E875B2">
        <w:rPr>
          <w:rFonts w:ascii="Times New Roman" w:eastAsia="Calibri Light" w:hAnsi="Times New Roman" w:cs="Times New Roman"/>
          <w:b/>
          <w:bCs/>
          <w:sz w:val="24"/>
        </w:rPr>
        <w:t>. Üleminekusätted</w:t>
      </w:r>
      <w:commentRangeEnd w:id="340"/>
      <w:r w:rsidR="00347DF6">
        <w:rPr>
          <w:rStyle w:val="Kommentaariviide"/>
        </w:rPr>
        <w:commentReference w:id="340"/>
      </w:r>
    </w:p>
    <w:p w14:paraId="6C71EDE7" w14:textId="77777777" w:rsidR="007B6638" w:rsidRPr="00E875B2" w:rsidRDefault="007B6638" w:rsidP="00230135">
      <w:pPr>
        <w:spacing w:after="0" w:line="240" w:lineRule="auto"/>
        <w:rPr>
          <w:rFonts w:ascii="Times New Roman" w:eastAsia="Calibri Light" w:hAnsi="Times New Roman" w:cs="Times New Roman"/>
          <w:b/>
          <w:bCs/>
          <w:sz w:val="24"/>
        </w:rPr>
      </w:pPr>
    </w:p>
    <w:p w14:paraId="3F5BD5C8" w14:textId="22C3D854" w:rsidR="000240DD" w:rsidRDefault="000240DD"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w:t>
      </w:r>
      <w:r w:rsidR="003717CC" w:rsidRPr="530311D3">
        <w:rPr>
          <w:rFonts w:ascii="Times New Roman" w:eastAsia="Calibri Light" w:hAnsi="Times New Roman" w:cs="Times New Roman"/>
          <w:sz w:val="24"/>
        </w:rPr>
        <w:t>1</w:t>
      </w:r>
      <w:r w:rsidRPr="530311D3">
        <w:rPr>
          <w:rFonts w:ascii="Times New Roman" w:eastAsia="Calibri Light" w:hAnsi="Times New Roman" w:cs="Times New Roman"/>
          <w:sz w:val="24"/>
        </w:rPr>
        <w:t>)</w:t>
      </w:r>
      <w:r w:rsidRPr="530311D3">
        <w:rPr>
          <w:rFonts w:ascii="Times New Roman" w:eastAsia="Calibri Light" w:hAnsi="Times New Roman" w:cs="Times New Roman"/>
          <w:b/>
          <w:bCs/>
          <w:sz w:val="24"/>
        </w:rPr>
        <w:t xml:space="preserve"> </w:t>
      </w:r>
      <w:r w:rsidRPr="530311D3">
        <w:rPr>
          <w:rFonts w:ascii="Times New Roman" w:eastAsia="Calibri Light" w:hAnsi="Times New Roman" w:cs="Times New Roman"/>
          <w:sz w:val="24"/>
        </w:rPr>
        <w:t xml:space="preserve">Enne käesoleva seaduse jõustumist Eesti juriidilise </w:t>
      </w:r>
      <w:r w:rsidR="006F3905" w:rsidRPr="530311D3">
        <w:rPr>
          <w:rFonts w:ascii="Times New Roman" w:eastAsia="Calibri Light" w:hAnsi="Times New Roman" w:cs="Times New Roman"/>
          <w:sz w:val="24"/>
        </w:rPr>
        <w:t xml:space="preserve">isiku </w:t>
      </w:r>
      <w:r w:rsidRPr="530311D3">
        <w:rPr>
          <w:rFonts w:ascii="Times New Roman" w:eastAsia="Calibri Light" w:hAnsi="Times New Roman" w:cs="Times New Roman"/>
          <w:sz w:val="24"/>
        </w:rPr>
        <w:t>või</w:t>
      </w:r>
      <w:r w:rsidR="00955E80" w:rsidRPr="530311D3">
        <w:rPr>
          <w:rFonts w:ascii="Times New Roman" w:eastAsia="Calibri Light" w:hAnsi="Times New Roman" w:cs="Times New Roman"/>
          <w:sz w:val="24"/>
        </w:rPr>
        <w:t xml:space="preserve"> Eesti</w:t>
      </w:r>
      <w:r w:rsidRPr="530311D3">
        <w:rPr>
          <w:rFonts w:ascii="Times New Roman" w:eastAsia="Calibri Light" w:hAnsi="Times New Roman" w:cs="Times New Roman"/>
          <w:sz w:val="24"/>
        </w:rPr>
        <w:t xml:space="preserve"> kodaniku poolt või nimetatud isikute osalusel </w:t>
      </w:r>
      <w:r w:rsidR="00C7393D" w:rsidRPr="530311D3">
        <w:rPr>
          <w:rFonts w:ascii="Times New Roman" w:eastAsia="Calibri Light" w:hAnsi="Times New Roman" w:cs="Times New Roman"/>
          <w:sz w:val="24"/>
        </w:rPr>
        <w:t xml:space="preserve">Maa orbiidile või sellest kaugemale </w:t>
      </w:r>
      <w:r w:rsidRPr="530311D3">
        <w:rPr>
          <w:rFonts w:ascii="Times New Roman" w:eastAsia="Calibri Light" w:hAnsi="Times New Roman" w:cs="Times New Roman"/>
          <w:sz w:val="24"/>
        </w:rPr>
        <w:t xml:space="preserve">lennutatud kosmoseobjekt </w:t>
      </w:r>
      <w:r w:rsidR="00DC65D8" w:rsidRPr="530311D3">
        <w:rPr>
          <w:rFonts w:ascii="Times New Roman" w:eastAsia="Calibri Light" w:hAnsi="Times New Roman" w:cs="Times New Roman"/>
          <w:sz w:val="24"/>
        </w:rPr>
        <w:t xml:space="preserve">tuleb </w:t>
      </w:r>
      <w:r w:rsidRPr="530311D3">
        <w:rPr>
          <w:rFonts w:ascii="Times New Roman" w:eastAsia="Calibri Light" w:hAnsi="Times New Roman" w:cs="Times New Roman"/>
          <w:sz w:val="24"/>
        </w:rPr>
        <w:t xml:space="preserve">kanda registrisse kuue kuu jooksul arvates käesoleva seaduse jõustumisest. Selleks esitab </w:t>
      </w:r>
      <w:r w:rsidR="001C4878" w:rsidRPr="530311D3">
        <w:rPr>
          <w:rFonts w:ascii="Times New Roman" w:eastAsia="Calibri Light" w:hAnsi="Times New Roman" w:cs="Times New Roman"/>
          <w:sz w:val="24"/>
        </w:rPr>
        <w:t xml:space="preserve">kosmoseobjekti Maa orbiidile või sellest kaugemale lennutanud isik </w:t>
      </w:r>
      <w:r w:rsidRPr="530311D3">
        <w:rPr>
          <w:rFonts w:ascii="Times New Roman" w:eastAsia="Calibri Light" w:hAnsi="Times New Roman" w:cs="Times New Roman"/>
          <w:sz w:val="24"/>
        </w:rPr>
        <w:t>registreerimistaotluse koos vastava teabe ja dokumentidega käesolevas seaduses sätestatud korras.</w:t>
      </w:r>
      <w:r w:rsidR="00146DC0" w:rsidRPr="530311D3">
        <w:rPr>
          <w:rFonts w:ascii="Times New Roman" w:eastAsia="Calibri Light" w:hAnsi="Times New Roman" w:cs="Times New Roman"/>
          <w:sz w:val="24"/>
        </w:rPr>
        <w:t xml:space="preserve">  </w:t>
      </w:r>
    </w:p>
    <w:p w14:paraId="743253C6" w14:textId="77777777" w:rsidR="00230135" w:rsidRPr="003D31C4" w:rsidRDefault="00230135" w:rsidP="530311D3">
      <w:pPr>
        <w:spacing w:after="0" w:line="240" w:lineRule="auto"/>
        <w:jc w:val="both"/>
        <w:rPr>
          <w:rFonts w:ascii="Times New Roman" w:eastAsia="Calibri Light" w:hAnsi="Times New Roman" w:cs="Times New Roman"/>
          <w:sz w:val="24"/>
        </w:rPr>
      </w:pPr>
    </w:p>
    <w:p w14:paraId="51073E66" w14:textId="1ACCAB4F" w:rsidR="006768B8" w:rsidRDefault="000240DD"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w:t>
      </w:r>
      <w:r w:rsidR="003717CC" w:rsidRPr="530311D3">
        <w:rPr>
          <w:rFonts w:ascii="Times New Roman" w:eastAsia="Calibri Light" w:hAnsi="Times New Roman" w:cs="Times New Roman"/>
          <w:sz w:val="24"/>
        </w:rPr>
        <w:t>2</w:t>
      </w:r>
      <w:r w:rsidRPr="530311D3">
        <w:rPr>
          <w:rFonts w:ascii="Times New Roman" w:eastAsia="Calibri Light" w:hAnsi="Times New Roman" w:cs="Times New Roman"/>
          <w:sz w:val="24"/>
        </w:rPr>
        <w:t xml:space="preserve">) Kui kosmoseobjekt on </w:t>
      </w:r>
      <w:r w:rsidR="004C2447" w:rsidRPr="530311D3">
        <w:rPr>
          <w:rFonts w:ascii="Times New Roman" w:eastAsia="Calibri Light" w:hAnsi="Times New Roman" w:cs="Times New Roman"/>
          <w:sz w:val="24"/>
        </w:rPr>
        <w:t xml:space="preserve">lennutatud Maa orbiidile või sellest kaugemale </w:t>
      </w:r>
      <w:r w:rsidRPr="530311D3">
        <w:rPr>
          <w:rFonts w:ascii="Times New Roman" w:eastAsia="Calibri Light" w:hAnsi="Times New Roman" w:cs="Times New Roman"/>
          <w:sz w:val="24"/>
        </w:rPr>
        <w:t xml:space="preserve">Eesti juriidilise isiku või Eesti kodaniku poolt või nimetatud isikute osalusel enne käesoleva seaduse jõustumist ja kosmoseobjekti lennutanud isik või kosmoseobjekti omanik soovib </w:t>
      </w:r>
      <w:r w:rsidR="00D4185F" w:rsidRPr="530311D3">
        <w:rPr>
          <w:rFonts w:ascii="Times New Roman" w:eastAsia="Calibri Light" w:hAnsi="Times New Roman" w:cs="Times New Roman"/>
          <w:sz w:val="24"/>
        </w:rPr>
        <w:t xml:space="preserve">lennutada </w:t>
      </w:r>
      <w:r w:rsidR="00D4185F" w:rsidRPr="530311D3">
        <w:rPr>
          <w:rFonts w:ascii="Times New Roman" w:eastAsia="Calibri" w:hAnsi="Times New Roman" w:cs="Times New Roman"/>
          <w:sz w:val="24"/>
        </w:rPr>
        <w:t xml:space="preserve">Maa orbiidile või sellest kaugemale </w:t>
      </w:r>
      <w:commentRangeStart w:id="341"/>
      <w:r w:rsidRPr="530311D3">
        <w:rPr>
          <w:rFonts w:ascii="Times New Roman" w:eastAsia="Calibri Light" w:hAnsi="Times New Roman" w:cs="Times New Roman"/>
          <w:sz w:val="24"/>
        </w:rPr>
        <w:t xml:space="preserve">uusi objekte </w:t>
      </w:r>
      <w:commentRangeEnd w:id="341"/>
      <w:r w:rsidR="00347DF6">
        <w:rPr>
          <w:rStyle w:val="Kommentaariviide"/>
        </w:rPr>
        <w:commentReference w:id="341"/>
      </w:r>
      <w:r w:rsidRPr="530311D3">
        <w:rPr>
          <w:rFonts w:ascii="Times New Roman" w:eastAsia="Calibri Light" w:hAnsi="Times New Roman" w:cs="Times New Roman"/>
          <w:sz w:val="24"/>
        </w:rPr>
        <w:t>või muuta seni</w:t>
      </w:r>
      <w:r w:rsidR="006B4069" w:rsidRPr="530311D3">
        <w:rPr>
          <w:rFonts w:ascii="Times New Roman" w:eastAsia="Calibri Light" w:hAnsi="Times New Roman" w:cs="Times New Roman"/>
          <w:sz w:val="24"/>
        </w:rPr>
        <w:t>st</w:t>
      </w:r>
      <w:r w:rsidRPr="530311D3">
        <w:rPr>
          <w:rFonts w:ascii="Times New Roman" w:eastAsia="Calibri Light" w:hAnsi="Times New Roman" w:cs="Times New Roman"/>
          <w:sz w:val="24"/>
        </w:rPr>
        <w:t xml:space="preserve"> kosmosetegevust, </w:t>
      </w:r>
      <w:r w:rsidR="006B4069" w:rsidRPr="530311D3">
        <w:rPr>
          <w:rFonts w:ascii="Times New Roman" w:eastAsia="Calibri Light" w:hAnsi="Times New Roman" w:cs="Times New Roman"/>
          <w:sz w:val="24"/>
        </w:rPr>
        <w:t xml:space="preserve">peab ta </w:t>
      </w:r>
      <w:r w:rsidRPr="530311D3">
        <w:rPr>
          <w:rFonts w:ascii="Times New Roman" w:eastAsia="Calibri Light" w:hAnsi="Times New Roman" w:cs="Times New Roman"/>
          <w:sz w:val="24"/>
        </w:rPr>
        <w:t>taotlema kosmosetegevusl</w:t>
      </w:r>
      <w:r w:rsidR="00DC65D8" w:rsidRPr="530311D3">
        <w:rPr>
          <w:rFonts w:ascii="Times New Roman" w:eastAsia="Calibri Light" w:hAnsi="Times New Roman" w:cs="Times New Roman"/>
          <w:sz w:val="24"/>
        </w:rPr>
        <w:t>o</w:t>
      </w:r>
      <w:r w:rsidRPr="530311D3">
        <w:rPr>
          <w:rFonts w:ascii="Times New Roman" w:eastAsia="Calibri Light" w:hAnsi="Times New Roman" w:cs="Times New Roman"/>
          <w:sz w:val="24"/>
        </w:rPr>
        <w:t>a käesolevas seaduses sätestatud korras.</w:t>
      </w:r>
    </w:p>
    <w:p w14:paraId="45BF9871" w14:textId="77777777" w:rsidR="00230135" w:rsidRPr="00E875B2" w:rsidRDefault="00230135" w:rsidP="00976241">
      <w:pPr>
        <w:spacing w:after="0" w:line="240" w:lineRule="auto"/>
        <w:rPr>
          <w:rFonts w:ascii="Times New Roman" w:eastAsia="Calibri Light" w:hAnsi="Times New Roman" w:cs="Times New Roman"/>
          <w:sz w:val="24"/>
        </w:rPr>
      </w:pPr>
    </w:p>
    <w:p w14:paraId="4A524B06" w14:textId="0F914C62" w:rsidR="000240DD" w:rsidRDefault="000240DD" w:rsidP="00976241">
      <w:pPr>
        <w:spacing w:after="0" w:line="240" w:lineRule="auto"/>
        <w:rPr>
          <w:rFonts w:ascii="Times New Roman" w:eastAsia="Calibri Light" w:hAnsi="Times New Roman" w:cs="Times New Roman"/>
          <w:b/>
          <w:bCs/>
          <w:sz w:val="24"/>
        </w:rPr>
      </w:pPr>
      <w:commentRangeStart w:id="342"/>
      <w:r w:rsidRPr="00E875B2">
        <w:rPr>
          <w:rFonts w:ascii="Times New Roman" w:eastAsia="Calibri Light" w:hAnsi="Times New Roman" w:cs="Times New Roman"/>
          <w:b/>
          <w:bCs/>
          <w:sz w:val="24"/>
        </w:rPr>
        <w:t xml:space="preserve">§ </w:t>
      </w:r>
      <w:r w:rsidR="00866D87" w:rsidRPr="00E875B2">
        <w:rPr>
          <w:rFonts w:ascii="Times New Roman" w:eastAsia="Calibri Light" w:hAnsi="Times New Roman" w:cs="Times New Roman"/>
          <w:b/>
          <w:bCs/>
          <w:sz w:val="24"/>
        </w:rPr>
        <w:t>6</w:t>
      </w:r>
      <w:r w:rsidR="000139A2" w:rsidRPr="00E875B2">
        <w:rPr>
          <w:rFonts w:ascii="Times New Roman" w:eastAsia="Calibri Light" w:hAnsi="Times New Roman" w:cs="Times New Roman"/>
          <w:b/>
          <w:bCs/>
          <w:sz w:val="24"/>
        </w:rPr>
        <w:t>3</w:t>
      </w:r>
      <w:r w:rsidRPr="00E875B2">
        <w:rPr>
          <w:rFonts w:ascii="Times New Roman" w:eastAsia="Calibri Light" w:hAnsi="Times New Roman" w:cs="Times New Roman"/>
          <w:b/>
          <w:bCs/>
          <w:sz w:val="24"/>
        </w:rPr>
        <w:t xml:space="preserve">. Riigilõivuseaduse </w:t>
      </w:r>
      <w:r w:rsidR="006F3905" w:rsidRPr="00E875B2">
        <w:rPr>
          <w:rFonts w:ascii="Times New Roman" w:eastAsia="Calibri Light" w:hAnsi="Times New Roman" w:cs="Times New Roman"/>
          <w:b/>
          <w:bCs/>
          <w:sz w:val="24"/>
        </w:rPr>
        <w:t>muutmine</w:t>
      </w:r>
      <w:commentRangeEnd w:id="342"/>
      <w:r w:rsidR="00ED3B7C">
        <w:rPr>
          <w:rStyle w:val="Kommentaariviide"/>
        </w:rPr>
        <w:commentReference w:id="342"/>
      </w:r>
    </w:p>
    <w:p w14:paraId="20D03B7F" w14:textId="77777777" w:rsidR="00230135" w:rsidRPr="00E875B2" w:rsidRDefault="00230135" w:rsidP="00976241">
      <w:pPr>
        <w:spacing w:after="0" w:line="240" w:lineRule="auto"/>
        <w:rPr>
          <w:rFonts w:ascii="Times New Roman" w:eastAsia="Calibri Light" w:hAnsi="Times New Roman" w:cs="Times New Roman"/>
          <w:b/>
          <w:bCs/>
          <w:sz w:val="24"/>
        </w:rPr>
      </w:pPr>
    </w:p>
    <w:p w14:paraId="0AFA8D3B" w14:textId="77777777" w:rsidR="00D14CF2" w:rsidRDefault="00D14CF2" w:rsidP="00976241">
      <w:pPr>
        <w:spacing w:after="0" w:line="240" w:lineRule="auto"/>
        <w:rPr>
          <w:rFonts w:ascii="Times New Roman" w:eastAsia="Calibri Light" w:hAnsi="Times New Roman" w:cs="Times New Roman"/>
          <w:sz w:val="24"/>
        </w:rPr>
      </w:pPr>
      <w:r w:rsidRPr="00E875B2">
        <w:rPr>
          <w:rFonts w:ascii="Times New Roman" w:eastAsia="Calibri Light" w:hAnsi="Times New Roman" w:cs="Times New Roman"/>
          <w:sz w:val="24"/>
        </w:rPr>
        <w:t xml:space="preserve">Riigilõivuseaduse 8. peatüki 6. jagu täiendatakse 11. jaotisega järgmises sõnastuses: </w:t>
      </w:r>
    </w:p>
    <w:p w14:paraId="3D0E7CA8" w14:textId="77777777" w:rsidR="00230135" w:rsidRPr="00E875B2" w:rsidRDefault="00230135" w:rsidP="00976241">
      <w:pPr>
        <w:spacing w:after="0" w:line="240" w:lineRule="auto"/>
        <w:rPr>
          <w:rFonts w:ascii="Times New Roman" w:eastAsia="Calibri Light" w:hAnsi="Times New Roman" w:cs="Times New Roman"/>
          <w:sz w:val="24"/>
        </w:rPr>
      </w:pPr>
    </w:p>
    <w:p w14:paraId="5328FC3B" w14:textId="0883687A" w:rsidR="000240DD" w:rsidRPr="003D31C4" w:rsidRDefault="000240DD" w:rsidP="00976241">
      <w:pPr>
        <w:spacing w:after="0" w:line="240" w:lineRule="auto"/>
        <w:jc w:val="center"/>
        <w:rPr>
          <w:rFonts w:ascii="Times New Roman" w:eastAsia="Calibri Light" w:hAnsi="Times New Roman" w:cs="Times New Roman"/>
          <w:sz w:val="24"/>
        </w:rPr>
      </w:pPr>
      <w:r w:rsidRPr="00E875B2">
        <w:rPr>
          <w:rFonts w:ascii="Times New Roman" w:eastAsia="Calibri Light" w:hAnsi="Times New Roman" w:cs="Times New Roman"/>
          <w:sz w:val="24"/>
        </w:rPr>
        <w:t>„</w:t>
      </w:r>
      <w:r w:rsidR="006E589D" w:rsidRPr="00E875B2">
        <w:rPr>
          <w:rFonts w:ascii="Times New Roman" w:eastAsia="Calibri Light" w:hAnsi="Times New Roman" w:cs="Times New Roman"/>
          <w:b/>
          <w:bCs/>
          <w:sz w:val="24"/>
        </w:rPr>
        <w:t>11</w:t>
      </w:r>
      <w:r w:rsidRPr="00E875B2">
        <w:rPr>
          <w:rFonts w:ascii="Times New Roman" w:eastAsia="Calibri Light" w:hAnsi="Times New Roman" w:cs="Times New Roman"/>
          <w:b/>
          <w:bCs/>
          <w:sz w:val="24"/>
        </w:rPr>
        <w:t xml:space="preserve">. </w:t>
      </w:r>
      <w:r w:rsidR="006E589D" w:rsidRPr="00E875B2">
        <w:rPr>
          <w:rFonts w:ascii="Times New Roman" w:eastAsia="Calibri Light" w:hAnsi="Times New Roman" w:cs="Times New Roman"/>
          <w:b/>
          <w:bCs/>
          <w:sz w:val="24"/>
        </w:rPr>
        <w:t>jaotis</w:t>
      </w:r>
    </w:p>
    <w:p w14:paraId="66613FF8" w14:textId="77777777" w:rsidR="000240DD" w:rsidRDefault="000240DD" w:rsidP="00976241">
      <w:pPr>
        <w:spacing w:after="0" w:line="240" w:lineRule="auto"/>
        <w:jc w:val="center"/>
        <w:rPr>
          <w:rFonts w:ascii="Times New Roman" w:eastAsia="Calibri Light" w:hAnsi="Times New Roman" w:cs="Times New Roman"/>
          <w:b/>
          <w:bCs/>
          <w:sz w:val="24"/>
        </w:rPr>
      </w:pPr>
      <w:commentRangeStart w:id="343"/>
      <w:r w:rsidRPr="003D31C4">
        <w:rPr>
          <w:rFonts w:ascii="Times New Roman" w:eastAsia="Calibri Light" w:hAnsi="Times New Roman" w:cs="Times New Roman"/>
          <w:b/>
          <w:bCs/>
          <w:sz w:val="24"/>
        </w:rPr>
        <w:t>Kosmoseseaduse alusel tehtavad toimingud</w:t>
      </w:r>
      <w:commentRangeEnd w:id="343"/>
      <w:r w:rsidR="00ED3B7C">
        <w:rPr>
          <w:rStyle w:val="Kommentaariviide"/>
        </w:rPr>
        <w:commentReference w:id="343"/>
      </w:r>
    </w:p>
    <w:p w14:paraId="21152714" w14:textId="77777777" w:rsidR="00230135" w:rsidRPr="003D31C4" w:rsidRDefault="00230135" w:rsidP="00976241">
      <w:pPr>
        <w:spacing w:after="0" w:line="240" w:lineRule="auto"/>
        <w:jc w:val="center"/>
        <w:rPr>
          <w:rFonts w:ascii="Times New Roman" w:eastAsia="Calibri Light" w:hAnsi="Times New Roman" w:cs="Times New Roman"/>
          <w:b/>
          <w:bCs/>
          <w:sz w:val="24"/>
        </w:rPr>
      </w:pPr>
    </w:p>
    <w:p w14:paraId="3BDFF372" w14:textId="06A18222" w:rsidR="000240DD" w:rsidRDefault="00AC619B" w:rsidP="530311D3">
      <w:pPr>
        <w:spacing w:after="0" w:line="240" w:lineRule="auto"/>
        <w:jc w:val="both"/>
        <w:rPr>
          <w:rFonts w:ascii="Times New Roman" w:eastAsia="Calibri Light" w:hAnsi="Times New Roman" w:cs="Times New Roman"/>
          <w:b/>
          <w:bCs/>
          <w:sz w:val="24"/>
        </w:rPr>
      </w:pPr>
      <w:r w:rsidRPr="530311D3">
        <w:rPr>
          <w:rFonts w:ascii="Times New Roman" w:eastAsia="Calibri Light" w:hAnsi="Times New Roman" w:cs="Times New Roman"/>
          <w:b/>
          <w:bCs/>
          <w:sz w:val="24"/>
        </w:rPr>
        <w:t>§ 217</w:t>
      </w:r>
      <w:r w:rsidRPr="530311D3">
        <w:rPr>
          <w:rFonts w:ascii="Times New Roman" w:eastAsia="Calibri Light" w:hAnsi="Times New Roman" w:cs="Times New Roman"/>
          <w:b/>
          <w:bCs/>
          <w:sz w:val="24"/>
          <w:vertAlign w:val="superscript"/>
        </w:rPr>
        <w:t>3</w:t>
      </w:r>
      <w:r w:rsidRPr="530311D3">
        <w:rPr>
          <w:rFonts w:ascii="Times New Roman" w:eastAsia="Calibri Light" w:hAnsi="Times New Roman" w:cs="Times New Roman"/>
          <w:b/>
          <w:bCs/>
          <w:sz w:val="24"/>
        </w:rPr>
        <w:t xml:space="preserve">. </w:t>
      </w:r>
      <w:r w:rsidR="000240DD" w:rsidRPr="530311D3">
        <w:rPr>
          <w:rFonts w:ascii="Times New Roman" w:eastAsia="Calibri Light" w:hAnsi="Times New Roman" w:cs="Times New Roman"/>
          <w:b/>
          <w:bCs/>
          <w:sz w:val="24"/>
        </w:rPr>
        <w:t xml:space="preserve">Kosmosetegevusloa taotluse läbivaatamine </w:t>
      </w:r>
    </w:p>
    <w:p w14:paraId="70ECA44B" w14:textId="77777777" w:rsidR="00230135" w:rsidRPr="003D31C4" w:rsidRDefault="00230135" w:rsidP="530311D3">
      <w:pPr>
        <w:spacing w:after="0" w:line="240" w:lineRule="auto"/>
        <w:jc w:val="both"/>
        <w:rPr>
          <w:rFonts w:ascii="Times New Roman" w:eastAsia="Calibri Light" w:hAnsi="Times New Roman" w:cs="Times New Roman"/>
          <w:b/>
          <w:bCs/>
          <w:sz w:val="24"/>
        </w:rPr>
      </w:pPr>
    </w:p>
    <w:p w14:paraId="198B3AE7" w14:textId="72E995A5" w:rsidR="000240DD" w:rsidRDefault="000240DD"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(1) Kosmosetegevusloa taotluse läbivaatamise eest tasutakse riigilõivu </w:t>
      </w:r>
      <w:r w:rsidR="33FE6920" w:rsidRPr="530311D3">
        <w:rPr>
          <w:rFonts w:ascii="Times New Roman" w:eastAsia="Calibri Light" w:hAnsi="Times New Roman" w:cs="Times New Roman"/>
          <w:sz w:val="24"/>
        </w:rPr>
        <w:t>750</w:t>
      </w:r>
      <w:r w:rsidRPr="530311D3">
        <w:rPr>
          <w:rFonts w:ascii="Times New Roman" w:eastAsia="Calibri Light" w:hAnsi="Times New Roman" w:cs="Times New Roman"/>
          <w:sz w:val="24"/>
        </w:rPr>
        <w:t xml:space="preserve"> eurot.</w:t>
      </w:r>
    </w:p>
    <w:p w14:paraId="4A61A2BA" w14:textId="77777777" w:rsidR="00230135" w:rsidRPr="000139A2" w:rsidRDefault="00230135" w:rsidP="530311D3">
      <w:pPr>
        <w:spacing w:after="0" w:line="240" w:lineRule="auto"/>
        <w:jc w:val="both"/>
        <w:rPr>
          <w:rFonts w:ascii="Times New Roman" w:eastAsia="Calibri Light" w:hAnsi="Times New Roman" w:cs="Times New Roman"/>
          <w:sz w:val="24"/>
        </w:rPr>
      </w:pPr>
    </w:p>
    <w:p w14:paraId="0D5F6545" w14:textId="5D6EFF72" w:rsidR="000240DD" w:rsidRDefault="000240DD"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(2) Kosmoseseaduse §-s </w:t>
      </w:r>
      <w:r w:rsidR="00F95DEA" w:rsidRPr="530311D3">
        <w:rPr>
          <w:rFonts w:ascii="Times New Roman" w:eastAsia="Calibri Light" w:hAnsi="Times New Roman" w:cs="Times New Roman"/>
          <w:sz w:val="24"/>
        </w:rPr>
        <w:t>20</w:t>
      </w:r>
      <w:r w:rsidRPr="530311D3">
        <w:rPr>
          <w:rFonts w:ascii="Times New Roman" w:eastAsia="Calibri Light" w:hAnsi="Times New Roman" w:cs="Times New Roman"/>
          <w:sz w:val="24"/>
        </w:rPr>
        <w:t xml:space="preserve"> sätestatud </w:t>
      </w:r>
      <w:commentRangeStart w:id="344"/>
      <w:r w:rsidRPr="530311D3">
        <w:rPr>
          <w:rFonts w:ascii="Times New Roman" w:eastAsia="Calibri Light" w:hAnsi="Times New Roman" w:cs="Times New Roman"/>
          <w:sz w:val="24"/>
        </w:rPr>
        <w:t xml:space="preserve">erandi alusel kosmosetegevusloa taotluse </w:t>
      </w:r>
      <w:commentRangeEnd w:id="344"/>
      <w:r w:rsidR="00895671">
        <w:rPr>
          <w:rStyle w:val="Kommentaariviide"/>
        </w:rPr>
        <w:commentReference w:id="344"/>
      </w:r>
      <w:r w:rsidRPr="530311D3">
        <w:rPr>
          <w:rFonts w:ascii="Times New Roman" w:eastAsia="Calibri Light" w:hAnsi="Times New Roman" w:cs="Times New Roman"/>
          <w:sz w:val="24"/>
        </w:rPr>
        <w:t xml:space="preserve">läbivaatamise eest tasutakse riigilõivu </w:t>
      </w:r>
      <w:r w:rsidR="288BEB66" w:rsidRPr="530311D3">
        <w:rPr>
          <w:rFonts w:ascii="Times New Roman" w:eastAsia="Calibri Light" w:hAnsi="Times New Roman" w:cs="Times New Roman"/>
          <w:sz w:val="24"/>
        </w:rPr>
        <w:t>500</w:t>
      </w:r>
      <w:r w:rsidR="000139A2" w:rsidRPr="530311D3">
        <w:rPr>
          <w:rFonts w:ascii="Times New Roman" w:eastAsia="Calibri Light" w:hAnsi="Times New Roman" w:cs="Times New Roman"/>
          <w:sz w:val="24"/>
        </w:rPr>
        <w:t xml:space="preserve"> </w:t>
      </w:r>
      <w:r w:rsidRPr="530311D3">
        <w:rPr>
          <w:rFonts w:ascii="Times New Roman" w:eastAsia="Calibri Light" w:hAnsi="Times New Roman" w:cs="Times New Roman"/>
          <w:sz w:val="24"/>
        </w:rPr>
        <w:t>eurot.</w:t>
      </w:r>
    </w:p>
    <w:p w14:paraId="32ADFCA3" w14:textId="77777777" w:rsidR="00230135" w:rsidRPr="000139A2" w:rsidRDefault="00230135" w:rsidP="530311D3">
      <w:pPr>
        <w:spacing w:after="0" w:line="240" w:lineRule="auto"/>
        <w:jc w:val="both"/>
        <w:rPr>
          <w:rFonts w:ascii="Times New Roman" w:eastAsia="Calibri Light" w:hAnsi="Times New Roman" w:cs="Times New Roman"/>
          <w:sz w:val="24"/>
        </w:rPr>
      </w:pPr>
    </w:p>
    <w:p w14:paraId="1FBCC822" w14:textId="1D29F0E5" w:rsidR="000240DD" w:rsidRDefault="000240DD"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(3) Kosmosetegevusloa muutmise taotluse läbivaatamise eest tasutakse riigilõivu </w:t>
      </w:r>
      <w:r w:rsidR="28941CE6" w:rsidRPr="530311D3">
        <w:rPr>
          <w:rFonts w:ascii="Times New Roman" w:eastAsia="Calibri Light" w:hAnsi="Times New Roman" w:cs="Times New Roman"/>
          <w:sz w:val="24"/>
        </w:rPr>
        <w:t>750</w:t>
      </w:r>
      <w:r w:rsidRPr="530311D3">
        <w:rPr>
          <w:rFonts w:ascii="Times New Roman" w:eastAsia="Calibri Light" w:hAnsi="Times New Roman" w:cs="Times New Roman"/>
          <w:sz w:val="24"/>
        </w:rPr>
        <w:t xml:space="preserve"> eurot.</w:t>
      </w:r>
    </w:p>
    <w:p w14:paraId="7D9000E7" w14:textId="77777777" w:rsidR="00230135" w:rsidRPr="000139A2" w:rsidRDefault="00230135" w:rsidP="530311D3">
      <w:pPr>
        <w:spacing w:after="0" w:line="240" w:lineRule="auto"/>
        <w:jc w:val="both"/>
        <w:rPr>
          <w:rFonts w:ascii="Times New Roman" w:eastAsia="Calibri Light" w:hAnsi="Times New Roman" w:cs="Times New Roman"/>
          <w:sz w:val="24"/>
        </w:rPr>
      </w:pPr>
    </w:p>
    <w:p w14:paraId="28567F71" w14:textId="0AF8A241" w:rsidR="000240DD" w:rsidRDefault="000240DD" w:rsidP="530311D3">
      <w:pPr>
        <w:spacing w:after="0" w:line="240" w:lineRule="auto"/>
        <w:jc w:val="both"/>
        <w:rPr>
          <w:rFonts w:ascii="Times New Roman" w:hAnsi="Times New Roman" w:cs="Times New Roman"/>
          <w:b/>
          <w:bCs/>
          <w:sz w:val="24"/>
        </w:rPr>
      </w:pPr>
      <w:commentRangeStart w:id="345"/>
      <w:r w:rsidRPr="530311D3">
        <w:rPr>
          <w:rFonts w:ascii="Times New Roman" w:eastAsia="Calibri Light" w:hAnsi="Times New Roman" w:cs="Times New Roman"/>
          <w:b/>
          <w:bCs/>
          <w:sz w:val="24"/>
        </w:rPr>
        <w:t xml:space="preserve">§ </w:t>
      </w:r>
      <w:r w:rsidR="00530DE7" w:rsidRPr="530311D3">
        <w:rPr>
          <w:rFonts w:ascii="Times New Roman" w:eastAsia="Calibri Light" w:hAnsi="Times New Roman" w:cs="Times New Roman"/>
          <w:b/>
          <w:bCs/>
          <w:sz w:val="24"/>
        </w:rPr>
        <w:t>217</w:t>
      </w:r>
      <w:r w:rsidR="00530DE7" w:rsidRPr="530311D3">
        <w:rPr>
          <w:rFonts w:ascii="Times New Roman" w:eastAsia="Calibri Light" w:hAnsi="Times New Roman" w:cs="Times New Roman"/>
          <w:b/>
          <w:bCs/>
          <w:sz w:val="24"/>
          <w:vertAlign w:val="superscript"/>
        </w:rPr>
        <w:t>4</w:t>
      </w:r>
      <w:r w:rsidRPr="530311D3">
        <w:rPr>
          <w:rFonts w:ascii="Times New Roman" w:eastAsia="Calibri Light" w:hAnsi="Times New Roman" w:cs="Times New Roman"/>
          <w:b/>
          <w:bCs/>
          <w:sz w:val="24"/>
        </w:rPr>
        <w:t xml:space="preserve">. </w:t>
      </w:r>
      <w:r w:rsidRPr="530311D3">
        <w:rPr>
          <w:rFonts w:ascii="Times New Roman" w:hAnsi="Times New Roman" w:cs="Times New Roman"/>
          <w:b/>
          <w:bCs/>
          <w:sz w:val="24"/>
        </w:rPr>
        <w:t>Kosmosetegevuse üleandmise loa taotluse läbivaatamine</w:t>
      </w:r>
    </w:p>
    <w:p w14:paraId="75276986" w14:textId="77777777" w:rsidR="00230135" w:rsidRPr="000139A2" w:rsidRDefault="00230135" w:rsidP="530311D3">
      <w:pPr>
        <w:spacing w:after="0" w:line="240" w:lineRule="auto"/>
        <w:jc w:val="both"/>
        <w:rPr>
          <w:rFonts w:ascii="Times New Roman" w:hAnsi="Times New Roman" w:cs="Times New Roman"/>
          <w:b/>
          <w:bCs/>
          <w:sz w:val="24"/>
        </w:rPr>
      </w:pPr>
    </w:p>
    <w:p w14:paraId="1963E9A5" w14:textId="7FDE2303" w:rsidR="000240DD" w:rsidRDefault="000240DD"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Kosmosetegevuse üleandmise loa taotluse läbivaatamise eest tasutakse riigilõivu</w:t>
      </w:r>
      <w:r w:rsidR="000139A2" w:rsidRPr="530311D3">
        <w:rPr>
          <w:rFonts w:ascii="Times New Roman" w:eastAsia="Calibri Light" w:hAnsi="Times New Roman" w:cs="Times New Roman"/>
          <w:sz w:val="24"/>
        </w:rPr>
        <w:t xml:space="preserve"> </w:t>
      </w:r>
      <w:r w:rsidR="589B8C89" w:rsidRPr="530311D3">
        <w:rPr>
          <w:rFonts w:ascii="Times New Roman" w:eastAsia="Calibri Light" w:hAnsi="Times New Roman" w:cs="Times New Roman"/>
          <w:sz w:val="24"/>
        </w:rPr>
        <w:t>750</w:t>
      </w:r>
      <w:r w:rsidR="000139A2" w:rsidRPr="530311D3">
        <w:rPr>
          <w:rFonts w:ascii="Times New Roman" w:eastAsia="Calibri Light" w:hAnsi="Times New Roman" w:cs="Times New Roman"/>
          <w:sz w:val="24"/>
        </w:rPr>
        <w:t xml:space="preserve"> </w:t>
      </w:r>
      <w:r w:rsidRPr="530311D3">
        <w:rPr>
          <w:rFonts w:ascii="Times New Roman" w:eastAsia="Calibri Light" w:hAnsi="Times New Roman" w:cs="Times New Roman"/>
          <w:sz w:val="24"/>
        </w:rPr>
        <w:t>eurot.</w:t>
      </w:r>
    </w:p>
    <w:p w14:paraId="6737621C" w14:textId="77777777" w:rsidR="00230135" w:rsidRPr="000139A2" w:rsidRDefault="00230135" w:rsidP="530311D3">
      <w:pPr>
        <w:spacing w:after="0" w:line="240" w:lineRule="auto"/>
        <w:jc w:val="both"/>
        <w:rPr>
          <w:rFonts w:ascii="Times New Roman" w:eastAsia="Calibri Light" w:hAnsi="Times New Roman" w:cs="Times New Roman"/>
          <w:sz w:val="24"/>
        </w:rPr>
      </w:pPr>
    </w:p>
    <w:p w14:paraId="29071F62" w14:textId="7F755B58" w:rsidR="000240DD" w:rsidRDefault="000240DD" w:rsidP="530311D3">
      <w:pPr>
        <w:spacing w:after="0" w:line="240" w:lineRule="auto"/>
        <w:jc w:val="both"/>
        <w:rPr>
          <w:rFonts w:ascii="Times New Roman" w:hAnsi="Times New Roman" w:cs="Times New Roman"/>
          <w:b/>
          <w:bCs/>
          <w:sz w:val="24"/>
        </w:rPr>
      </w:pPr>
      <w:r w:rsidRPr="530311D3">
        <w:rPr>
          <w:rFonts w:ascii="Times New Roman" w:eastAsia="Calibri Light" w:hAnsi="Times New Roman" w:cs="Times New Roman"/>
          <w:b/>
          <w:bCs/>
          <w:sz w:val="24"/>
        </w:rPr>
        <w:t xml:space="preserve">§ </w:t>
      </w:r>
      <w:r w:rsidR="00530DE7" w:rsidRPr="530311D3">
        <w:rPr>
          <w:rFonts w:ascii="Times New Roman" w:eastAsia="Calibri Light" w:hAnsi="Times New Roman" w:cs="Times New Roman"/>
          <w:b/>
          <w:bCs/>
          <w:sz w:val="24"/>
        </w:rPr>
        <w:t>217</w:t>
      </w:r>
      <w:r w:rsidR="00530DE7" w:rsidRPr="530311D3">
        <w:rPr>
          <w:rFonts w:ascii="Times New Roman" w:eastAsia="Calibri Light" w:hAnsi="Times New Roman" w:cs="Times New Roman"/>
          <w:b/>
          <w:bCs/>
          <w:sz w:val="24"/>
          <w:vertAlign w:val="superscript"/>
        </w:rPr>
        <w:t>5</w:t>
      </w:r>
      <w:r w:rsidRPr="530311D3">
        <w:rPr>
          <w:rFonts w:ascii="Times New Roman" w:eastAsia="Calibri Light" w:hAnsi="Times New Roman" w:cs="Times New Roman"/>
          <w:b/>
          <w:bCs/>
          <w:sz w:val="24"/>
        </w:rPr>
        <w:t xml:space="preserve">. </w:t>
      </w:r>
      <w:r w:rsidRPr="530311D3">
        <w:rPr>
          <w:rFonts w:ascii="Times New Roman" w:hAnsi="Times New Roman" w:cs="Times New Roman"/>
          <w:b/>
          <w:bCs/>
          <w:sz w:val="24"/>
        </w:rPr>
        <w:t>Kosmoseobjekti omandi üleandmise loa taotluse läbivaatamine</w:t>
      </w:r>
    </w:p>
    <w:p w14:paraId="467841E2" w14:textId="77777777" w:rsidR="00230135" w:rsidRPr="000139A2" w:rsidRDefault="00230135" w:rsidP="530311D3">
      <w:pPr>
        <w:spacing w:after="0" w:line="240" w:lineRule="auto"/>
        <w:jc w:val="both"/>
        <w:rPr>
          <w:rFonts w:ascii="Times New Roman" w:hAnsi="Times New Roman" w:cs="Times New Roman"/>
          <w:b/>
          <w:bCs/>
          <w:sz w:val="24"/>
        </w:rPr>
      </w:pPr>
    </w:p>
    <w:p w14:paraId="114BAE2C" w14:textId="27520101" w:rsidR="000240DD" w:rsidRDefault="000240DD" w:rsidP="530311D3">
      <w:pPr>
        <w:spacing w:after="0" w:line="240" w:lineRule="auto"/>
        <w:jc w:val="both"/>
        <w:rPr>
          <w:rFonts w:ascii="Times New Roman" w:eastAsia="Calibri Light" w:hAnsi="Times New Roman" w:cs="Times New Roman"/>
          <w:sz w:val="24"/>
        </w:rPr>
      </w:pPr>
      <w:r w:rsidRPr="530311D3">
        <w:rPr>
          <w:rFonts w:ascii="Times New Roman" w:hAnsi="Times New Roman" w:cs="Times New Roman"/>
          <w:sz w:val="24"/>
        </w:rPr>
        <w:t>Kosmoseobjekti omandi üleandmise loa taotluse</w:t>
      </w:r>
      <w:r w:rsidRPr="530311D3">
        <w:rPr>
          <w:rFonts w:ascii="Times New Roman" w:hAnsi="Times New Roman" w:cs="Times New Roman"/>
          <w:b/>
          <w:bCs/>
          <w:sz w:val="24"/>
        </w:rPr>
        <w:t xml:space="preserve"> </w:t>
      </w:r>
      <w:r w:rsidRPr="530311D3">
        <w:rPr>
          <w:rFonts w:ascii="Times New Roman" w:eastAsia="Calibri Light" w:hAnsi="Times New Roman" w:cs="Times New Roman"/>
          <w:sz w:val="24"/>
        </w:rPr>
        <w:t xml:space="preserve">läbivaatamise eest tasutakse riigilõivu </w:t>
      </w:r>
      <w:r w:rsidR="1A941FD3" w:rsidRPr="530311D3">
        <w:rPr>
          <w:rFonts w:ascii="Times New Roman" w:eastAsia="Calibri Light" w:hAnsi="Times New Roman" w:cs="Times New Roman"/>
          <w:sz w:val="24"/>
        </w:rPr>
        <w:t>750</w:t>
      </w:r>
      <w:r w:rsidR="000139A2" w:rsidRPr="530311D3">
        <w:rPr>
          <w:rFonts w:ascii="Times New Roman" w:eastAsia="Calibri Light" w:hAnsi="Times New Roman" w:cs="Times New Roman"/>
          <w:sz w:val="24"/>
        </w:rPr>
        <w:t xml:space="preserve"> </w:t>
      </w:r>
      <w:r w:rsidRPr="530311D3">
        <w:rPr>
          <w:rFonts w:ascii="Times New Roman" w:eastAsia="Calibri Light" w:hAnsi="Times New Roman" w:cs="Times New Roman"/>
          <w:sz w:val="24"/>
        </w:rPr>
        <w:t>eurot.</w:t>
      </w:r>
      <w:commentRangeEnd w:id="345"/>
      <w:r w:rsidR="00847C5A">
        <w:rPr>
          <w:rStyle w:val="Kommentaariviide"/>
        </w:rPr>
        <w:commentReference w:id="345"/>
      </w:r>
    </w:p>
    <w:p w14:paraId="6B5D1254" w14:textId="77777777" w:rsidR="00230135" w:rsidRPr="000139A2" w:rsidRDefault="00230135" w:rsidP="530311D3">
      <w:pPr>
        <w:spacing w:after="0" w:line="240" w:lineRule="auto"/>
        <w:jc w:val="both"/>
        <w:rPr>
          <w:rFonts w:ascii="Times New Roman" w:hAnsi="Times New Roman" w:cs="Times New Roman"/>
          <w:sz w:val="24"/>
        </w:rPr>
      </w:pPr>
    </w:p>
    <w:p w14:paraId="1F6590F9" w14:textId="4D2031AC" w:rsidR="000240DD" w:rsidRDefault="000240DD" w:rsidP="530311D3">
      <w:pPr>
        <w:spacing w:after="0" w:line="240" w:lineRule="auto"/>
        <w:jc w:val="both"/>
        <w:rPr>
          <w:rFonts w:ascii="Times New Roman" w:eastAsia="Calibri Light" w:hAnsi="Times New Roman" w:cs="Times New Roman"/>
          <w:b/>
          <w:bCs/>
          <w:sz w:val="24"/>
        </w:rPr>
      </w:pPr>
      <w:commentRangeStart w:id="346"/>
      <w:r w:rsidRPr="530311D3">
        <w:rPr>
          <w:rFonts w:ascii="Times New Roman" w:eastAsia="Calibri Light" w:hAnsi="Times New Roman" w:cs="Times New Roman"/>
          <w:b/>
          <w:bCs/>
          <w:sz w:val="24"/>
        </w:rPr>
        <w:t xml:space="preserve">§ </w:t>
      </w:r>
      <w:r w:rsidR="000C3320" w:rsidRPr="530311D3">
        <w:rPr>
          <w:rFonts w:ascii="Times New Roman" w:eastAsia="Calibri Light" w:hAnsi="Times New Roman" w:cs="Times New Roman"/>
          <w:b/>
          <w:bCs/>
          <w:sz w:val="24"/>
        </w:rPr>
        <w:t>217</w:t>
      </w:r>
      <w:r w:rsidR="000C3320" w:rsidRPr="530311D3">
        <w:rPr>
          <w:rFonts w:ascii="Times New Roman" w:eastAsia="Calibri Light" w:hAnsi="Times New Roman" w:cs="Times New Roman"/>
          <w:b/>
          <w:bCs/>
          <w:sz w:val="24"/>
          <w:vertAlign w:val="superscript"/>
        </w:rPr>
        <w:t>6</w:t>
      </w:r>
      <w:r w:rsidRPr="530311D3">
        <w:rPr>
          <w:rFonts w:ascii="Times New Roman" w:eastAsia="Calibri Light" w:hAnsi="Times New Roman" w:cs="Times New Roman"/>
          <w:b/>
          <w:bCs/>
          <w:sz w:val="24"/>
        </w:rPr>
        <w:t xml:space="preserve">. </w:t>
      </w:r>
      <w:r w:rsidRPr="530311D3">
        <w:rPr>
          <w:rFonts w:ascii="Times New Roman" w:eastAsiaTheme="majorEastAsia" w:hAnsi="Times New Roman" w:cs="Times New Roman"/>
          <w:b/>
          <w:bCs/>
          <w:sz w:val="24"/>
        </w:rPr>
        <w:t xml:space="preserve">Kosmoseobjektide ja kosmosetegevuslubade </w:t>
      </w:r>
      <w:commentRangeStart w:id="347"/>
      <w:r w:rsidRPr="530311D3">
        <w:rPr>
          <w:rFonts w:ascii="Times New Roman" w:eastAsiaTheme="majorEastAsia" w:hAnsi="Times New Roman" w:cs="Times New Roman"/>
          <w:b/>
          <w:bCs/>
          <w:sz w:val="24"/>
        </w:rPr>
        <w:t>registri</w:t>
      </w:r>
      <w:ins w:id="348" w:author="Merike Koppel JM" w:date="2024-10-16T09:15:00Z">
        <w:r w:rsidR="00895671">
          <w:rPr>
            <w:rFonts w:ascii="Times New Roman" w:eastAsiaTheme="majorEastAsia" w:hAnsi="Times New Roman" w:cs="Times New Roman"/>
            <w:b/>
            <w:bCs/>
            <w:sz w:val="24"/>
          </w:rPr>
          <w:t>sse</w:t>
        </w:r>
      </w:ins>
      <w:r w:rsidRPr="530311D3">
        <w:rPr>
          <w:rFonts w:ascii="Times New Roman" w:eastAsiaTheme="majorEastAsia" w:hAnsi="Times New Roman" w:cs="Times New Roman"/>
          <w:b/>
          <w:bCs/>
          <w:sz w:val="24"/>
        </w:rPr>
        <w:t xml:space="preserve"> </w:t>
      </w:r>
      <w:commentRangeEnd w:id="347"/>
      <w:r w:rsidR="00577934">
        <w:rPr>
          <w:rStyle w:val="Kommentaariviide"/>
        </w:rPr>
        <w:commentReference w:id="347"/>
      </w:r>
      <w:r w:rsidRPr="530311D3">
        <w:rPr>
          <w:rFonts w:ascii="Times New Roman" w:eastAsia="Calibri Light" w:hAnsi="Times New Roman" w:cs="Times New Roman"/>
          <w:b/>
          <w:bCs/>
          <w:sz w:val="24"/>
        </w:rPr>
        <w:t>kande tegemine</w:t>
      </w:r>
      <w:commentRangeEnd w:id="346"/>
      <w:r w:rsidR="00847C5A">
        <w:rPr>
          <w:rStyle w:val="Kommentaariviide"/>
        </w:rPr>
        <w:commentReference w:id="346"/>
      </w:r>
    </w:p>
    <w:p w14:paraId="6BBF583D" w14:textId="77777777" w:rsidR="00230135" w:rsidRPr="000139A2" w:rsidRDefault="00230135" w:rsidP="530311D3">
      <w:pPr>
        <w:spacing w:after="0" w:line="240" w:lineRule="auto"/>
        <w:jc w:val="both"/>
        <w:rPr>
          <w:rFonts w:ascii="Times New Roman" w:eastAsia="Calibri Light" w:hAnsi="Times New Roman" w:cs="Times New Roman"/>
          <w:b/>
          <w:bCs/>
          <w:sz w:val="24"/>
        </w:rPr>
      </w:pPr>
    </w:p>
    <w:p w14:paraId="167762C5" w14:textId="3C256A07" w:rsidR="000240DD" w:rsidRDefault="000240DD"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Kosmoseobjekti kosmoseobjektide ja kosmosetegevuslubade registrisse kandmise eest tasutakse riigilõivu </w:t>
      </w:r>
      <w:r w:rsidR="44CB4BC6" w:rsidRPr="530311D3">
        <w:rPr>
          <w:rFonts w:ascii="Times New Roman" w:eastAsia="Calibri Light" w:hAnsi="Times New Roman" w:cs="Times New Roman"/>
          <w:sz w:val="24"/>
        </w:rPr>
        <w:t>500</w:t>
      </w:r>
      <w:r w:rsidR="000139A2" w:rsidRPr="530311D3">
        <w:rPr>
          <w:rFonts w:ascii="Times New Roman" w:eastAsia="Calibri Light" w:hAnsi="Times New Roman" w:cs="Times New Roman"/>
          <w:sz w:val="24"/>
        </w:rPr>
        <w:t xml:space="preserve"> </w:t>
      </w:r>
      <w:r w:rsidRPr="530311D3">
        <w:rPr>
          <w:rFonts w:ascii="Times New Roman" w:eastAsia="Calibri Light" w:hAnsi="Times New Roman" w:cs="Times New Roman"/>
          <w:sz w:val="24"/>
        </w:rPr>
        <w:t>eurot</w:t>
      </w:r>
      <w:r w:rsidR="001F1764" w:rsidRPr="530311D3">
        <w:rPr>
          <w:rFonts w:ascii="Times New Roman" w:eastAsia="Calibri Light" w:hAnsi="Times New Roman" w:cs="Times New Roman"/>
          <w:sz w:val="24"/>
        </w:rPr>
        <w:t>.</w:t>
      </w:r>
      <w:r w:rsidR="005E46EE" w:rsidRPr="530311D3">
        <w:rPr>
          <w:rFonts w:ascii="Times New Roman" w:eastAsia="Calibri Light" w:hAnsi="Times New Roman" w:cs="Times New Roman"/>
          <w:sz w:val="24"/>
        </w:rPr>
        <w:t>“</w:t>
      </w:r>
      <w:r w:rsidR="00E44A99" w:rsidRPr="530311D3">
        <w:rPr>
          <w:rFonts w:ascii="Times New Roman" w:eastAsia="Calibri Light" w:hAnsi="Times New Roman" w:cs="Times New Roman"/>
          <w:sz w:val="24"/>
        </w:rPr>
        <w:t>.</w:t>
      </w:r>
      <w:r w:rsidR="000139A2" w:rsidRPr="530311D3">
        <w:rPr>
          <w:rFonts w:ascii="Times New Roman" w:eastAsia="Calibri Light" w:hAnsi="Times New Roman" w:cs="Times New Roman"/>
          <w:sz w:val="24"/>
        </w:rPr>
        <w:t xml:space="preserve"> </w:t>
      </w:r>
    </w:p>
    <w:p w14:paraId="2E291E6F" w14:textId="77777777" w:rsidR="00230135" w:rsidRPr="00E875B2" w:rsidRDefault="00230135" w:rsidP="530311D3">
      <w:pPr>
        <w:spacing w:after="0" w:line="240" w:lineRule="auto"/>
        <w:jc w:val="both"/>
        <w:rPr>
          <w:rFonts w:ascii="Times New Roman" w:eastAsia="Calibri Light" w:hAnsi="Times New Roman" w:cs="Times New Roman"/>
          <w:sz w:val="24"/>
        </w:rPr>
      </w:pPr>
    </w:p>
    <w:p w14:paraId="7D14EFE3" w14:textId="372A70D6" w:rsidR="000240DD" w:rsidRDefault="000240DD" w:rsidP="530311D3">
      <w:pPr>
        <w:spacing w:after="0" w:line="240" w:lineRule="auto"/>
        <w:jc w:val="both"/>
        <w:rPr>
          <w:rFonts w:ascii="Times New Roman" w:eastAsia="Calibri Light" w:hAnsi="Times New Roman" w:cs="Times New Roman"/>
          <w:b/>
          <w:bCs/>
          <w:sz w:val="24"/>
        </w:rPr>
      </w:pPr>
      <w:r w:rsidRPr="530311D3">
        <w:rPr>
          <w:rFonts w:ascii="Times New Roman" w:eastAsia="Calibri Light" w:hAnsi="Times New Roman" w:cs="Times New Roman"/>
          <w:b/>
          <w:bCs/>
          <w:sz w:val="24"/>
        </w:rPr>
        <w:t xml:space="preserve">§ </w:t>
      </w:r>
      <w:r w:rsidR="00866D87" w:rsidRPr="530311D3">
        <w:rPr>
          <w:rFonts w:ascii="Times New Roman" w:eastAsia="Calibri Light" w:hAnsi="Times New Roman" w:cs="Times New Roman"/>
          <w:b/>
          <w:bCs/>
          <w:sz w:val="24"/>
        </w:rPr>
        <w:t>6</w:t>
      </w:r>
      <w:r w:rsidR="000139A2" w:rsidRPr="530311D3">
        <w:rPr>
          <w:rFonts w:ascii="Times New Roman" w:eastAsia="Calibri Light" w:hAnsi="Times New Roman" w:cs="Times New Roman"/>
          <w:b/>
          <w:bCs/>
          <w:sz w:val="24"/>
        </w:rPr>
        <w:t>4</w:t>
      </w:r>
      <w:r w:rsidRPr="530311D3">
        <w:rPr>
          <w:rFonts w:ascii="Times New Roman" w:eastAsia="Calibri Light" w:hAnsi="Times New Roman" w:cs="Times New Roman"/>
          <w:b/>
          <w:bCs/>
          <w:sz w:val="24"/>
        </w:rPr>
        <w:t xml:space="preserve">. </w:t>
      </w:r>
      <w:proofErr w:type="spellStart"/>
      <w:r w:rsidRPr="530311D3">
        <w:rPr>
          <w:rFonts w:ascii="Times New Roman" w:eastAsia="Calibri Light" w:hAnsi="Times New Roman" w:cs="Times New Roman"/>
          <w:b/>
          <w:bCs/>
          <w:sz w:val="24"/>
        </w:rPr>
        <w:t>Küberturvalisuse</w:t>
      </w:r>
      <w:proofErr w:type="spellEnd"/>
      <w:r w:rsidRPr="530311D3">
        <w:rPr>
          <w:rFonts w:ascii="Times New Roman" w:eastAsia="Calibri Light" w:hAnsi="Times New Roman" w:cs="Times New Roman"/>
          <w:b/>
          <w:bCs/>
          <w:sz w:val="24"/>
        </w:rPr>
        <w:t xml:space="preserve"> seaduse muutmine</w:t>
      </w:r>
    </w:p>
    <w:p w14:paraId="3F7A0B40" w14:textId="77777777" w:rsidR="00230135" w:rsidRPr="00E875B2" w:rsidRDefault="00230135" w:rsidP="530311D3">
      <w:pPr>
        <w:spacing w:after="0" w:line="240" w:lineRule="auto"/>
        <w:jc w:val="both"/>
        <w:rPr>
          <w:rFonts w:ascii="Times New Roman" w:eastAsia="Calibri Light" w:hAnsi="Times New Roman" w:cs="Times New Roman"/>
          <w:b/>
          <w:bCs/>
          <w:sz w:val="24"/>
        </w:rPr>
      </w:pPr>
    </w:p>
    <w:p w14:paraId="2743CCE1" w14:textId="32CE4947" w:rsidR="000240DD" w:rsidRDefault="000240DD" w:rsidP="530311D3">
      <w:pPr>
        <w:spacing w:after="0" w:line="240" w:lineRule="auto"/>
        <w:jc w:val="both"/>
        <w:rPr>
          <w:rFonts w:ascii="Times New Roman" w:eastAsia="Calibri Light" w:hAnsi="Times New Roman" w:cs="Times New Roman"/>
          <w:sz w:val="24"/>
        </w:rPr>
      </w:pPr>
      <w:proofErr w:type="spellStart"/>
      <w:r w:rsidRPr="530311D3">
        <w:rPr>
          <w:rFonts w:ascii="Times New Roman" w:eastAsia="Calibri Light" w:hAnsi="Times New Roman" w:cs="Times New Roman"/>
          <w:sz w:val="24"/>
        </w:rPr>
        <w:t>Küberturvalisuse</w:t>
      </w:r>
      <w:proofErr w:type="spellEnd"/>
      <w:r w:rsidRPr="530311D3">
        <w:rPr>
          <w:rFonts w:ascii="Times New Roman" w:eastAsia="Calibri Light" w:hAnsi="Times New Roman" w:cs="Times New Roman"/>
          <w:sz w:val="24"/>
        </w:rPr>
        <w:t xml:space="preserve"> seaduse</w:t>
      </w:r>
      <w:r w:rsidR="00052D62" w:rsidRPr="530311D3">
        <w:rPr>
          <w:rFonts w:ascii="Times New Roman" w:eastAsia="Calibri Light" w:hAnsi="Times New Roman" w:cs="Times New Roman"/>
          <w:sz w:val="24"/>
        </w:rPr>
        <w:t xml:space="preserve"> § 3 lõiget 1 täiendatakse</w:t>
      </w:r>
      <w:r w:rsidRPr="530311D3">
        <w:rPr>
          <w:rFonts w:ascii="Times New Roman" w:eastAsia="Calibri Light" w:hAnsi="Times New Roman" w:cs="Times New Roman"/>
          <w:sz w:val="24"/>
        </w:rPr>
        <w:t xml:space="preserve"> </w:t>
      </w:r>
      <w:r w:rsidR="00F9386C" w:rsidRPr="530311D3">
        <w:rPr>
          <w:rFonts w:ascii="Times New Roman" w:eastAsia="Calibri Light" w:hAnsi="Times New Roman" w:cs="Times New Roman"/>
          <w:sz w:val="24"/>
        </w:rPr>
        <w:t xml:space="preserve">punktiga 11 </w:t>
      </w:r>
      <w:r w:rsidRPr="530311D3">
        <w:rPr>
          <w:rFonts w:ascii="Times New Roman" w:eastAsia="Calibri Light" w:hAnsi="Times New Roman" w:cs="Times New Roman"/>
          <w:sz w:val="24"/>
        </w:rPr>
        <w:t>järgmise</w:t>
      </w:r>
      <w:r w:rsidR="00F9386C" w:rsidRPr="530311D3">
        <w:rPr>
          <w:rFonts w:ascii="Times New Roman" w:eastAsia="Calibri Light" w:hAnsi="Times New Roman" w:cs="Times New Roman"/>
          <w:sz w:val="24"/>
        </w:rPr>
        <w:t>s sõnastuses</w:t>
      </w:r>
      <w:r w:rsidRPr="530311D3">
        <w:rPr>
          <w:rFonts w:ascii="Times New Roman" w:eastAsia="Calibri Light" w:hAnsi="Times New Roman" w:cs="Times New Roman"/>
          <w:sz w:val="24"/>
        </w:rPr>
        <w:t>:</w:t>
      </w:r>
    </w:p>
    <w:p w14:paraId="0E01E04C" w14:textId="77777777" w:rsidR="00230135" w:rsidRPr="00E875B2" w:rsidRDefault="00230135" w:rsidP="530311D3">
      <w:pPr>
        <w:spacing w:after="0" w:line="240" w:lineRule="auto"/>
        <w:jc w:val="both"/>
        <w:rPr>
          <w:rFonts w:ascii="Times New Roman" w:eastAsia="Calibri Light" w:hAnsi="Times New Roman" w:cs="Times New Roman"/>
          <w:sz w:val="24"/>
        </w:rPr>
      </w:pPr>
    </w:p>
    <w:p w14:paraId="784E70BF" w14:textId="447DE3C5" w:rsidR="000240DD" w:rsidRDefault="000240DD"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„11) kosmose</w:t>
      </w:r>
      <w:ins w:id="349" w:author="Kärt Voor" w:date="2024-10-18T12:46:00Z">
        <w:r w:rsidR="00847C5A">
          <w:rPr>
            <w:rFonts w:ascii="Times New Roman" w:eastAsia="Calibri Light" w:hAnsi="Times New Roman" w:cs="Times New Roman"/>
            <w:sz w:val="24"/>
          </w:rPr>
          <w:t xml:space="preserve">tegevuse </w:t>
        </w:r>
      </w:ins>
      <w:r w:rsidRPr="530311D3">
        <w:rPr>
          <w:rFonts w:ascii="Times New Roman" w:eastAsia="Calibri Light" w:hAnsi="Times New Roman" w:cs="Times New Roman"/>
          <w:sz w:val="24"/>
        </w:rPr>
        <w:t xml:space="preserve">seaduses sätestatud </w:t>
      </w:r>
      <w:r w:rsidR="00146DC0" w:rsidRPr="530311D3">
        <w:rPr>
          <w:rFonts w:ascii="Times New Roman" w:eastAsia="Calibri Light" w:hAnsi="Times New Roman" w:cs="Times New Roman"/>
          <w:sz w:val="24"/>
        </w:rPr>
        <w:t xml:space="preserve">käitaja </w:t>
      </w:r>
      <w:r w:rsidR="003146AE" w:rsidRPr="530311D3">
        <w:rPr>
          <w:rFonts w:ascii="Times New Roman" w:eastAsia="Calibri Light" w:hAnsi="Times New Roman" w:cs="Times New Roman"/>
          <w:sz w:val="24"/>
        </w:rPr>
        <w:t xml:space="preserve">kosmosetegevuse </w:t>
      </w:r>
      <w:r w:rsidR="00BC6AE4" w:rsidRPr="530311D3">
        <w:rPr>
          <w:rFonts w:ascii="Times New Roman" w:eastAsia="Calibri Light" w:hAnsi="Times New Roman" w:cs="Times New Roman"/>
          <w:sz w:val="24"/>
        </w:rPr>
        <w:t>tegemisel</w:t>
      </w:r>
      <w:r w:rsidR="002A30D1" w:rsidRPr="530311D3">
        <w:rPr>
          <w:rFonts w:ascii="Times New Roman" w:eastAsia="Calibri Light" w:hAnsi="Times New Roman" w:cs="Times New Roman"/>
          <w:sz w:val="24"/>
        </w:rPr>
        <w:t>.</w:t>
      </w:r>
      <w:r w:rsidR="008B1829" w:rsidRPr="530311D3">
        <w:rPr>
          <w:rFonts w:ascii="Times New Roman" w:eastAsia="Calibri Light" w:hAnsi="Times New Roman" w:cs="Times New Roman"/>
          <w:sz w:val="24"/>
        </w:rPr>
        <w:t>“</w:t>
      </w:r>
      <w:r w:rsidRPr="530311D3">
        <w:rPr>
          <w:rFonts w:ascii="Times New Roman" w:eastAsia="Calibri Light" w:hAnsi="Times New Roman" w:cs="Times New Roman"/>
          <w:sz w:val="24"/>
        </w:rPr>
        <w:t>.</w:t>
      </w:r>
    </w:p>
    <w:p w14:paraId="1CD6B8F6" w14:textId="77777777" w:rsidR="00230135" w:rsidRPr="00E875B2" w:rsidRDefault="00230135" w:rsidP="00230135">
      <w:pPr>
        <w:spacing w:after="0" w:line="240" w:lineRule="auto"/>
        <w:rPr>
          <w:rFonts w:ascii="Times New Roman" w:eastAsia="Calibri Light" w:hAnsi="Times New Roman" w:cs="Times New Roman"/>
          <w:sz w:val="24"/>
        </w:rPr>
      </w:pPr>
    </w:p>
    <w:p w14:paraId="744856C7" w14:textId="56F45BDB" w:rsidR="000240DD" w:rsidRDefault="000240DD" w:rsidP="00230135">
      <w:pPr>
        <w:spacing w:after="0" w:line="240" w:lineRule="auto"/>
        <w:rPr>
          <w:rFonts w:ascii="Times New Roman" w:eastAsia="Calibri Light" w:hAnsi="Times New Roman" w:cs="Times New Roman"/>
          <w:b/>
          <w:bCs/>
          <w:sz w:val="24"/>
        </w:rPr>
      </w:pPr>
      <w:r w:rsidRPr="00E875B2">
        <w:rPr>
          <w:rFonts w:ascii="Times New Roman" w:eastAsia="Calibri Light" w:hAnsi="Times New Roman" w:cs="Times New Roman"/>
          <w:b/>
          <w:bCs/>
          <w:sz w:val="24"/>
        </w:rPr>
        <w:t xml:space="preserve">§ </w:t>
      </w:r>
      <w:r w:rsidR="00866D87" w:rsidRPr="00E875B2">
        <w:rPr>
          <w:rFonts w:ascii="Times New Roman" w:eastAsia="Calibri Light" w:hAnsi="Times New Roman" w:cs="Times New Roman"/>
          <w:b/>
          <w:bCs/>
          <w:sz w:val="24"/>
        </w:rPr>
        <w:t>6</w:t>
      </w:r>
      <w:r w:rsidR="000139A2" w:rsidRPr="00E875B2">
        <w:rPr>
          <w:rFonts w:ascii="Times New Roman" w:eastAsia="Calibri Light" w:hAnsi="Times New Roman" w:cs="Times New Roman"/>
          <w:b/>
          <w:bCs/>
          <w:sz w:val="24"/>
        </w:rPr>
        <w:t>5</w:t>
      </w:r>
      <w:r w:rsidRPr="00E875B2">
        <w:rPr>
          <w:rFonts w:ascii="Times New Roman" w:eastAsia="Calibri Light" w:hAnsi="Times New Roman" w:cs="Times New Roman"/>
          <w:b/>
          <w:bCs/>
          <w:sz w:val="24"/>
        </w:rPr>
        <w:t>. Välisinvesteeringu usaldusväärsuse hindamise seadus</w:t>
      </w:r>
      <w:r w:rsidR="009A0DCE" w:rsidRPr="00E875B2">
        <w:rPr>
          <w:rFonts w:ascii="Times New Roman" w:eastAsia="Calibri Light" w:hAnsi="Times New Roman" w:cs="Times New Roman"/>
          <w:b/>
          <w:bCs/>
          <w:sz w:val="24"/>
        </w:rPr>
        <w:t>e muutmine</w:t>
      </w:r>
    </w:p>
    <w:p w14:paraId="2DF4D186" w14:textId="77777777" w:rsidR="00230135" w:rsidRPr="00E875B2" w:rsidRDefault="00230135" w:rsidP="00230135">
      <w:pPr>
        <w:spacing w:after="0" w:line="240" w:lineRule="auto"/>
        <w:rPr>
          <w:rFonts w:ascii="Times New Roman" w:eastAsia="Calibri Light" w:hAnsi="Times New Roman" w:cs="Times New Roman"/>
          <w:b/>
          <w:bCs/>
          <w:sz w:val="24"/>
        </w:rPr>
      </w:pPr>
    </w:p>
    <w:p w14:paraId="4E704B02" w14:textId="0ED8536B" w:rsidR="007C797C" w:rsidRDefault="007C797C"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Välisinvesteeringu usaldusväärsuse hindamise</w:t>
      </w:r>
      <w:r w:rsidRPr="530311D3">
        <w:rPr>
          <w:rFonts w:ascii="Times New Roman" w:eastAsia="Calibri Light" w:hAnsi="Times New Roman" w:cs="Times New Roman"/>
          <w:b/>
          <w:bCs/>
          <w:sz w:val="24"/>
        </w:rPr>
        <w:t xml:space="preserve"> </w:t>
      </w:r>
      <w:r w:rsidRPr="530311D3">
        <w:rPr>
          <w:rFonts w:ascii="Times New Roman" w:eastAsia="Calibri Light" w:hAnsi="Times New Roman" w:cs="Times New Roman"/>
          <w:sz w:val="24"/>
        </w:rPr>
        <w:t>seaduse § 4 lõiget 1 täiendatakse punktiga 12 järgmises sõnastuses:</w:t>
      </w:r>
    </w:p>
    <w:p w14:paraId="63E55C06" w14:textId="77777777" w:rsidR="00230135" w:rsidRPr="00E875B2" w:rsidRDefault="00230135" w:rsidP="530311D3">
      <w:pPr>
        <w:spacing w:after="0" w:line="240" w:lineRule="auto"/>
        <w:jc w:val="both"/>
        <w:rPr>
          <w:rFonts w:ascii="Times New Roman" w:eastAsia="Calibri Light" w:hAnsi="Times New Roman" w:cs="Times New Roman"/>
          <w:sz w:val="24"/>
        </w:rPr>
      </w:pPr>
    </w:p>
    <w:p w14:paraId="7325B5ED" w14:textId="50A98EAB" w:rsidR="007C797C" w:rsidRDefault="007C797C"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 xml:space="preserve">„12) </w:t>
      </w:r>
      <w:r w:rsidR="00146DC0" w:rsidRPr="530311D3">
        <w:rPr>
          <w:rFonts w:ascii="Times New Roman" w:eastAsia="Calibri Light" w:hAnsi="Times New Roman" w:cs="Times New Roman"/>
          <w:sz w:val="24"/>
        </w:rPr>
        <w:t xml:space="preserve">käitaja </w:t>
      </w:r>
      <w:r w:rsidRPr="530311D3">
        <w:rPr>
          <w:rFonts w:ascii="Times New Roman" w:eastAsia="Calibri Light" w:hAnsi="Times New Roman" w:cs="Times New Roman"/>
          <w:sz w:val="24"/>
        </w:rPr>
        <w:t>kosmose</w:t>
      </w:r>
      <w:ins w:id="350" w:author="Kärt Voor" w:date="2024-10-17T11:19:00Z">
        <w:r w:rsidR="00E42FDD">
          <w:rPr>
            <w:rFonts w:ascii="Times New Roman" w:eastAsia="Calibri Light" w:hAnsi="Times New Roman" w:cs="Times New Roman"/>
            <w:sz w:val="24"/>
          </w:rPr>
          <w:t xml:space="preserve">tegevuse </w:t>
        </w:r>
      </w:ins>
      <w:r w:rsidRPr="530311D3">
        <w:rPr>
          <w:rFonts w:ascii="Times New Roman" w:eastAsia="Calibri Light" w:hAnsi="Times New Roman" w:cs="Times New Roman"/>
          <w:sz w:val="24"/>
        </w:rPr>
        <w:t xml:space="preserve">seaduse </w:t>
      </w:r>
      <w:r w:rsidR="007C47FE" w:rsidRPr="530311D3">
        <w:rPr>
          <w:rFonts w:ascii="Times New Roman" w:eastAsia="Calibri Light" w:hAnsi="Times New Roman" w:cs="Times New Roman"/>
          <w:sz w:val="24"/>
        </w:rPr>
        <w:t>tähenduses</w:t>
      </w:r>
      <w:r w:rsidR="00CA014D" w:rsidRPr="530311D3">
        <w:rPr>
          <w:rFonts w:ascii="Times New Roman" w:eastAsia="Calibri Light" w:hAnsi="Times New Roman" w:cs="Times New Roman"/>
          <w:sz w:val="24"/>
        </w:rPr>
        <w:t>.</w:t>
      </w:r>
      <w:r w:rsidR="008B1829" w:rsidRPr="530311D3">
        <w:rPr>
          <w:rFonts w:ascii="Times New Roman" w:eastAsia="Calibri Light" w:hAnsi="Times New Roman" w:cs="Times New Roman"/>
          <w:sz w:val="24"/>
        </w:rPr>
        <w:t>“</w:t>
      </w:r>
      <w:r w:rsidRPr="530311D3">
        <w:rPr>
          <w:rFonts w:ascii="Times New Roman" w:eastAsia="Calibri Light" w:hAnsi="Times New Roman" w:cs="Times New Roman"/>
          <w:sz w:val="24"/>
        </w:rPr>
        <w:t>.</w:t>
      </w:r>
    </w:p>
    <w:p w14:paraId="02F35E14" w14:textId="77777777" w:rsidR="00230135" w:rsidRDefault="00230135" w:rsidP="530311D3">
      <w:pPr>
        <w:spacing w:after="0" w:line="240" w:lineRule="auto"/>
        <w:jc w:val="both"/>
        <w:rPr>
          <w:rFonts w:ascii="Times New Roman" w:eastAsia="Calibri Light" w:hAnsi="Times New Roman" w:cs="Times New Roman"/>
          <w:sz w:val="24"/>
        </w:rPr>
      </w:pPr>
    </w:p>
    <w:p w14:paraId="5A657F39" w14:textId="77777777" w:rsidR="00F733F7" w:rsidRDefault="00F733F7" w:rsidP="00230135">
      <w:pPr>
        <w:spacing w:after="0" w:line="240" w:lineRule="auto"/>
        <w:rPr>
          <w:rFonts w:ascii="Times New Roman" w:eastAsia="Calibri Light" w:hAnsi="Times New Roman" w:cs="Times New Roman"/>
          <w:b/>
          <w:bCs/>
          <w:sz w:val="24"/>
        </w:rPr>
      </w:pPr>
      <w:r w:rsidRPr="00804571">
        <w:rPr>
          <w:rFonts w:ascii="Times New Roman" w:eastAsia="Calibri Light" w:hAnsi="Times New Roman" w:cs="Times New Roman"/>
          <w:b/>
          <w:bCs/>
          <w:sz w:val="24"/>
        </w:rPr>
        <w:t xml:space="preserve">§ 66. </w:t>
      </w:r>
      <w:r w:rsidRPr="00AA15FE">
        <w:rPr>
          <w:rFonts w:ascii="Times New Roman" w:hAnsi="Times New Roman" w:cs="Times New Roman"/>
          <w:b/>
          <w:bCs/>
          <w:sz w:val="24"/>
          <w:shd w:val="clear" w:color="auto" w:fill="FFFFFF"/>
        </w:rPr>
        <w:t>Karistusseadustiku</w:t>
      </w:r>
      <w:r>
        <w:rPr>
          <w:rFonts w:ascii="Times New Roman" w:hAnsi="Times New Roman" w:cs="Times New Roman"/>
          <w:sz w:val="24"/>
          <w:shd w:val="clear" w:color="auto" w:fill="FFFFFF"/>
        </w:rPr>
        <w:t xml:space="preserve"> </w:t>
      </w:r>
      <w:r w:rsidRPr="00E875B2">
        <w:rPr>
          <w:rFonts w:ascii="Times New Roman" w:eastAsia="Calibri Light" w:hAnsi="Times New Roman" w:cs="Times New Roman"/>
          <w:b/>
          <w:bCs/>
          <w:sz w:val="24"/>
        </w:rPr>
        <w:t>muutmine</w:t>
      </w:r>
    </w:p>
    <w:p w14:paraId="5446D048" w14:textId="77777777" w:rsidR="00230135" w:rsidRPr="00804571" w:rsidRDefault="00230135" w:rsidP="00230135">
      <w:pPr>
        <w:spacing w:after="0" w:line="240" w:lineRule="auto"/>
        <w:rPr>
          <w:rFonts w:ascii="Times New Roman" w:eastAsia="Calibri Light" w:hAnsi="Times New Roman" w:cs="Times New Roman"/>
          <w:b/>
          <w:bCs/>
          <w:sz w:val="24"/>
        </w:rPr>
      </w:pPr>
    </w:p>
    <w:p w14:paraId="02CE9DCE" w14:textId="77777777" w:rsidR="00F733F7" w:rsidRDefault="00F733F7" w:rsidP="00230135">
      <w:pPr>
        <w:spacing w:after="0" w:line="240" w:lineRule="auto"/>
        <w:rPr>
          <w:rFonts w:ascii="Times New Roman" w:hAnsi="Times New Roman" w:cs="Times New Roman"/>
          <w:sz w:val="24"/>
          <w:shd w:val="clear" w:color="auto" w:fill="FFFFFF"/>
        </w:rPr>
      </w:pPr>
      <w:r w:rsidRPr="00804571">
        <w:rPr>
          <w:rFonts w:ascii="Times New Roman" w:hAnsi="Times New Roman" w:cs="Times New Roman"/>
          <w:sz w:val="24"/>
          <w:shd w:val="clear" w:color="auto" w:fill="FFFFFF"/>
        </w:rPr>
        <w:t>Karistusseadustiku § 372 lõike 2 punkt 3 muudetakse ja sõnastatakse järgmiselt:</w:t>
      </w:r>
    </w:p>
    <w:p w14:paraId="702F88FA" w14:textId="77777777" w:rsidR="00085BD1" w:rsidRDefault="00085BD1" w:rsidP="00230135">
      <w:pPr>
        <w:spacing w:after="0" w:line="240" w:lineRule="auto"/>
        <w:rPr>
          <w:rFonts w:ascii="Times New Roman" w:hAnsi="Times New Roman" w:cs="Times New Roman"/>
          <w:sz w:val="24"/>
          <w:shd w:val="clear" w:color="auto" w:fill="FFFFFF"/>
        </w:rPr>
      </w:pPr>
    </w:p>
    <w:p w14:paraId="4B88911F" w14:textId="77777777" w:rsidR="00F733F7" w:rsidRPr="00AA15FE" w:rsidRDefault="00F733F7" w:rsidP="530311D3">
      <w:pPr>
        <w:spacing w:after="0" w:line="240" w:lineRule="auto"/>
        <w:jc w:val="both"/>
        <w:rPr>
          <w:rFonts w:ascii="Times New Roman" w:hAnsi="Times New Roman" w:cs="Times New Roman"/>
          <w:sz w:val="24"/>
          <w:shd w:val="clear" w:color="auto" w:fill="FFFFFF"/>
        </w:rPr>
      </w:pPr>
      <w:r w:rsidRPr="530311D3">
        <w:rPr>
          <w:rFonts w:ascii="Times New Roman" w:eastAsia="Calibri Light" w:hAnsi="Times New Roman" w:cs="Times New Roman"/>
          <w:sz w:val="24"/>
        </w:rPr>
        <w:t>„3) see on toime pandud tervishoiuteenuse, nakkusohtlike materjalide käitlemise, lennunduse, kosmosetegevuse, raudteeliikluse või krediidi-, kindlustus- või finantsteenusega seotud tegevusalal, –</w:t>
      </w:r>
    </w:p>
    <w:p w14:paraId="06A065E4" w14:textId="2732A8AD" w:rsidR="00F733F7" w:rsidRDefault="00F733F7" w:rsidP="530311D3">
      <w:pPr>
        <w:spacing w:after="0" w:line="240" w:lineRule="auto"/>
        <w:jc w:val="both"/>
        <w:rPr>
          <w:rFonts w:ascii="Times New Roman" w:eastAsia="Calibri Light" w:hAnsi="Times New Roman" w:cs="Times New Roman"/>
          <w:sz w:val="24"/>
        </w:rPr>
      </w:pPr>
      <w:r w:rsidRPr="530311D3">
        <w:rPr>
          <w:rFonts w:ascii="Times New Roman" w:eastAsia="Calibri Light" w:hAnsi="Times New Roman" w:cs="Times New Roman"/>
          <w:sz w:val="24"/>
        </w:rPr>
        <w:t>karistatakse rahalise karistusega või kuni kolmeaastase vangistusega.“</w:t>
      </w:r>
      <w:r w:rsidR="002A2348" w:rsidRPr="530311D3">
        <w:rPr>
          <w:rFonts w:ascii="Times New Roman" w:eastAsia="Calibri Light" w:hAnsi="Times New Roman" w:cs="Times New Roman"/>
          <w:sz w:val="24"/>
        </w:rPr>
        <w:t>.</w:t>
      </w:r>
    </w:p>
    <w:p w14:paraId="64FD8C66" w14:textId="77777777" w:rsidR="00230135" w:rsidRPr="00F733F7" w:rsidRDefault="00230135" w:rsidP="00230135">
      <w:pPr>
        <w:spacing w:after="0" w:line="240" w:lineRule="auto"/>
        <w:rPr>
          <w:rFonts w:ascii="Times New Roman" w:eastAsia="Calibri Light" w:hAnsi="Times New Roman" w:cs="Times New Roman"/>
          <w:sz w:val="24"/>
        </w:rPr>
      </w:pPr>
    </w:p>
    <w:p w14:paraId="2B039C5B" w14:textId="2A83FDEC" w:rsidR="00797AE3" w:rsidRDefault="000240DD" w:rsidP="00230135">
      <w:pPr>
        <w:spacing w:after="0" w:line="240" w:lineRule="auto"/>
        <w:rPr>
          <w:rFonts w:ascii="Times New Roman" w:eastAsia="Calibri Light" w:hAnsi="Times New Roman" w:cs="Times New Roman"/>
          <w:b/>
          <w:bCs/>
          <w:sz w:val="24"/>
        </w:rPr>
      </w:pPr>
      <w:r w:rsidRPr="00E875B2">
        <w:rPr>
          <w:rFonts w:ascii="Times New Roman" w:eastAsia="Calibri Light" w:hAnsi="Times New Roman" w:cs="Times New Roman"/>
          <w:b/>
          <w:bCs/>
          <w:sz w:val="24"/>
        </w:rPr>
        <w:t xml:space="preserve">§ </w:t>
      </w:r>
      <w:r w:rsidR="00866D87" w:rsidRPr="00E875B2">
        <w:rPr>
          <w:rFonts w:ascii="Times New Roman" w:hAnsi="Times New Roman" w:cs="Times New Roman"/>
          <w:b/>
          <w:bCs/>
          <w:sz w:val="24"/>
        </w:rPr>
        <w:t>6</w:t>
      </w:r>
      <w:r w:rsidR="00FC7858">
        <w:rPr>
          <w:rFonts w:ascii="Times New Roman" w:hAnsi="Times New Roman" w:cs="Times New Roman"/>
          <w:b/>
          <w:bCs/>
          <w:sz w:val="24"/>
        </w:rPr>
        <w:t>7</w:t>
      </w:r>
      <w:r w:rsidRPr="00E875B2">
        <w:rPr>
          <w:rFonts w:ascii="Times New Roman" w:hAnsi="Times New Roman" w:cs="Times New Roman"/>
          <w:b/>
          <w:bCs/>
          <w:sz w:val="24"/>
        </w:rPr>
        <w:t xml:space="preserve">. </w:t>
      </w:r>
      <w:r w:rsidRPr="00E875B2">
        <w:rPr>
          <w:rFonts w:ascii="Times New Roman" w:eastAsia="Calibri Light" w:hAnsi="Times New Roman" w:cs="Times New Roman"/>
          <w:b/>
          <w:bCs/>
          <w:sz w:val="24"/>
        </w:rPr>
        <w:t>Seaduse jõustumine</w:t>
      </w:r>
    </w:p>
    <w:p w14:paraId="4F11A289" w14:textId="77777777" w:rsidR="00230135" w:rsidRPr="003D31C4" w:rsidRDefault="00230135" w:rsidP="00230135">
      <w:pPr>
        <w:spacing w:after="0" w:line="240" w:lineRule="auto"/>
        <w:rPr>
          <w:rFonts w:ascii="Times New Roman" w:hAnsi="Times New Roman" w:cs="Times New Roman"/>
          <w:sz w:val="24"/>
        </w:rPr>
      </w:pPr>
    </w:p>
    <w:p w14:paraId="5A907C02" w14:textId="79B0F2C6" w:rsidR="00DB0B1A" w:rsidRDefault="000240DD" w:rsidP="530311D3">
      <w:pPr>
        <w:spacing w:after="0" w:line="240" w:lineRule="auto"/>
        <w:rPr>
          <w:rFonts w:ascii="Times New Roman" w:eastAsia="Calibri Light" w:hAnsi="Times New Roman" w:cs="Times New Roman"/>
          <w:sz w:val="24"/>
        </w:rPr>
      </w:pPr>
      <w:r w:rsidRPr="530311D3">
        <w:rPr>
          <w:rFonts w:ascii="Times New Roman" w:eastAsia="Calibri Light" w:hAnsi="Times New Roman" w:cs="Times New Roman"/>
          <w:sz w:val="24"/>
        </w:rPr>
        <w:t xml:space="preserve">Käesolev seadus jõustub </w:t>
      </w:r>
      <w:r w:rsidR="005673B7" w:rsidRPr="00670595">
        <w:rPr>
          <w:rFonts w:ascii="Times New Roman" w:eastAsia="Calibri Light" w:hAnsi="Times New Roman" w:cs="Times New Roman"/>
          <w:sz w:val="24"/>
          <w:rPrChange w:id="351" w:author="Kärt Voor" w:date="2024-10-17T14:59:00Z">
            <w:rPr>
              <w:rFonts w:ascii="Times New Roman" w:eastAsia="Calibri Light" w:hAnsi="Times New Roman" w:cs="Times New Roman"/>
              <w:sz w:val="24"/>
              <w:u w:val="single"/>
            </w:rPr>
          </w:rPrChange>
        </w:rPr>
        <w:t>2026. aasta 1. jaanuaril</w:t>
      </w:r>
      <w:r w:rsidR="005673B7" w:rsidRPr="530311D3">
        <w:rPr>
          <w:rFonts w:ascii="Times New Roman" w:eastAsia="Calibri Light" w:hAnsi="Times New Roman" w:cs="Times New Roman"/>
          <w:sz w:val="24"/>
          <w:u w:val="single"/>
        </w:rPr>
        <w:t xml:space="preserve"> </w:t>
      </w:r>
      <w:r w:rsidRPr="530311D3">
        <w:rPr>
          <w:rFonts w:ascii="Times New Roman" w:eastAsia="Calibri Light" w:hAnsi="Times New Roman" w:cs="Times New Roman"/>
          <w:sz w:val="24"/>
        </w:rPr>
        <w:t>.</w:t>
      </w:r>
    </w:p>
    <w:p w14:paraId="1F9EF950" w14:textId="77777777" w:rsidR="002A2348" w:rsidRDefault="002A2348" w:rsidP="530311D3">
      <w:pPr>
        <w:spacing w:after="0" w:line="240" w:lineRule="auto"/>
        <w:rPr>
          <w:rFonts w:ascii="Times New Roman" w:eastAsia="Calibri Light" w:hAnsi="Times New Roman" w:cs="Times New Roman"/>
          <w:sz w:val="24"/>
        </w:rPr>
      </w:pPr>
    </w:p>
    <w:p w14:paraId="6CECBF85" w14:textId="77777777" w:rsidR="002A2348" w:rsidRDefault="002A2348" w:rsidP="530311D3">
      <w:pPr>
        <w:spacing w:after="0" w:line="240" w:lineRule="auto"/>
        <w:rPr>
          <w:rFonts w:ascii="Times New Roman" w:eastAsia="Calibri Light" w:hAnsi="Times New Roman" w:cs="Times New Roman"/>
          <w:sz w:val="24"/>
        </w:rPr>
      </w:pPr>
    </w:p>
    <w:p w14:paraId="1739E797" w14:textId="77777777" w:rsidR="002A2348" w:rsidRDefault="002A2348" w:rsidP="530311D3">
      <w:pPr>
        <w:spacing w:after="0" w:line="240" w:lineRule="auto"/>
        <w:rPr>
          <w:rFonts w:ascii="Times New Roman" w:eastAsia="Calibri Light" w:hAnsi="Times New Roman" w:cs="Times New Roman"/>
          <w:sz w:val="24"/>
        </w:rPr>
      </w:pPr>
    </w:p>
    <w:p w14:paraId="79C57B22" w14:textId="77777777" w:rsidR="002A2348" w:rsidRPr="002A2348" w:rsidRDefault="002A2348" w:rsidP="530311D3">
      <w:pPr>
        <w:spacing w:after="0" w:line="240" w:lineRule="auto"/>
        <w:rPr>
          <w:rFonts w:ascii="Times New Roman" w:eastAsia="Calibri Light" w:hAnsi="Times New Roman" w:cs="Times New Roman"/>
          <w:sz w:val="24"/>
        </w:rPr>
      </w:pPr>
      <w:r w:rsidRPr="530311D3">
        <w:rPr>
          <w:rFonts w:ascii="Times New Roman" w:eastAsia="Calibri Light" w:hAnsi="Times New Roman" w:cs="Times New Roman"/>
          <w:sz w:val="24"/>
        </w:rPr>
        <w:t xml:space="preserve">Lauri </w:t>
      </w:r>
      <w:proofErr w:type="spellStart"/>
      <w:r w:rsidRPr="530311D3">
        <w:rPr>
          <w:rFonts w:ascii="Times New Roman" w:eastAsia="Calibri Light" w:hAnsi="Times New Roman" w:cs="Times New Roman"/>
          <w:sz w:val="24"/>
        </w:rPr>
        <w:t>Hussar</w:t>
      </w:r>
      <w:proofErr w:type="spellEnd"/>
    </w:p>
    <w:p w14:paraId="2811C59C" w14:textId="77777777" w:rsidR="002A2348" w:rsidRPr="002A2348" w:rsidRDefault="002A2348" w:rsidP="530311D3">
      <w:pPr>
        <w:spacing w:after="0" w:line="240" w:lineRule="auto"/>
        <w:rPr>
          <w:rFonts w:ascii="Times New Roman" w:eastAsia="Calibri Light" w:hAnsi="Times New Roman" w:cs="Times New Roman"/>
          <w:sz w:val="24"/>
        </w:rPr>
      </w:pPr>
      <w:r w:rsidRPr="530311D3">
        <w:rPr>
          <w:rFonts w:ascii="Times New Roman" w:eastAsia="Calibri Light" w:hAnsi="Times New Roman" w:cs="Times New Roman"/>
          <w:sz w:val="24"/>
        </w:rPr>
        <w:t>Riigikogu esimees</w:t>
      </w:r>
    </w:p>
    <w:p w14:paraId="4CD6A7B2" w14:textId="77777777" w:rsidR="002A2348" w:rsidRPr="002A2348" w:rsidRDefault="002A2348" w:rsidP="530311D3">
      <w:pPr>
        <w:spacing w:after="0" w:line="240" w:lineRule="auto"/>
        <w:rPr>
          <w:rFonts w:ascii="Times New Roman" w:eastAsia="Calibri Light" w:hAnsi="Times New Roman" w:cs="Times New Roman"/>
          <w:sz w:val="24"/>
        </w:rPr>
      </w:pPr>
    </w:p>
    <w:p w14:paraId="36FF976C" w14:textId="61EC3014" w:rsidR="002A2348" w:rsidRDefault="002A2348" w:rsidP="530311D3">
      <w:pPr>
        <w:spacing w:after="0" w:line="240" w:lineRule="auto"/>
        <w:rPr>
          <w:rFonts w:ascii="Times New Roman" w:eastAsia="Calibri Light" w:hAnsi="Times New Roman" w:cs="Times New Roman"/>
          <w:sz w:val="24"/>
        </w:rPr>
      </w:pPr>
      <w:r w:rsidRPr="530311D3">
        <w:rPr>
          <w:rFonts w:ascii="Times New Roman" w:eastAsia="Calibri Light" w:hAnsi="Times New Roman" w:cs="Times New Roman"/>
          <w:sz w:val="24"/>
        </w:rPr>
        <w:t>Tallinn, „….“………………… 2024. a</w:t>
      </w:r>
    </w:p>
    <w:p w14:paraId="2ECF9A0E" w14:textId="5578F0C6" w:rsidR="002A2348" w:rsidRDefault="002A2348" w:rsidP="530311D3">
      <w:pPr>
        <w:spacing w:after="0" w:line="240" w:lineRule="auto"/>
        <w:rPr>
          <w:rFonts w:ascii="Times New Roman" w:eastAsia="Calibri Light" w:hAnsi="Times New Roman" w:cs="Times New Roman"/>
          <w:sz w:val="24"/>
        </w:rPr>
      </w:pPr>
      <w:r w:rsidRPr="530311D3">
        <w:rPr>
          <w:rFonts w:ascii="Times New Roman" w:eastAsia="Calibri Light" w:hAnsi="Times New Roman" w:cs="Times New Roman"/>
          <w:sz w:val="24"/>
        </w:rPr>
        <w:t>___________________________________________________________________________</w:t>
      </w:r>
    </w:p>
    <w:p w14:paraId="004F599D" w14:textId="77777777" w:rsidR="002A2348" w:rsidRPr="002A2348" w:rsidRDefault="002A2348" w:rsidP="530311D3">
      <w:pPr>
        <w:spacing w:after="0" w:line="240" w:lineRule="auto"/>
        <w:rPr>
          <w:rFonts w:ascii="Times New Roman" w:eastAsia="Calibri Light" w:hAnsi="Times New Roman" w:cs="Times New Roman"/>
          <w:sz w:val="24"/>
        </w:rPr>
      </w:pPr>
      <w:r w:rsidRPr="530311D3">
        <w:rPr>
          <w:rFonts w:ascii="Times New Roman" w:eastAsia="Calibri Light" w:hAnsi="Times New Roman" w:cs="Times New Roman"/>
          <w:sz w:val="24"/>
        </w:rPr>
        <w:t>Algatab Vabariigi Valitsus „……“……………………2024. a</w:t>
      </w:r>
    </w:p>
    <w:p w14:paraId="7F2D8431" w14:textId="77777777" w:rsidR="002A2348" w:rsidRPr="002A2348" w:rsidRDefault="002A2348" w:rsidP="530311D3">
      <w:pPr>
        <w:spacing w:after="0" w:line="240" w:lineRule="auto"/>
        <w:rPr>
          <w:rFonts w:ascii="Times New Roman" w:eastAsia="Calibri Light" w:hAnsi="Times New Roman" w:cs="Times New Roman"/>
          <w:sz w:val="24"/>
        </w:rPr>
      </w:pPr>
    </w:p>
    <w:p w14:paraId="2C238687" w14:textId="103559CB" w:rsidR="002A2348" w:rsidRDefault="002A2348" w:rsidP="530311D3">
      <w:pPr>
        <w:spacing w:after="0" w:line="240" w:lineRule="auto"/>
        <w:rPr>
          <w:rFonts w:ascii="Times New Roman" w:eastAsia="Calibri Light" w:hAnsi="Times New Roman" w:cs="Times New Roman"/>
          <w:sz w:val="24"/>
        </w:rPr>
      </w:pPr>
      <w:r w:rsidRPr="530311D3">
        <w:rPr>
          <w:rFonts w:ascii="Times New Roman" w:eastAsia="Calibri Light" w:hAnsi="Times New Roman" w:cs="Times New Roman"/>
          <w:sz w:val="24"/>
        </w:rPr>
        <w:t>(allkirjastatud digitaalselt)</w:t>
      </w:r>
    </w:p>
    <w:p w14:paraId="41B78857" w14:textId="77777777" w:rsidR="002A2348" w:rsidRPr="00D92C94" w:rsidRDefault="002A2348" w:rsidP="00230135">
      <w:pPr>
        <w:spacing w:after="0" w:line="240" w:lineRule="auto"/>
        <w:rPr>
          <w:rFonts w:ascii="Times New Roman" w:eastAsia="Calibri Light" w:hAnsi="Times New Roman" w:cs="Times New Roman"/>
          <w:sz w:val="24"/>
        </w:rPr>
      </w:pPr>
    </w:p>
    <w:sectPr w:rsidR="002A2348" w:rsidRPr="00D92C94" w:rsidSect="00485898">
      <w:headerReference w:type="even" r:id="rId18"/>
      <w:headerReference w:type="default" r:id="rId19"/>
      <w:footerReference w:type="default" r:id="rId20"/>
      <w:headerReference w:type="first" r:id="rId21"/>
      <w:footerReference w:type="first" r:id="rId22"/>
      <w:pgSz w:w="11906" w:h="16838"/>
      <w:pgMar w:top="1417" w:right="1417" w:bottom="1417" w:left="1417" w:header="680"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ärt Voor" w:date="2024-10-09T14:06:00Z" w:initials="KV">
    <w:p w14:paraId="241EBD67" w14:textId="77777777" w:rsidR="00E14E47" w:rsidRDefault="00192CE2" w:rsidP="00E14E47">
      <w:pPr>
        <w:pStyle w:val="Kommentaaritekst"/>
      </w:pPr>
      <w:r>
        <w:rPr>
          <w:rStyle w:val="Kommentaariviide"/>
        </w:rPr>
        <w:annotationRef/>
      </w:r>
      <w:r w:rsidR="00E14E47">
        <w:t xml:space="preserve">EN pealkiri on liiga üldine ja kuigi tuleb eelistada võimalikult lühikest ja tabavat pealkirja, siis peab  pealkiri väljendama eelnõu reguleerimisala. </w:t>
      </w:r>
    </w:p>
    <w:p w14:paraId="4A54D0EA" w14:textId="77777777" w:rsidR="00E14E47" w:rsidRDefault="00E14E47" w:rsidP="00E14E47">
      <w:pPr>
        <w:pStyle w:val="Kommentaaritekst"/>
      </w:pPr>
    </w:p>
    <w:p w14:paraId="32DF7933" w14:textId="77777777" w:rsidR="00E14E47" w:rsidRDefault="00E14E47" w:rsidP="00E14E47">
      <w:pPr>
        <w:pStyle w:val="Kommentaaritekst"/>
      </w:pPr>
      <w:r>
        <w:t xml:space="preserve">Kõnealuse eelnõuga reguleeritakse kosmosetegevust (mitte kosmost) ja seetõttu teeme ettepaneku EN pealkirjas märkida "Kosmosetegevuse seadus". Seda toetavad ka teiste riikide sama teemat käsitleva seaduse pealkirjad, nt Soome „Laki avaruustoiminnasta“. </w:t>
      </w:r>
    </w:p>
    <w:p w14:paraId="42396B59" w14:textId="77777777" w:rsidR="00E14E47" w:rsidRDefault="00E14E47" w:rsidP="00E14E47">
      <w:pPr>
        <w:pStyle w:val="Kommentaaritekst"/>
      </w:pPr>
    </w:p>
    <w:p w14:paraId="2FD81CA9" w14:textId="77777777" w:rsidR="00E14E47" w:rsidRDefault="00E14E47" w:rsidP="00E14E47">
      <w:pPr>
        <w:pStyle w:val="Kommentaaritekst"/>
      </w:pPr>
      <w:r>
        <w:t>HÕNTE § 21 lg 1:</w:t>
      </w:r>
    </w:p>
    <w:p w14:paraId="10D04561" w14:textId="77777777" w:rsidR="00E14E47" w:rsidRDefault="00E14E47" w:rsidP="00E14E47">
      <w:pPr>
        <w:pStyle w:val="Kommentaaritekst"/>
      </w:pPr>
    </w:p>
    <w:p w14:paraId="210266BE" w14:textId="77777777" w:rsidR="00E14E47" w:rsidRDefault="00E14E47" w:rsidP="00E14E47">
      <w:pPr>
        <w:pStyle w:val="Kommentaaritekst"/>
      </w:pPr>
      <w:r>
        <w:rPr>
          <w:b/>
          <w:bCs/>
        </w:rPr>
        <w:t xml:space="preserve">§ 21. Seaduseelnõu pealkiri </w:t>
      </w:r>
    </w:p>
    <w:p w14:paraId="742C4BF4" w14:textId="77777777" w:rsidR="00E14E47" w:rsidRDefault="00E14E47" w:rsidP="00E14E47">
      <w:pPr>
        <w:pStyle w:val="Kommentaaritekst"/>
      </w:pPr>
      <w:r>
        <w:t xml:space="preserve">(1) Seaduseelnõu pealkiri väljendab võimalikult lühikeses üldistavas sõnastuses eelnõu reguleerimisala. </w:t>
      </w:r>
    </w:p>
    <w:p w14:paraId="626AD40A" w14:textId="77777777" w:rsidR="00E14E47" w:rsidRDefault="00E14E47" w:rsidP="00E14E47">
      <w:pPr>
        <w:pStyle w:val="Kommentaaritekst"/>
      </w:pPr>
    </w:p>
    <w:p w14:paraId="6B816C14" w14:textId="77777777" w:rsidR="00E14E47" w:rsidRDefault="00E14E47" w:rsidP="00E14E47">
      <w:pPr>
        <w:pStyle w:val="Kommentaaritekst"/>
      </w:pPr>
      <w:r>
        <w:t>Lühend oleks: KoTS.</w:t>
      </w:r>
    </w:p>
  </w:comment>
  <w:comment w:id="1" w:author="Kärt Voor" w:date="2024-10-17T11:59:00Z" w:initials="KV">
    <w:p w14:paraId="3C653768" w14:textId="60B63F37" w:rsidR="00C4743B" w:rsidRDefault="00C4743B" w:rsidP="00C4743B">
      <w:pPr>
        <w:pStyle w:val="Kommentaaritekst"/>
      </w:pPr>
      <w:r>
        <w:rPr>
          <w:rStyle w:val="Kommentaariviide"/>
        </w:rPr>
        <w:annotationRef/>
      </w:r>
      <w:r>
        <w:t>Sobivam on pealkirjas ja lg-tes asendada jrk, et reg.ala oleks esikohal, nagu üldjuhul tavaks. Palume EN muuta.</w:t>
      </w:r>
    </w:p>
  </w:comment>
  <w:comment w:id="2" w:author="Kärt Voor" w:date="2024-10-09T14:19:00Z" w:initials="KV">
    <w:p w14:paraId="459C9AB7" w14:textId="3405E598" w:rsidR="00C20656" w:rsidRDefault="00C20656" w:rsidP="00C20656">
      <w:pPr>
        <w:pStyle w:val="Kommentaaritekst"/>
      </w:pPr>
      <w:r>
        <w:rPr>
          <w:rStyle w:val="Kommentaariviide"/>
        </w:rPr>
        <w:annotationRef/>
      </w:r>
      <w:r>
        <w:t>Esmajärjekorras peaks eesmärgiks olema kosmosetegevuse ohutuse tagamine ning seejärel muud normis nimetatud tegevused. Palume EN muuta ja lg-s 1 esimesena esitada kosmosetegevuse ohutuse tagamine.</w:t>
      </w:r>
    </w:p>
  </w:comment>
  <w:comment w:id="3" w:author="Kärt Voor" w:date="2024-10-09T14:15:00Z" w:initials="KV">
    <w:p w14:paraId="1FB0E47C" w14:textId="72142E07" w:rsidR="00B006B7" w:rsidRDefault="00B006B7" w:rsidP="00B006B7">
      <w:pPr>
        <w:pStyle w:val="Kommentaaritekst"/>
      </w:pPr>
      <w:r>
        <w:rPr>
          <w:rStyle w:val="Kommentaariviide"/>
        </w:rPr>
        <w:annotationRef/>
      </w:r>
      <w:r>
        <w:t xml:space="preserve">Juhime tähelepanu NT käsiraamatu § 8 komm-le 1: Selleks et säte kajastaks kõiki olulisemaid õigusinstituute, võib aluseks võtta suuremate jaotusüksuste pealkirjad. </w:t>
      </w:r>
    </w:p>
    <w:p w14:paraId="603A352C" w14:textId="77777777" w:rsidR="00B006B7" w:rsidRDefault="00B006B7" w:rsidP="00B006B7">
      <w:pPr>
        <w:pStyle w:val="Kommentaaritekst"/>
      </w:pPr>
    </w:p>
    <w:p w14:paraId="5CE914CD" w14:textId="77777777" w:rsidR="00B006B7" w:rsidRDefault="00B006B7" w:rsidP="00B006B7">
      <w:pPr>
        <w:pStyle w:val="Kommentaaritekst"/>
      </w:pPr>
      <w:r>
        <w:t>Käesoleval juhul soovitame aluseks võtta peatükkide pealkirjad. Palume EN reguleerimisala normi täpsustada.</w:t>
      </w:r>
    </w:p>
  </w:comment>
  <w:comment w:id="6" w:author="Kärt Voor" w:date="2024-10-09T14:12:00Z" w:initials="KV">
    <w:p w14:paraId="4F37F674" w14:textId="68FBF61C" w:rsidR="0089178F" w:rsidRDefault="0089178F" w:rsidP="0089178F">
      <w:pPr>
        <w:pStyle w:val="Kommentaaritekst"/>
      </w:pPr>
      <w:r>
        <w:rPr>
          <w:rStyle w:val="Kommentaariviide"/>
        </w:rPr>
        <w:annotationRef/>
      </w:r>
      <w:r>
        <w:t>Kuivõrd pädevaks asutuseks on TTJA ning pädeva asutusega seotud regulatsioon on §-s 3, siis tuua pädeva asutuse tegevuse alused punktiloetelus ettepoole.</w:t>
      </w:r>
    </w:p>
  </w:comment>
  <w:comment w:id="8" w:author="Kärt Voor" w:date="2024-10-09T14:08:00Z" w:initials="KV">
    <w:p w14:paraId="354F9105" w14:textId="3A362282" w:rsidR="00192CE2" w:rsidRDefault="00192CE2" w:rsidP="00192CE2">
      <w:pPr>
        <w:pStyle w:val="Kommentaaritekst"/>
      </w:pPr>
      <w:r>
        <w:rPr>
          <w:rStyle w:val="Kommentaariviide"/>
        </w:rPr>
        <w:annotationRef/>
      </w:r>
      <w:r>
        <w:t>EN-s sätestatakse nõuded nii käitajale kui ka omanikule. Seetõttu lisatud täiendus.</w:t>
      </w:r>
    </w:p>
  </w:comment>
  <w:comment w:id="12" w:author="Kärt Voor" w:date="2024-10-09T14:10:00Z" w:initials="KV">
    <w:p w14:paraId="5A1B1167" w14:textId="77777777" w:rsidR="00192CE2" w:rsidRDefault="00192CE2" w:rsidP="00192CE2">
      <w:pPr>
        <w:pStyle w:val="Kommentaaritekst"/>
      </w:pPr>
      <w:r>
        <w:rPr>
          <w:rStyle w:val="Kommentaariviide"/>
        </w:rPr>
        <w:annotationRef/>
      </w:r>
      <w:r>
        <w:t>8. peatükk on "Kosmosetegevuse lõpetamine".</w:t>
      </w:r>
    </w:p>
  </w:comment>
  <w:comment w:id="16" w:author="Kärt Voor" w:date="2024-10-23T09:07:00Z" w:initials="KV">
    <w:p w14:paraId="553BDB6B" w14:textId="77777777" w:rsidR="003F0B8B" w:rsidRDefault="003F0B8B" w:rsidP="003F0B8B">
      <w:pPr>
        <w:pStyle w:val="Kommentaaritekst"/>
      </w:pPr>
      <w:r>
        <w:rPr>
          <w:rStyle w:val="Kommentaariviide"/>
        </w:rPr>
        <w:annotationRef/>
      </w:r>
      <w:r>
        <w:t>Seadust kohaldatakse. Palume sõnastada analoogselt lg-ga 1.</w:t>
      </w:r>
    </w:p>
  </w:comment>
  <w:comment w:id="18" w:author="Kärt Voor" w:date="2024-10-09T14:25:00Z" w:initials="KV">
    <w:p w14:paraId="44DB6BA0" w14:textId="26118606" w:rsidR="00931E0C" w:rsidRDefault="003A0DBC" w:rsidP="00931E0C">
      <w:pPr>
        <w:pStyle w:val="Kommentaaritekst"/>
      </w:pPr>
      <w:r>
        <w:rPr>
          <w:rStyle w:val="Kommentaariviide"/>
        </w:rPr>
        <w:annotationRef/>
      </w:r>
      <w:r w:rsidR="00931E0C">
        <w:t>Soovitame kasutada sissejuhatava lauseosa ühemõttelist sõnastust, sest sidesõna "või" puhul ei ole alati selge, millisel juhul tõlgendada seda loetelus välistavas tähenduses või millisel juhul väljendab see seda, et asjaolud ei pea, kuid võivad esineda samal ajal. Kui loetelus on sidesõna, siis loetelu muutmisel või täiendamisel tuleb ka sidesõna asukohta täiendavalt muuta. (NT käsiraamatu § 25 komm 2)</w:t>
      </w:r>
    </w:p>
  </w:comment>
  <w:comment w:id="27" w:author="Kärt Voor" w:date="2024-10-17T12:06:00Z" w:initials="KV">
    <w:p w14:paraId="5005591C" w14:textId="450990FF" w:rsidR="008714A8" w:rsidRDefault="008714A8" w:rsidP="008714A8">
      <w:pPr>
        <w:pStyle w:val="Kommentaaritekst"/>
      </w:pPr>
      <w:r>
        <w:rPr>
          <w:rStyle w:val="Kommentaariviide"/>
        </w:rPr>
        <w:annotationRef/>
      </w:r>
      <w:r>
        <w:t>Seaduse alusel antav õigusakt - puudub vajadus seda siin märkida, sest kui kohaldatakse seadust, siis kohalduvad ka selle konkreetse seaduse alusel antud õigusaktid. Seetõttu tuleb see tekstiosa välja jätta.</w:t>
      </w:r>
    </w:p>
  </w:comment>
  <w:comment w:id="34" w:author="Kärt Voor" w:date="2024-10-09T15:27:00Z" w:initials="KV">
    <w:p w14:paraId="231C0D77" w14:textId="770F062F" w:rsidR="00ED6916" w:rsidRDefault="00ED6916" w:rsidP="00ED6916">
      <w:pPr>
        <w:pStyle w:val="Kommentaaritekst"/>
      </w:pPr>
      <w:r>
        <w:rPr>
          <w:rStyle w:val="Kommentaariviide"/>
        </w:rPr>
        <w:annotationRef/>
      </w:r>
      <w:r>
        <w:t>EN § 19 - kosmosetegevusloa andmisest keeldumine. Ka see peab normist nähtuma.</w:t>
      </w:r>
    </w:p>
  </w:comment>
  <w:comment w:id="41" w:author="Kärt Voor" w:date="2024-10-09T15:31:00Z" w:initials="KV">
    <w:p w14:paraId="369AC5DE" w14:textId="77777777" w:rsidR="00ED6916" w:rsidRDefault="00ED6916" w:rsidP="00ED6916">
      <w:pPr>
        <w:pStyle w:val="Kommentaaritekst"/>
      </w:pPr>
      <w:r>
        <w:rPr>
          <w:rStyle w:val="Kommentaariviide"/>
        </w:rPr>
        <w:annotationRef/>
      </w:r>
      <w:r>
        <w:t>Registreerib registriandmeid? Palume täpsustada ja ka SK-s selgitada, mida TTJA registreerib. Lisaks markeerime, et EN-s ei reguleerita andmete säilimisega/säilitamisega seonduvat. Seega tuleb see tegevus normi sõnastusest välja jätta.</w:t>
      </w:r>
    </w:p>
  </w:comment>
  <w:comment w:id="42" w:author="Kärt Voor" w:date="2024-10-09T14:40:00Z" w:initials="KV">
    <w:p w14:paraId="2C972F8F" w14:textId="77777777" w:rsidR="002A1B9B" w:rsidRDefault="00B371B0" w:rsidP="002A1B9B">
      <w:pPr>
        <w:pStyle w:val="Kommentaaritekst"/>
      </w:pPr>
      <w:r>
        <w:rPr>
          <w:rStyle w:val="Kommentaariviide"/>
        </w:rPr>
        <w:annotationRef/>
      </w:r>
      <w:r w:rsidR="002A1B9B">
        <w:t>HÕNTE § 18 lg 5:</w:t>
      </w:r>
    </w:p>
    <w:p w14:paraId="3F083B05" w14:textId="77777777" w:rsidR="002A1B9B" w:rsidRDefault="002A1B9B" w:rsidP="002A1B9B">
      <w:pPr>
        <w:pStyle w:val="Kommentaaritekst"/>
      </w:pPr>
    </w:p>
    <w:p w14:paraId="39CCFFE4" w14:textId="77777777" w:rsidR="002A1B9B" w:rsidRDefault="002A1B9B" w:rsidP="002A1B9B">
      <w:pPr>
        <w:pStyle w:val="Kommentaaritekst"/>
      </w:pPr>
      <w:r>
        <w:t xml:space="preserve">(5) Termini sisu määratletakse kas pärast termini esmakordset kasutamist eelnõu struktuuriosas, kuhu on koondatud terminiga seotud sätted, või eelnõu üldsätetes selle termini jaoks kavandatavas paragrahvis. Sisult seotud terminite korral määratletakse termini sisu paragrahvi ühes lõikes. </w:t>
      </w:r>
    </w:p>
    <w:p w14:paraId="088195D7" w14:textId="77777777" w:rsidR="002A1B9B" w:rsidRDefault="002A1B9B" w:rsidP="002A1B9B">
      <w:pPr>
        <w:pStyle w:val="Kommentaaritekst"/>
      </w:pPr>
    </w:p>
    <w:p w14:paraId="6E5DFB92" w14:textId="77777777" w:rsidR="002A1B9B" w:rsidRDefault="002A1B9B" w:rsidP="002A1B9B">
      <w:pPr>
        <w:pStyle w:val="Kommentaaritekst"/>
      </w:pPr>
      <w:r>
        <w:t>Teeme ettepaneku esitada § 4 lg-tena järgmiselt:</w:t>
      </w:r>
    </w:p>
    <w:p w14:paraId="2688FF29" w14:textId="77777777" w:rsidR="002A1B9B" w:rsidRDefault="002A1B9B" w:rsidP="002A1B9B">
      <w:pPr>
        <w:pStyle w:val="Kommentaaritekst"/>
      </w:pPr>
    </w:p>
    <w:p w14:paraId="70B189C1" w14:textId="77777777" w:rsidR="002A1B9B" w:rsidRDefault="002A1B9B" w:rsidP="002A1B9B">
      <w:pPr>
        <w:pStyle w:val="Kommentaaritekst"/>
      </w:pPr>
      <w:r>
        <w:t>(1) Kosmosetegevus käesoleva seaduse tähenduses on kosmoseobjekti lennutamine Maa orbiidile või sellest kaugemale, kosmoseobjekti käitamine nii kosmoses kui ka Maa peal, kosmoseobjekti juhtimine, kosmoseobjekti tegevuse lõpetamine ja Maale tagasitoomine, eelnimetatuga seotud tegevused ning kosmoseprügi vältimise, vähendamise ja kõrvaldamise eesmärgiga tegevus Maa orbiidil või sellest kaugemal.</w:t>
      </w:r>
    </w:p>
    <w:p w14:paraId="65FEA45A" w14:textId="77777777" w:rsidR="002A1B9B" w:rsidRDefault="002A1B9B" w:rsidP="002A1B9B">
      <w:pPr>
        <w:pStyle w:val="Kommentaaritekst"/>
      </w:pPr>
      <w:r>
        <w:t xml:space="preserve">(2) Kosmoseobjekt käesoleva seaduse tähenduses on mis tahes objekt, mis on lennutatud või mida plaanitakse lennutada Maa orbiidile või sellest kaugemale, ja sellise objekti füüsilised alamsüsteemid või last. </w:t>
      </w:r>
    </w:p>
    <w:p w14:paraId="74F3F89E" w14:textId="77777777" w:rsidR="002A1B9B" w:rsidRDefault="002A1B9B" w:rsidP="002A1B9B">
      <w:pPr>
        <w:pStyle w:val="Kommentaaritekst"/>
      </w:pPr>
      <w:r>
        <w:t xml:space="preserve">(3) Käitaja käesoleva seaduse tähenduses on isik, kes tegeleb kosmosetegevusega kosmosetegevusloa alusel. </w:t>
      </w:r>
    </w:p>
    <w:p w14:paraId="4E95C321" w14:textId="77777777" w:rsidR="002A1B9B" w:rsidRDefault="002A1B9B" w:rsidP="002A1B9B">
      <w:pPr>
        <w:pStyle w:val="Kommentaaritekst"/>
      </w:pPr>
      <w:r>
        <w:t>(4) Kosmoseobjekti omanik käesoleva seaduse tähenduses on isik, kellele kuulub kosmoseobjekt.</w:t>
      </w:r>
    </w:p>
    <w:p w14:paraId="46E2DA28" w14:textId="77777777" w:rsidR="002A1B9B" w:rsidRDefault="002A1B9B" w:rsidP="002A1B9B">
      <w:pPr>
        <w:pStyle w:val="Kommentaaritekst"/>
      </w:pPr>
      <w:r>
        <w:t>(5) Kosmoseprügi käesoleva seaduse tähenduses on kosmoseobjekt, selle osa või muu seade, mis jääb kosmosesse kosmosetegevuse tulemusena või pärast kosmosetegevuse lõpetamist või lõppemist, samuti Maale kontrollimatult naasev objekt või selle osa. – kas siin §-s p.o nii lõpetamine kui ka lõppemine; viimane vääramatu jõu vms toimel, sest alati ei sõltu tegevus lõpetamisest. Maale kontrollimatult naasev objekt või selle osa.</w:t>
      </w:r>
    </w:p>
  </w:comment>
  <w:comment w:id="43" w:author="Merike Koppel JM" w:date="2024-10-16T08:34:00Z" w:initials="MKJ">
    <w:p w14:paraId="670F5421" w14:textId="55277E23" w:rsidR="00390CE2" w:rsidRDefault="00600D72" w:rsidP="00390CE2">
      <w:pPr>
        <w:pStyle w:val="Kommentaaritekst"/>
      </w:pPr>
      <w:r>
        <w:rPr>
          <w:rStyle w:val="Kommentaariviide"/>
        </w:rPr>
        <w:annotationRef/>
      </w:r>
      <w:r w:rsidR="00390CE2">
        <w:t>Kas võiks ka lihtsalt: "kosmoseprügi vältimine, vähendamine ja kõrvaldamine"? Või on neil ja sellise eesmärgiga tegevusel mingi erinevus?</w:t>
      </w:r>
    </w:p>
  </w:comment>
  <w:comment w:id="44" w:author="Kärt Voor" w:date="2024-10-17T12:09:00Z" w:initials="KV">
    <w:p w14:paraId="144CE04E" w14:textId="77777777" w:rsidR="008714A8" w:rsidRDefault="008714A8" w:rsidP="008714A8">
      <w:pPr>
        <w:pStyle w:val="Kommentaaritekst"/>
      </w:pPr>
      <w:r>
        <w:rPr>
          <w:rStyle w:val="Kommentaariviide"/>
        </w:rPr>
        <w:annotationRef/>
      </w:r>
      <w:r>
        <w:t>Ei ole selge, kas kosmosepürgi on nii Eestist saadetud või ka muu riigi kosmosepürgi? Palume EN täiendada, et see asjaolu normist selguks.</w:t>
      </w:r>
    </w:p>
  </w:comment>
  <w:comment w:id="45" w:author="Merike Koppel JM" w:date="2024-10-16T08:35:00Z" w:initials="MKJ">
    <w:p w14:paraId="61151B59" w14:textId="28EBB108" w:rsidR="00666980" w:rsidRDefault="00600D72" w:rsidP="00666980">
      <w:pPr>
        <w:pStyle w:val="Kommentaaritekst"/>
      </w:pPr>
      <w:r>
        <w:rPr>
          <w:rStyle w:val="Kommentaariviide"/>
        </w:rPr>
        <w:annotationRef/>
      </w:r>
      <w:r w:rsidR="00666980">
        <w:t>"kosmosetegevuse tulemusena" hõlmab ka olukorda pärast kosmosetegevuse lõppemist, seega tähenduskordus ... Mõistan, et tahetakse rõhutada tegevuse käigus tekkivat kosmoseprügi ja ka pärast tegevuse lõppemist tekkivat kosmoseprügi, ent mõlemad on sõnaga "tulemusena" hõlmatud, kas ei piisaks siis sellest: "… mis jääb kosmosesse kosmosetegevuse tulemusena"? Seletuskirjas on ju lahti seletatud.</w:t>
      </w:r>
    </w:p>
  </w:comment>
  <w:comment w:id="46" w:author="Merike Koppel JM" w:date="2024-10-16T08:36:00Z" w:initials="MKJ">
    <w:p w14:paraId="636CC068" w14:textId="2AC7EC2A" w:rsidR="00600D72" w:rsidRDefault="00600D72" w:rsidP="00600D72">
      <w:pPr>
        <w:pStyle w:val="Kommentaaritekst"/>
      </w:pPr>
      <w:r>
        <w:rPr>
          <w:rStyle w:val="Kommentaariviide"/>
        </w:rPr>
        <w:annotationRef/>
      </w:r>
      <w:r>
        <w:t>Kas ohutuse põhimõte ei ole mitte see, et tegevus ja objekt peavad olema ohutud? Praegu on sätestatud vaid tingimus, millal need on ohutud?</w:t>
      </w:r>
    </w:p>
  </w:comment>
  <w:comment w:id="47" w:author="Merike Koppel JM" w:date="2024-10-16T08:37:00Z" w:initials="MKJ">
    <w:p w14:paraId="05DD1075" w14:textId="77777777" w:rsidR="00600D72" w:rsidRDefault="00600D72" w:rsidP="00600D72">
      <w:pPr>
        <w:pStyle w:val="Kommentaaritekst"/>
      </w:pPr>
      <w:r>
        <w:rPr>
          <w:rStyle w:val="Kommentaariviide"/>
        </w:rPr>
        <w:annotationRef/>
      </w:r>
      <w:r>
        <w:t>Kas ja kuidas need tegevused erinevad? "ohutõrje" on vast sama mis "tuletõrje" ehk ohu kõrvaldamine? Kas ei piisaks vaid tõrjumisest, siis ei oleks selles lauses ka sõna "kõrvaldamiseks" kordust?</w:t>
      </w:r>
    </w:p>
  </w:comment>
  <w:comment w:id="48" w:author="Merike Koppel JM" w:date="2024-10-16T09:24:00Z" w:initials="MKJ">
    <w:p w14:paraId="197DB564" w14:textId="77777777" w:rsidR="00666980" w:rsidRDefault="00851D3E" w:rsidP="00666980">
      <w:pPr>
        <w:pStyle w:val="Kommentaaritekst"/>
      </w:pPr>
      <w:r>
        <w:rPr>
          <w:rStyle w:val="Kommentaariviide"/>
        </w:rPr>
        <w:annotationRef/>
      </w:r>
      <w:r w:rsidR="00666980">
        <w:rPr>
          <w:color w:val="000000"/>
          <w:highlight w:val="white"/>
        </w:rPr>
        <w:t>"maapind" tähendab maismaapinda, vastandina veepinnale, mis peaks vast samuti olema hõlmatud, seega siis: "maa- ja veepinnal"?</w:t>
      </w:r>
    </w:p>
  </w:comment>
  <w:comment w:id="50" w:author="Merike Koppel JM" w:date="2024-10-16T08:38:00Z" w:initials="MKJ">
    <w:p w14:paraId="05C1F1B8" w14:textId="77777777" w:rsidR="00666980" w:rsidRDefault="00600D72" w:rsidP="00666980">
      <w:pPr>
        <w:pStyle w:val="Kommentaaritekst"/>
      </w:pPr>
      <w:r>
        <w:rPr>
          <w:rStyle w:val="Kommentaariviide"/>
        </w:rPr>
        <w:annotationRef/>
      </w:r>
      <w:r w:rsidR="00666980">
        <w:t xml:space="preserve">Kas siin ei või tekkida valetähendust, et tuleb küll arvesse võtta, st suhtuda tõsiselt, kuid ei pea järgima? "Arvesse võtma" tähendab </w:t>
      </w:r>
      <w:r w:rsidR="00666980">
        <w:rPr>
          <w:color w:val="0E1013"/>
          <w:highlight w:val="white"/>
        </w:rPr>
        <w:t xml:space="preserve">mingeid asjaolusid silmas pidama, nendesse tegutsemisel tõsiselt või tähelepanuga suhtuma </w:t>
      </w:r>
      <w:r w:rsidR="00666980">
        <w:t>... Siin on pigem mõeldud järgimist, kinnipidamist? Kasutaksin sõna "järgitakse".</w:t>
      </w:r>
    </w:p>
  </w:comment>
  <w:comment w:id="49" w:author="Kärt Voor" w:date="2024-10-10T09:54:00Z" w:initials="KV">
    <w:p w14:paraId="53B5165F" w14:textId="73DADA8C" w:rsidR="00CA1FA6" w:rsidRDefault="00CA1FA6" w:rsidP="00CA1FA6">
      <w:pPr>
        <w:pStyle w:val="Kommentaaritekst"/>
      </w:pPr>
      <w:r>
        <w:rPr>
          <w:rStyle w:val="Kommentaariviide"/>
        </w:rPr>
        <w:annotationRef/>
      </w:r>
      <w:r>
        <w:t>Kõnealune norm on deklaratiivne ja teeme ettepaneku see EN-st välja jätta. Igasuguse tegevuse korral peab arvesse võtma kehtivaid õigusakte, rah.vah.õigust, EL õigust jne - seda näeb ette õigusaktide hierarhia. Sestap puudub vajadus seda EN-s korrata.</w:t>
      </w:r>
    </w:p>
  </w:comment>
  <w:comment w:id="51" w:author="Merike Koppel JM" w:date="2024-10-16T08:39:00Z" w:initials="MKJ">
    <w:p w14:paraId="56C46D96" w14:textId="77777777" w:rsidR="00666980" w:rsidRDefault="00600D72" w:rsidP="00666980">
      <w:pPr>
        <w:pStyle w:val="Kommentaaritekst"/>
      </w:pPr>
      <w:r>
        <w:rPr>
          <w:rStyle w:val="Kommentaariviide"/>
        </w:rPr>
        <w:annotationRef/>
      </w:r>
      <w:r w:rsidR="00666980">
        <w:t xml:space="preserve">"Arvestama" tähendab </w:t>
      </w:r>
      <w:r w:rsidR="00666980">
        <w:rPr>
          <w:color w:val="0E1013"/>
          <w:highlight w:val="white"/>
        </w:rPr>
        <w:t>mingeid asjaolusid silmas pidama, nendesse tegutsemisel tõsiselt või tähelepanuga suhtuma</w:t>
      </w:r>
      <w:r w:rsidR="00666980">
        <w:t>, vt ka paragr 6 lg 2 kohta esitatud märkus, ka siin võib tekkida valetähendus, et tuleb küll arvestada, aga ei pea järgima? Kasutaksin sõna "järgimine".</w:t>
      </w:r>
    </w:p>
  </w:comment>
  <w:comment w:id="52" w:author="Kärt Voor" w:date="2024-10-10T14:09:00Z" w:initials="KV">
    <w:p w14:paraId="47A470DF" w14:textId="2DA82ED6" w:rsidR="002F6725" w:rsidRDefault="00482BC4" w:rsidP="002F6725">
      <w:pPr>
        <w:pStyle w:val="Kommentaaritekst"/>
      </w:pPr>
      <w:r>
        <w:rPr>
          <w:rStyle w:val="Kommentaariviide"/>
        </w:rPr>
        <w:annotationRef/>
      </w:r>
      <w:r w:rsidR="002F6725">
        <w:t>Juhime tähelepanu, et kõnealuses ptk-s on üks norm, mis reguleerib ka omanikuga seonduvat (EN § 12 lg 1). Palume SK-s avada, miks on käitaja osas rohkem nõudeid ja kohustusi, kui kosmoseobjekti omaniku osas.</w:t>
      </w:r>
    </w:p>
    <w:p w14:paraId="0A8AE558" w14:textId="77777777" w:rsidR="002F6725" w:rsidRDefault="002F6725" w:rsidP="002F6725">
      <w:pPr>
        <w:pStyle w:val="Kommentaaritekst"/>
      </w:pPr>
    </w:p>
    <w:p w14:paraId="12FF9E0F" w14:textId="77777777" w:rsidR="002F6725" w:rsidRDefault="002F6725" w:rsidP="002F6725">
      <w:pPr>
        <w:pStyle w:val="Kommentaaritekst"/>
      </w:pPr>
      <w:r>
        <w:t>Tuleb analüüsida, millised on omaniku ja millised käitaja kohustused. Samuti tuleb analüüsida, kas mõnede nõuete täitmist tuleks laiendada lisaks käitajale ka omanikule ja tegelikule kasusaajale.</w:t>
      </w:r>
    </w:p>
  </w:comment>
  <w:comment w:id="54" w:author="Merike Koppel JM" w:date="2024-10-16T08:40:00Z" w:initials="MKJ">
    <w:p w14:paraId="5CFA6F04" w14:textId="77777777" w:rsidR="00600D72" w:rsidRDefault="00600D72" w:rsidP="00600D72">
      <w:pPr>
        <w:pStyle w:val="Kommentaaritekst"/>
      </w:pPr>
      <w:r>
        <w:rPr>
          <w:rStyle w:val="Kommentaariviide"/>
        </w:rPr>
        <w:annotationRef/>
      </w:r>
      <w:r>
        <w:t>Tegevust ei saa kahjuks täita, seega lihtsalt: "kosmosetegevuse ja finantstegevuse peamist kohta"</w:t>
      </w:r>
    </w:p>
  </w:comment>
  <w:comment w:id="53" w:author="Kärt Voor" w:date="2024-10-10T10:05:00Z" w:initials="KV">
    <w:p w14:paraId="0DE10F9F" w14:textId="3D7C4703" w:rsidR="00931126" w:rsidRDefault="00931126" w:rsidP="00931126">
      <w:pPr>
        <w:pStyle w:val="Kommentaaritekst"/>
      </w:pPr>
      <w:r>
        <w:rPr>
          <w:rStyle w:val="Kommentaariviide"/>
        </w:rPr>
        <w:annotationRef/>
      </w:r>
      <w:r>
        <w:t>TsÜS § 16:</w:t>
      </w:r>
    </w:p>
    <w:p w14:paraId="0E21028F" w14:textId="77777777" w:rsidR="00931126" w:rsidRDefault="00931126" w:rsidP="00931126">
      <w:pPr>
        <w:pStyle w:val="Kommentaaritekst"/>
      </w:pPr>
    </w:p>
    <w:p w14:paraId="236BD97B" w14:textId="77777777" w:rsidR="00931126" w:rsidRDefault="00931126" w:rsidP="00931126">
      <w:pPr>
        <w:pStyle w:val="Kommentaaritekst"/>
      </w:pPr>
      <w:r>
        <w:rPr>
          <w:b/>
          <w:bCs/>
          <w:color w:val="000000"/>
          <w:highlight w:val="white"/>
        </w:rPr>
        <w:t>§ 16.</w:t>
      </w:r>
      <w:r>
        <w:rPr>
          <w:b/>
          <w:bCs/>
          <w:color w:val="0061AA"/>
          <w:highlight w:val="white"/>
        </w:rPr>
        <w:t>  </w:t>
      </w:r>
      <w:r>
        <w:rPr>
          <w:b/>
          <w:bCs/>
          <w:color w:val="000000"/>
          <w:highlight w:val="white"/>
        </w:rPr>
        <w:t>Tegevuskoht</w:t>
      </w:r>
    </w:p>
    <w:p w14:paraId="7B82F9A1" w14:textId="77777777" w:rsidR="00931126" w:rsidRDefault="00931126" w:rsidP="00931126">
      <w:pPr>
        <w:pStyle w:val="Kommentaaritekst"/>
      </w:pPr>
      <w:r>
        <w:rPr>
          <w:color w:val="202020"/>
          <w:highlight w:val="white"/>
        </w:rPr>
        <w:t>Isiku tegevuskoht on tema püsiva ja kestva majandus- või kutsetegevuse koht.</w:t>
      </w:r>
    </w:p>
    <w:p w14:paraId="6AAF8D4C" w14:textId="77777777" w:rsidR="00931126" w:rsidRDefault="00931126" w:rsidP="00931126">
      <w:pPr>
        <w:pStyle w:val="Kommentaaritekst"/>
      </w:pPr>
    </w:p>
    <w:p w14:paraId="6BCC8788" w14:textId="77777777" w:rsidR="00931126" w:rsidRDefault="00931126" w:rsidP="00931126">
      <w:pPr>
        <w:pStyle w:val="Kommentaaritekst"/>
      </w:pPr>
      <w:r>
        <w:t>Olete SK-s selgitanud, et peamise tegevuskoha sisustamisel on võetud eeskuju TumS § 7 sätestatud püsiva tegevuskoha terminist. Ometi on SK-s "peamine", aga mitte "püsiv" tegevuskoht - palume SK-s selgitada, miks on valitud just "peamine tegevuskoht", aga mitte "püsiv tegevuskoht".</w:t>
      </w:r>
    </w:p>
    <w:p w14:paraId="069A1BEF" w14:textId="77777777" w:rsidR="00931126" w:rsidRDefault="00931126" w:rsidP="00931126">
      <w:pPr>
        <w:pStyle w:val="Kommentaaritekst"/>
      </w:pPr>
    </w:p>
  </w:comment>
  <w:comment w:id="57" w:author="Merike Koppel JM" w:date="2024-10-16T08:41:00Z" w:initials="MKJ">
    <w:p w14:paraId="34407F14" w14:textId="77777777" w:rsidR="00666980" w:rsidRDefault="004E20CE" w:rsidP="00666980">
      <w:pPr>
        <w:pStyle w:val="Kommentaaritekst"/>
      </w:pPr>
      <w:r>
        <w:rPr>
          <w:rStyle w:val="Kommentaariviide"/>
        </w:rPr>
        <w:annotationRef/>
      </w:r>
      <w:r w:rsidR="00666980">
        <w:t>Praegu jääb arusaamatuks, kas on mõeldud meetmete kogumit, mille eesmärk on midagi tagada, või seda, et süsteem luuakse ja rakendatakse eesmärgiga tagada midagi? Kui on mõeldud viimast, siis võiks sõnastada: " … meetmete kogum, et tagada".</w:t>
      </w:r>
    </w:p>
  </w:comment>
  <w:comment w:id="58" w:author="Merike Koppel JM" w:date="2024-10-16T08:41:00Z" w:initials="MKJ">
    <w:p w14:paraId="5383A1E3" w14:textId="56E45F41" w:rsidR="004E20CE" w:rsidRDefault="004E20CE" w:rsidP="004E20CE">
      <w:pPr>
        <w:pStyle w:val="Kommentaaritekst"/>
      </w:pPr>
      <w:r>
        <w:rPr>
          <w:rStyle w:val="Kommentaariviide"/>
        </w:rPr>
        <w:annotationRef/>
      </w:r>
      <w:r>
        <w:t>NB!</w:t>
      </w:r>
    </w:p>
  </w:comment>
  <w:comment w:id="60" w:author="Kärt Voor" w:date="2024-10-10T14:21:00Z" w:initials="KV">
    <w:p w14:paraId="2EDF1809" w14:textId="793F6343" w:rsidR="004259F6" w:rsidRDefault="004259F6" w:rsidP="004259F6">
      <w:pPr>
        <w:pStyle w:val="Kommentaaritekst"/>
      </w:pPr>
      <w:r>
        <w:rPr>
          <w:rStyle w:val="Kommentaariviide"/>
        </w:rPr>
        <w:annotationRef/>
      </w:r>
      <w:r>
        <w:t xml:space="preserve">Kui kõik koos (korrad, süsteemid ja meetmed) on sise-eeskirjad, siis peab lühend olema määratud nii: (edaspidi koos </w:t>
      </w:r>
      <w:r>
        <w:rPr>
          <w:i/>
          <w:iCs/>
        </w:rPr>
        <w:t>sise-eeskirjad</w:t>
      </w:r>
      <w:r>
        <w:t>).</w:t>
      </w:r>
    </w:p>
  </w:comment>
  <w:comment w:id="61" w:author="Merike Koppel JM" w:date="2024-10-16T08:42:00Z" w:initials="MKJ">
    <w:p w14:paraId="1F3EED42" w14:textId="77777777" w:rsidR="00666980" w:rsidRDefault="004E20CE" w:rsidP="00666980">
      <w:pPr>
        <w:pStyle w:val="Kommentaaritekst"/>
      </w:pPr>
      <w:r>
        <w:rPr>
          <w:rStyle w:val="Kommentaariviide"/>
        </w:rPr>
        <w:annotationRef/>
      </w:r>
      <w:r w:rsidR="00666980">
        <w:t>ÕS soovitab kasutada selles tähenduses pigem sõna "tagama": "… mis tagavad … tingimuste täitmi</w:t>
      </w:r>
      <w:r w:rsidR="00666980">
        <w:rPr>
          <w:b/>
          <w:bCs/>
        </w:rPr>
        <w:t>se</w:t>
      </w:r>
      <w:r w:rsidR="00666980">
        <w:t>."</w:t>
      </w:r>
    </w:p>
  </w:comment>
  <w:comment w:id="62" w:author="Merike Koppel JM" w:date="2024-10-16T08:42:00Z" w:initials="MKJ">
    <w:p w14:paraId="706C1BF1" w14:textId="371545EB" w:rsidR="004E20CE" w:rsidRDefault="004E20CE" w:rsidP="004E20CE">
      <w:pPr>
        <w:pStyle w:val="Kommentaaritekst"/>
      </w:pPr>
      <w:r>
        <w:rPr>
          <w:rStyle w:val="Kommentaariviide"/>
        </w:rPr>
        <w:annotationRef/>
      </w:r>
      <w:r>
        <w:t>Kas sobiks ka lihtsamalt: "kosmosetegevust juhtivate isikute"?</w:t>
      </w:r>
    </w:p>
  </w:comment>
  <w:comment w:id="63" w:author="Kärt Voor" w:date="2024-10-10T14:12:00Z" w:initials="KV">
    <w:p w14:paraId="015D21AB" w14:textId="088AD8D9" w:rsidR="00482BC4" w:rsidRDefault="00482BC4" w:rsidP="00482BC4">
      <w:pPr>
        <w:pStyle w:val="Kommentaaritekst"/>
      </w:pPr>
      <w:r>
        <w:rPr>
          <w:rStyle w:val="Kommentaariviide"/>
        </w:rPr>
        <w:annotationRef/>
      </w:r>
      <w:r>
        <w:t xml:space="preserve">See on imperatiivse volitusnormi trafaretne sõnastus. Käesoleval juhul peab olema: Valdkonna eest vastutav minister võib kehtestada määrusega…. </w:t>
      </w:r>
    </w:p>
  </w:comment>
  <w:comment w:id="64" w:author="Kärt Voor" w:date="2024-10-10T14:25:00Z" w:initials="KV">
    <w:p w14:paraId="759854E3" w14:textId="77777777" w:rsidR="0070614C" w:rsidRDefault="0070614C" w:rsidP="0070614C">
      <w:pPr>
        <w:pStyle w:val="Kommentaaritekst"/>
      </w:pPr>
      <w:r>
        <w:rPr>
          <w:rStyle w:val="Kommentaariviide"/>
        </w:rPr>
        <w:annotationRef/>
      </w:r>
      <w:r>
        <w:t>Jääb ebaselgeks, mis tähendus on sellel sõnal. Palume see sõna EN-st välja jätta.</w:t>
      </w:r>
    </w:p>
  </w:comment>
  <w:comment w:id="66" w:author="Merike Koppel JM" w:date="2024-10-16T08:43:00Z" w:initials="MKJ">
    <w:p w14:paraId="6C52065C" w14:textId="77777777" w:rsidR="00D12A69" w:rsidRDefault="004E20CE" w:rsidP="00D12A69">
      <w:pPr>
        <w:pStyle w:val="Kommentaaritekst"/>
      </w:pPr>
      <w:r>
        <w:rPr>
          <w:rStyle w:val="Kommentaariviide"/>
        </w:rPr>
        <w:annotationRef/>
      </w:r>
      <w:r w:rsidR="00D12A69">
        <w:t>Kasutaksin tavakohast sõna "järgmisest", mis eeldab eeldab loetelu nimetavas käändes.</w:t>
      </w:r>
    </w:p>
  </w:comment>
  <w:comment w:id="76" w:author="Kärt Voor" w:date="2024-10-10T14:28:00Z" w:initials="KV">
    <w:p w14:paraId="0B3F7A64" w14:textId="07D2A2D0" w:rsidR="008A38D3" w:rsidRDefault="008A38D3" w:rsidP="008A38D3">
      <w:pPr>
        <w:pStyle w:val="Kommentaaritekst"/>
      </w:pPr>
      <w:r>
        <w:rPr>
          <w:rStyle w:val="Kommentaariviide"/>
        </w:rPr>
        <w:annotationRef/>
      </w:r>
      <w:r>
        <w:t>Tekib küsimus, kas siin peaks olema teavitamiskohustus ka kosmoseobjekti omanikule? Palume sellele mõelda ja vajadusel EN täiendada.</w:t>
      </w:r>
    </w:p>
  </w:comment>
  <w:comment w:id="79" w:author="Kärt Voor" w:date="2024-10-10T14:32:00Z" w:initials="KV">
    <w:p w14:paraId="65708CC1" w14:textId="77777777" w:rsidR="006931CB" w:rsidRDefault="006931CB" w:rsidP="006931CB">
      <w:pPr>
        <w:pStyle w:val="Kommentaaritekst"/>
      </w:pPr>
      <w:r>
        <w:rPr>
          <w:rStyle w:val="Kommentaariviide"/>
        </w:rPr>
        <w:annotationRef/>
      </w:r>
      <w:r>
        <w:t>Kui punktiloetelus nimetatuid tuleb arvestada ka omaniku ja tegeliku kasusaaja usaldusväärsuse hindamisel, siis palume lg 2 sissejuhatavat lauseosa täiendada.</w:t>
      </w:r>
    </w:p>
  </w:comment>
  <w:comment w:id="80" w:author="Kärt Voor" w:date="2024-10-10T14:06:00Z" w:initials="KV">
    <w:p w14:paraId="2AA7FDC3" w14:textId="7B73006B" w:rsidR="00482BC4" w:rsidRDefault="00482BC4" w:rsidP="00482BC4">
      <w:pPr>
        <w:pStyle w:val="Kommentaaritekst"/>
      </w:pPr>
      <w:r>
        <w:rPr>
          <w:rStyle w:val="Kommentaariviide"/>
        </w:rPr>
        <w:annotationRef/>
      </w:r>
      <w:r>
        <w:t>Palume täpsustada, kes see isik on - kas käitaja, omanik või tegelik kasusaaja.</w:t>
      </w:r>
    </w:p>
  </w:comment>
  <w:comment w:id="81" w:author="Merike Koppel JM" w:date="2024-10-17T08:58:00Z" w:initials="MKJ">
    <w:p w14:paraId="52B0D222" w14:textId="77777777" w:rsidR="00D12A69" w:rsidRDefault="00D12A69" w:rsidP="00D12A69">
      <w:pPr>
        <w:pStyle w:val="Kommentaaritekst"/>
      </w:pPr>
      <w:r>
        <w:rPr>
          <w:rStyle w:val="Kommentaariviide"/>
        </w:rPr>
        <w:annotationRef/>
      </w:r>
      <w:r>
        <w:t>Kas nii?</w:t>
      </w:r>
    </w:p>
  </w:comment>
  <w:comment w:id="84" w:author="Merike Koppel JM" w:date="2024-10-16T08:47:00Z" w:initials="MKJ">
    <w:p w14:paraId="3042EB72" w14:textId="77777777" w:rsidR="00D12A69" w:rsidRDefault="001008C9" w:rsidP="00D12A69">
      <w:pPr>
        <w:pStyle w:val="Kommentaaritekst"/>
      </w:pPr>
      <w:r>
        <w:rPr>
          <w:rStyle w:val="Kommentaariviide"/>
        </w:rPr>
        <w:annotationRef/>
      </w:r>
      <w:r w:rsidR="00D12A69">
        <w:t>Kuna kasutatakse terminit "käitaja" ja tegevust ennast kahjuks käitada ei saa, st ei saa kasutada fraasi: "kosmosetegevuse käitaja", aga trafaretsuse huvides peaks samas tekstis kasutama sama terminit, siis pakun "kosmosetegevust tegev käitaja" ...</w:t>
      </w:r>
    </w:p>
  </w:comment>
  <w:comment w:id="88" w:author="Merike Koppel JM" w:date="2024-10-17T09:00:00Z" w:initials="MKJ">
    <w:p w14:paraId="79513710" w14:textId="77777777" w:rsidR="00D12A69" w:rsidRDefault="00D12A69" w:rsidP="00D12A69">
      <w:pPr>
        <w:pStyle w:val="Kommentaaritekst"/>
      </w:pPr>
      <w:r>
        <w:rPr>
          <w:rStyle w:val="Kommentaariviide"/>
        </w:rPr>
        <w:annotationRef/>
      </w:r>
      <w:r>
        <w:t>Ettepanek sõnastada vähem kantsellitlikumalt ...</w:t>
      </w:r>
    </w:p>
  </w:comment>
  <w:comment w:id="96" w:author="Kärt Voor" w:date="2024-10-11T14:51:00Z" w:initials="KV">
    <w:p w14:paraId="6F77964C" w14:textId="77777777" w:rsidR="00402559" w:rsidRDefault="0026004E" w:rsidP="00402559">
      <w:pPr>
        <w:pStyle w:val="Kommentaaritekst"/>
      </w:pPr>
      <w:r>
        <w:rPr>
          <w:rStyle w:val="Kommentaariviide"/>
        </w:rPr>
        <w:annotationRef/>
      </w:r>
      <w:r w:rsidR="00402559">
        <w:t>Tegevusloa taotluse üldregulatsioon on MSÜS §-s 19. Kõnealuse normi lg 2 loetleb andmed, mis tuleb tegevusloa taotluses esitada ja kõnealune norm viitab omakorda MSÜS 15 lg 1 p-des 1-4 ja p-s 7 nimetatud andmetele. Kui kosmosetegevusloa taotluses on vajalik esitada MSÜS-s nimetatud andmed, siis palume neid mitte siin korrata, vaid viidata asjakohasele MSÜS normile. Palume EN selles osas analüüsida ja muuta.</w:t>
      </w:r>
    </w:p>
  </w:comment>
  <w:comment w:id="97" w:author="Kärt Voor" w:date="2024-10-14T10:21:00Z" w:initials="KV">
    <w:p w14:paraId="3711DDBA" w14:textId="3BF89551" w:rsidR="00A83FC9" w:rsidRDefault="00A83FC9" w:rsidP="00A83FC9">
      <w:pPr>
        <w:pStyle w:val="Kommentaaritekst"/>
      </w:pPr>
      <w:r>
        <w:rPr>
          <w:rStyle w:val="Kommentaariviide"/>
        </w:rPr>
        <w:annotationRef/>
      </w:r>
      <w:r>
        <w:t>SK-s selgitatakse, et EN § 15 kohaldub igale kosmosetegevusloa taotleja, sh ka füüsilisele isikule. Tõusetub küsimus, kas ja millisel füüsilisel isikul saavad olla sise-eeskirjad? Palume EN selles osas üle vaadata ja täpsustada.</w:t>
      </w:r>
    </w:p>
  </w:comment>
  <w:comment w:id="98" w:author="Kärt Voor" w:date="2024-10-11T14:57:00Z" w:initials="KV">
    <w:p w14:paraId="3B213F60" w14:textId="35159833" w:rsidR="00BF002C" w:rsidRDefault="00BF002C" w:rsidP="00BF002C">
      <w:pPr>
        <w:pStyle w:val="Kommentaaritekst"/>
      </w:pPr>
      <w:r>
        <w:rPr>
          <w:rStyle w:val="Kommentaariviide"/>
        </w:rPr>
        <w:annotationRef/>
      </w:r>
      <w:r>
        <w:t>Palume esitada täpne viide, sest nt EN § 49 lg 2 sätestab erisuse, lg 3 kehtiva kindlustuspoliisi olemasolu ja lg 4 sätestab kohtualluvuse. Nõuded kindlustuslepingule on lg-s 1.</w:t>
      </w:r>
    </w:p>
  </w:comment>
  <w:comment w:id="101" w:author="Kärt Voor" w:date="2024-10-11T15:01:00Z" w:initials="KV">
    <w:p w14:paraId="6ECB4341" w14:textId="77777777" w:rsidR="00417140" w:rsidRDefault="00BF002C" w:rsidP="00417140">
      <w:pPr>
        <w:pStyle w:val="Kommentaaritekst"/>
      </w:pPr>
      <w:r>
        <w:rPr>
          <w:rStyle w:val="Kommentaariviide"/>
        </w:rPr>
        <w:annotationRef/>
      </w:r>
      <w:r w:rsidR="00417140">
        <w:t>Kui vajalik, et ka EN §-s 16 nimetatud dokumendid, sest EN § 16 nimetab nii andmeid kui ka nt teatud kvalifikatsiooni kinnitavaid dokumente, peavad olema täielikud ja asjakohased, siis täiendada normi: … esitatud andmed ja dokumendid….. Samuti on EN § 15 lg-s 3 "andmetes ja dokumentides".</w:t>
      </w:r>
    </w:p>
  </w:comment>
  <w:comment w:id="102" w:author="Merike Koppel JM" w:date="2024-10-16T08:49:00Z" w:initials="MKJ">
    <w:p w14:paraId="1D426D78" w14:textId="77777777" w:rsidR="00D12A69" w:rsidRDefault="001008C9" w:rsidP="00D12A69">
      <w:pPr>
        <w:pStyle w:val="Kommentaaritekst"/>
      </w:pPr>
      <w:r>
        <w:rPr>
          <w:rStyle w:val="Kommentaariviide"/>
        </w:rPr>
        <w:annotationRef/>
      </w:r>
      <w:r w:rsidR="00D12A69">
        <w:t>Kas on mõeldud pigem nõudeid "esitatavate andmete ja dokumentide kohta"?</w:t>
      </w:r>
    </w:p>
  </w:comment>
  <w:comment w:id="103" w:author="Kärt Voor" w:date="2024-10-14T10:25:00Z" w:initials="KV">
    <w:p w14:paraId="5B0F6CDF" w14:textId="43981EDC" w:rsidR="00A83FC9" w:rsidRDefault="00A83FC9" w:rsidP="00A83FC9">
      <w:pPr>
        <w:pStyle w:val="Kommentaaritekst"/>
      </w:pPr>
      <w:r>
        <w:rPr>
          <w:rStyle w:val="Kommentaariviide"/>
        </w:rPr>
        <w:annotationRef/>
      </w:r>
      <w:r>
        <w:t>Normi pealkirjast peab nähtuma seos tegevusloaga koos esitatavate andmetega, seetõttu palume pealkiri teiste selle ptk pealkirjadega kooskõlla viia (vt nt § 15 pealkirja).</w:t>
      </w:r>
    </w:p>
  </w:comment>
  <w:comment w:id="104" w:author="Kärt Voor" w:date="2024-10-17T12:16:00Z" w:initials="KV">
    <w:p w14:paraId="341C44E5" w14:textId="77777777" w:rsidR="00710DDD" w:rsidRDefault="00710DDD" w:rsidP="00710DDD">
      <w:pPr>
        <w:pStyle w:val="Kommentaaritekst"/>
      </w:pPr>
      <w:r>
        <w:rPr>
          <w:rStyle w:val="Kommentaariviide"/>
        </w:rPr>
        <w:annotationRef/>
      </w:r>
      <w:r>
        <w:t>TsÜS § 25 lg 2 kohaselt on riik avalik-õiguslik juriidiline isik. St, et norm kohaldub ka riigile. Kui see ei ole nii mõeldud, siis tuleb EN muuta.</w:t>
      </w:r>
    </w:p>
  </w:comment>
  <w:comment w:id="105" w:author="Merike Koppel JM" w:date="2024-10-16T08:50:00Z" w:initials="MKJ">
    <w:p w14:paraId="0D3E4F57" w14:textId="6D3A2978" w:rsidR="00D12A69" w:rsidRDefault="00663E8E" w:rsidP="00D12A69">
      <w:pPr>
        <w:pStyle w:val="Kommentaaritekst"/>
      </w:pPr>
      <w:r>
        <w:rPr>
          <w:rStyle w:val="Kommentaariviide"/>
        </w:rPr>
        <w:annotationRef/>
      </w:r>
      <w:r w:rsidR="00D12A69">
        <w:t>Kas MTÜ liikmeks ei või olla ka juriidiline isik?</w:t>
      </w:r>
    </w:p>
  </w:comment>
  <w:comment w:id="106" w:author="Merike Koppel JM" w:date="2024-10-16T08:51:00Z" w:initials="MKJ">
    <w:p w14:paraId="33150654" w14:textId="73631C93" w:rsidR="00663E8E" w:rsidRDefault="00663E8E" w:rsidP="00663E8E">
      <w:pPr>
        <w:pStyle w:val="Kommentaaritekst"/>
      </w:pPr>
      <w:r>
        <w:rPr>
          <w:rStyle w:val="Kommentaariviide"/>
        </w:rPr>
        <w:annotationRef/>
      </w:r>
      <w:r>
        <w:t>Lahendatakse pigem tegevusloa taotlusi: "lahendab kosmosetegevusloa taotluse kosmosetegevusloa andmise või andmisest keeldumisega …"? Või siiski: "</w:t>
      </w:r>
      <w:r>
        <w:rPr>
          <w:b/>
          <w:bCs/>
        </w:rPr>
        <w:t xml:space="preserve">otsustab </w:t>
      </w:r>
      <w:r>
        <w:t>… loa andmise või andmisest keeldumise", kuna järgmises lauses viidatakse otsuse tegemisele?</w:t>
      </w:r>
    </w:p>
  </w:comment>
  <w:comment w:id="107" w:author="Kärt Voor" w:date="2024-10-14T11:01:00Z" w:initials="KV">
    <w:p w14:paraId="211885C6" w14:textId="429225CF" w:rsidR="0060613E" w:rsidRDefault="0060613E" w:rsidP="0060613E">
      <w:pPr>
        <w:pStyle w:val="Kommentaaritekst"/>
      </w:pPr>
      <w:r>
        <w:rPr>
          <w:rStyle w:val="Kommentaariviide"/>
        </w:rPr>
        <w:annotationRef/>
      </w:r>
      <w:r>
        <w:t>"mõistlik aeg" on liiga lai - palume lähtuda MSÜS § 20 lg-s 3 sätestatust. Kui kõnealuses lg-s märgitud tähtaeg 30 päeva on liiga lühike, siis teistsuguse tähtaja sätestamisel palume tähtaja valikut SK-s põhjendada.</w:t>
      </w:r>
    </w:p>
  </w:comment>
  <w:comment w:id="108" w:author="Kärt Voor" w:date="2024-10-17T13:57:00Z" w:initials="KV">
    <w:p w14:paraId="05019C92" w14:textId="77777777" w:rsidR="00A33B25" w:rsidRDefault="00A33B25" w:rsidP="00A33B25">
      <w:pPr>
        <w:pStyle w:val="Kommentaaritekst"/>
      </w:pPr>
      <w:r>
        <w:rPr>
          <w:rStyle w:val="Kommentaariviide"/>
        </w:rPr>
        <w:annotationRef/>
      </w:r>
      <w:r>
        <w:t xml:space="preserve">Vt palun märkust EN § 23 lg 3 juures ja palume ühtlustada. </w:t>
      </w:r>
    </w:p>
  </w:comment>
  <w:comment w:id="109" w:author="Kärt Voor" w:date="2024-10-14T11:03:00Z" w:initials="KV">
    <w:p w14:paraId="0FA900C3" w14:textId="08C17D04" w:rsidR="0060613E" w:rsidRDefault="0060613E" w:rsidP="0060613E">
      <w:pPr>
        <w:pStyle w:val="Kommentaaritekst"/>
      </w:pPr>
      <w:r>
        <w:rPr>
          <w:rStyle w:val="Kommentaariviide"/>
        </w:rPr>
        <w:annotationRef/>
      </w:r>
      <w:r>
        <w:t xml:space="preserve">Palume SK-s näidata, millisest õigusaktist kosmosetegevusloa alus tulla võib. </w:t>
      </w:r>
    </w:p>
  </w:comment>
  <w:comment w:id="110" w:author="Kärt Voor" w:date="2024-10-21T11:16:00Z" w:initials="KV">
    <w:p w14:paraId="7D654CBF" w14:textId="77777777" w:rsidR="00402559" w:rsidRDefault="00402559" w:rsidP="00402559">
      <w:pPr>
        <w:pStyle w:val="Kommentaaritekst"/>
      </w:pPr>
      <w:r>
        <w:rPr>
          <w:rStyle w:val="Kommentaariviide"/>
        </w:rPr>
        <w:annotationRef/>
      </w:r>
      <w:r>
        <w:t xml:space="preserve">Palume seletuskirja avada, millised need lisanõuded võivad olla. </w:t>
      </w:r>
    </w:p>
  </w:comment>
  <w:comment w:id="111" w:author="Kärt Voor" w:date="2024-10-14T17:11:00Z" w:initials="KV">
    <w:p w14:paraId="11A629DF" w14:textId="77777777" w:rsidR="00976FD0" w:rsidRDefault="004A3064" w:rsidP="00976FD0">
      <w:pPr>
        <w:pStyle w:val="Kommentaaritekst"/>
      </w:pPr>
      <w:r>
        <w:rPr>
          <w:rStyle w:val="Kommentaariviide"/>
        </w:rPr>
        <w:annotationRef/>
      </w:r>
      <w:r w:rsidR="00976FD0">
        <w:t>Kuivõrd p-s 1 on aluseks ka see, kui jur.isikust taotleja äriühingus osalust omav isik ei vasta käesolevas seaduses sätestatud tingimustele, siis kas ei peaks olema võimalik äriühingus osalust omav isik tuvastada? Palume sellele mõelda ja EN muuta.</w:t>
      </w:r>
    </w:p>
  </w:comment>
  <w:comment w:id="112" w:author="Kärt Voor" w:date="2024-10-14T12:09:00Z" w:initials="KV">
    <w:p w14:paraId="7260CE11" w14:textId="2DF415F5" w:rsidR="00796A65" w:rsidRDefault="00796A65" w:rsidP="00796A65">
      <w:pPr>
        <w:pStyle w:val="Kommentaaritekst"/>
      </w:pPr>
      <w:r>
        <w:rPr>
          <w:rStyle w:val="Kommentaariviide"/>
        </w:rPr>
        <w:annotationRef/>
      </w:r>
      <w:r>
        <w:t>Siinkohal ilmselt oluline, kas taotlemisel on teadlikult valeandmeid esitatud? Kui jah, siis palume normi täiendada.</w:t>
      </w:r>
    </w:p>
  </w:comment>
  <w:comment w:id="113" w:author="Merike Koppel JM" w:date="2024-10-16T08:52:00Z" w:initials="MKJ">
    <w:p w14:paraId="690F2452" w14:textId="77777777" w:rsidR="00663E8E" w:rsidRDefault="00663E8E" w:rsidP="00663E8E">
      <w:pPr>
        <w:pStyle w:val="Kommentaaritekst"/>
      </w:pPr>
      <w:r>
        <w:rPr>
          <w:rStyle w:val="Kommentaariviide"/>
        </w:rPr>
        <w:annotationRef/>
      </w:r>
      <w:r>
        <w:t xml:space="preserve">Kas see pealkiri on ikka täpne? Kosmosetegevusluba saadakse erandi alusel: allpool </w:t>
      </w:r>
      <w:r>
        <w:rPr>
          <w:i/>
          <w:iCs/>
        </w:rPr>
        <w:t>erandiga kosmosetegevusluba</w:t>
      </w:r>
      <w:r>
        <w:t xml:space="preserve"> ... Kas erandit kohaldatakse kosmosetegevusloa saamisel?</w:t>
      </w:r>
    </w:p>
  </w:comment>
  <w:comment w:id="114" w:author="Kärt Voor" w:date="2024-10-15T13:25:00Z" w:initials="KV">
    <w:p w14:paraId="51188C19" w14:textId="5476CB80" w:rsidR="00D756E4" w:rsidRDefault="00D756E4" w:rsidP="00D756E4">
      <w:pPr>
        <w:pStyle w:val="Kommentaaritekst"/>
      </w:pPr>
      <w:r>
        <w:rPr>
          <w:rStyle w:val="Kommentaariviide"/>
        </w:rPr>
        <w:annotationRef/>
      </w:r>
      <w:r>
        <w:t xml:space="preserve">Kui erand peaks kohalduma isikutele, kelle ainsaks eesmärgiks on teadus- ja arendustegevus, siis palume luua ka seda sätestav norm. </w:t>
      </w:r>
    </w:p>
    <w:p w14:paraId="35C37CF0" w14:textId="77777777" w:rsidR="00D756E4" w:rsidRDefault="00D756E4" w:rsidP="00D756E4">
      <w:pPr>
        <w:pStyle w:val="Kommentaaritekst"/>
      </w:pPr>
    </w:p>
    <w:p w14:paraId="4A718ED8" w14:textId="77777777" w:rsidR="00D756E4" w:rsidRDefault="00D756E4" w:rsidP="00D756E4">
      <w:pPr>
        <w:pStyle w:val="Kommentaaritekst"/>
      </w:pPr>
      <w:r>
        <w:t>Kui lähtuda normist "kosmosetegevust tehakse eranditult teadus- ja arendustegevuse eesmärgil", siis kuidas saab kindlaks teha, et taotleja ei tee seda muul eesmärgil? Kas nt ei peaks olema taotleja põhitegevusalaks kosmosetegevus vms? Palume seda analüüsida ja EN täpsustada.</w:t>
      </w:r>
    </w:p>
  </w:comment>
  <w:comment w:id="115" w:author="Merike Koppel JM" w:date="2024-10-16T09:18:00Z" w:initials="MKJ">
    <w:p w14:paraId="1A2B5050" w14:textId="77777777" w:rsidR="00910BC0" w:rsidRDefault="00621764" w:rsidP="00910BC0">
      <w:pPr>
        <w:pStyle w:val="Kommentaaritekst"/>
      </w:pPr>
      <w:r>
        <w:rPr>
          <w:rStyle w:val="Kommentaariviide"/>
        </w:rPr>
        <w:annotationRef/>
      </w:r>
      <w:r w:rsidR="00910BC0">
        <w:t>Kas sobiks ka vähem kantseliitlikumalt: "osade käesolevas seaduses sätestatud nõuete järgimisest eeldusel, et …"?</w:t>
      </w:r>
    </w:p>
  </w:comment>
  <w:comment w:id="116" w:author="Merike Koppel JM" w:date="2024-10-16T08:53:00Z" w:initials="MKJ">
    <w:p w14:paraId="60CE0655" w14:textId="1C482527" w:rsidR="00663E8E" w:rsidRDefault="00663E8E" w:rsidP="00663E8E">
      <w:pPr>
        <w:pStyle w:val="Kommentaaritekst"/>
      </w:pPr>
      <w:r>
        <w:rPr>
          <w:rStyle w:val="Kommentaariviide"/>
        </w:rPr>
        <w:annotationRef/>
      </w:r>
      <w:r>
        <w:t>Kas orbiit saab olla madalam kui kosmosejaam või siiski olla madalam</w:t>
      </w:r>
      <w:r>
        <w:rPr>
          <w:b/>
          <w:bCs/>
        </w:rPr>
        <w:t>al</w:t>
      </w:r>
      <w:r>
        <w:t xml:space="preserve"> kui kosmosejaam?</w:t>
      </w:r>
    </w:p>
  </w:comment>
  <w:comment w:id="117" w:author="Kärt Voor" w:date="2024-10-17T12:16:00Z" w:initials="KV">
    <w:p w14:paraId="0B455730" w14:textId="77777777" w:rsidR="00A62539" w:rsidRDefault="00A62539" w:rsidP="00A62539">
      <w:pPr>
        <w:pStyle w:val="Kommentaaritekst"/>
      </w:pPr>
      <w:r>
        <w:rPr>
          <w:rStyle w:val="Kommentaariviide"/>
        </w:rPr>
        <w:annotationRef/>
      </w:r>
      <w:r>
        <w:t>Ka Maa on taevakeha - palume EN täpsustada.</w:t>
      </w:r>
    </w:p>
  </w:comment>
  <w:comment w:id="124" w:author="Kärt Voor" w:date="2024-10-15T13:41:00Z" w:initials="KV">
    <w:p w14:paraId="17FD6077" w14:textId="7E3F70F2" w:rsidR="001A3630" w:rsidRDefault="001A3630" w:rsidP="001A3630">
      <w:pPr>
        <w:pStyle w:val="Kommentaaritekst"/>
      </w:pPr>
      <w:r>
        <w:rPr>
          <w:rStyle w:val="Kommentaariviide"/>
        </w:rPr>
        <w:annotationRef/>
      </w:r>
      <w:r>
        <w:t>Viidatud normides on:</w:t>
      </w:r>
    </w:p>
    <w:p w14:paraId="2041B585" w14:textId="77777777" w:rsidR="001A3630" w:rsidRDefault="001A3630" w:rsidP="001A3630">
      <w:pPr>
        <w:pStyle w:val="Kommentaaritekst"/>
      </w:pPr>
      <w:r>
        <w:t>Dokumendid, teave ja andmed. Palume EN täiendada ja kõiki kolme ka siin nimetada.</w:t>
      </w:r>
    </w:p>
  </w:comment>
  <w:comment w:id="125" w:author="Merike Koppel JM" w:date="2024-10-16T08:54:00Z" w:initials="MKJ">
    <w:p w14:paraId="79AF7C23" w14:textId="77777777" w:rsidR="00910BC0" w:rsidRDefault="00663E8E" w:rsidP="00910BC0">
      <w:pPr>
        <w:pStyle w:val="Kommentaaritekst"/>
      </w:pPr>
      <w:r>
        <w:rPr>
          <w:rStyle w:val="Kommentaariviide"/>
        </w:rPr>
        <w:annotationRef/>
      </w:r>
      <w:r w:rsidR="00910BC0">
        <w:t xml:space="preserve">Eri fraaside käändelõpukorduse </w:t>
      </w:r>
      <w:r w:rsidR="00910BC0">
        <w:rPr>
          <w:i/>
          <w:iCs/>
        </w:rPr>
        <w:t xml:space="preserve">-ga </w:t>
      </w:r>
      <w:r w:rsidR="00910BC0">
        <w:t>tõttu pisut arusaamatu, kas sobiks: "… ja selle loa alusel"?</w:t>
      </w:r>
    </w:p>
  </w:comment>
  <w:comment w:id="126" w:author="Merike Koppel JM" w:date="2024-10-16T08:55:00Z" w:initials="MKJ">
    <w:p w14:paraId="68438716" w14:textId="2ECC64ED" w:rsidR="00663E8E" w:rsidRDefault="00663E8E" w:rsidP="00663E8E">
      <w:pPr>
        <w:pStyle w:val="Kommentaaritekst"/>
      </w:pPr>
      <w:r>
        <w:rPr>
          <w:rStyle w:val="Kommentaariviide"/>
        </w:rPr>
        <w:annotationRef/>
      </w:r>
      <w:r>
        <w:t>Kas ei võiks lihtsalt: "nõuded, millest"</w:t>
      </w:r>
    </w:p>
  </w:comment>
  <w:comment w:id="127" w:author="Kärt Voor" w:date="2024-10-17T13:25:00Z" w:initials="KV">
    <w:p w14:paraId="3E7D6552" w14:textId="77777777" w:rsidR="00C1416F" w:rsidRDefault="00C1416F" w:rsidP="00C1416F">
      <w:pPr>
        <w:pStyle w:val="Kommentaaritekst"/>
      </w:pPr>
      <w:r>
        <w:rPr>
          <w:rStyle w:val="Kommentaariviide"/>
        </w:rPr>
        <w:annotationRef/>
      </w:r>
      <w:r>
        <w:t xml:space="preserve">Viidatud normis nimetatakse lg-s 1 esinevaid punkte tingimusteks. Palume EN sõnastus üle vaadata ja parandada. </w:t>
      </w:r>
    </w:p>
  </w:comment>
  <w:comment w:id="128" w:author="Kärt Voor" w:date="2024-10-17T13:27:00Z" w:initials="KV">
    <w:p w14:paraId="133971EE" w14:textId="77777777" w:rsidR="00C1416F" w:rsidRDefault="00C1416F" w:rsidP="00C1416F">
      <w:pPr>
        <w:pStyle w:val="Kommentaaritekst"/>
      </w:pPr>
      <w:r>
        <w:rPr>
          <w:rStyle w:val="Kommentaariviide"/>
        </w:rPr>
        <w:annotationRef/>
      </w:r>
      <w:r>
        <w:t>Kosmosetegevuse lõpetamise kavaga seonduv on sätestatud lg-tes 1-4. Palume seetõttu EN täiendada ja esitada täpne viide.</w:t>
      </w:r>
    </w:p>
  </w:comment>
  <w:comment w:id="129" w:author="Kärt Voor" w:date="2024-10-17T13:31:00Z" w:initials="KV">
    <w:p w14:paraId="02981E91" w14:textId="77777777" w:rsidR="00C1416F" w:rsidRDefault="00C1416F" w:rsidP="00C1416F">
      <w:pPr>
        <w:pStyle w:val="Kommentaaritekst"/>
      </w:pPr>
      <w:r>
        <w:rPr>
          <w:rStyle w:val="Kommentaariviide"/>
        </w:rPr>
        <w:annotationRef/>
      </w:r>
      <w:r>
        <w:t>Peab olema selge, kas tegemist on erandiga, tingimusega või alusega - palume EN täiendada ja EN-s sisalduv ühtlustada.</w:t>
      </w:r>
    </w:p>
  </w:comment>
  <w:comment w:id="130" w:author="Kärt Voor" w:date="2024-10-17T13:40:00Z" w:initials="KV">
    <w:p w14:paraId="11817718" w14:textId="77777777" w:rsidR="009C5B60" w:rsidRDefault="009C5B60" w:rsidP="009C5B60">
      <w:pPr>
        <w:pStyle w:val="Kommentaaritekst"/>
      </w:pPr>
      <w:r>
        <w:rPr>
          <w:rStyle w:val="Kommentaariviide"/>
        </w:rPr>
        <w:annotationRef/>
      </w:r>
      <w:r>
        <w:t>Need on seadusega juba hõlmatud ja puudub vajadus korrata.</w:t>
      </w:r>
    </w:p>
  </w:comment>
  <w:comment w:id="137" w:author="Merike Koppel JM" w:date="2024-10-16T08:56:00Z" w:initials="MKJ">
    <w:p w14:paraId="411C6FA9" w14:textId="7BBC73B3" w:rsidR="00663E8E" w:rsidRDefault="00663E8E" w:rsidP="00663E8E">
      <w:pPr>
        <w:pStyle w:val="Kommentaaritekst"/>
      </w:pPr>
      <w:r>
        <w:rPr>
          <w:rStyle w:val="Kommentaariviide"/>
        </w:rPr>
        <w:annotationRef/>
      </w:r>
      <w:r>
        <w:t>Pigem: "otsustab" või siis "lahendab erandiga kosmosetegevusloa taotluse … keeldumisega"</w:t>
      </w:r>
    </w:p>
  </w:comment>
  <w:comment w:id="140" w:author="Kärt Voor" w:date="2024-10-17T13:48:00Z" w:initials="KV">
    <w:p w14:paraId="25513F01" w14:textId="77777777" w:rsidR="003060C4" w:rsidRDefault="003060C4" w:rsidP="003060C4">
      <w:pPr>
        <w:pStyle w:val="Kommentaaritekst"/>
      </w:pPr>
      <w:r>
        <w:rPr>
          <w:rStyle w:val="Kommentaariviide"/>
        </w:rPr>
        <w:annotationRef/>
      </w:r>
      <w:r>
        <w:t>Ka see tähtaeg peab olema seaduses sätestatud, et taotlejal oleks selge, millal tema taotlusele vastatakse. Palume EN täiendada.</w:t>
      </w:r>
    </w:p>
  </w:comment>
  <w:comment w:id="141" w:author="Merike Koppel JM" w:date="2024-10-16T08:57:00Z" w:initials="MKJ">
    <w:p w14:paraId="4966D155" w14:textId="47A4FDCC" w:rsidR="00577934" w:rsidRDefault="00663E8E" w:rsidP="00577934">
      <w:pPr>
        <w:pStyle w:val="Kommentaaritekst"/>
      </w:pPr>
      <w:r>
        <w:rPr>
          <w:rStyle w:val="Kommentaariviide"/>
        </w:rPr>
        <w:annotationRef/>
      </w:r>
      <w:r w:rsidR="00577934">
        <w:rPr>
          <w:i/>
          <w:iCs/>
        </w:rPr>
        <w:t xml:space="preserve">Sätestama </w:t>
      </w:r>
      <w:r w:rsidR="00577934">
        <w:t xml:space="preserve">tähendab </w:t>
      </w:r>
      <w:r w:rsidR="00577934">
        <w:rPr>
          <w:color w:val="000000"/>
          <w:highlight w:val="white"/>
        </w:rPr>
        <w:t>normatiivse dokumendiga kindlaks määrama, ette kirjutama; seadusesättena kirja panema … kas kosmosetegevusluba on normatiivne dokument? Või siiski sõnastada "määratakse kindlaks"?</w:t>
      </w:r>
    </w:p>
  </w:comment>
  <w:comment w:id="144" w:author="Merike Koppel JM" w:date="2024-10-16T09:31:00Z" w:initials="MKJ">
    <w:p w14:paraId="459F255C" w14:textId="77777777" w:rsidR="00577934" w:rsidRDefault="00F90E40" w:rsidP="00577934">
      <w:pPr>
        <w:pStyle w:val="Kommentaaritekst"/>
      </w:pPr>
      <w:r>
        <w:rPr>
          <w:rStyle w:val="Kommentaariviide"/>
        </w:rPr>
        <w:annotationRef/>
      </w:r>
      <w:r w:rsidR="00577934">
        <w:t>Kuna muudetakse tõenäoliselt kosmosetegevusluba, mitte kehtivust ("kehtivuse peatamine ja muutmine"), siis tuleb korrata ...</w:t>
      </w:r>
    </w:p>
  </w:comment>
  <w:comment w:id="149" w:author="Merike Koppel JM" w:date="2024-10-16T08:57:00Z" w:initials="MKJ">
    <w:p w14:paraId="471ACF2C" w14:textId="6D504FEB" w:rsidR="00663E8E" w:rsidRDefault="00663E8E" w:rsidP="00663E8E">
      <w:pPr>
        <w:pStyle w:val="Kommentaaritekst"/>
      </w:pPr>
      <w:r>
        <w:rPr>
          <w:rStyle w:val="Kommentaariviide"/>
        </w:rPr>
        <w:annotationRef/>
      </w:r>
      <w:r>
        <w:t>Vaegsõnalisus, pigem: "käitaja tegevuse lõppemise või lõpetamisega".</w:t>
      </w:r>
    </w:p>
  </w:comment>
  <w:comment w:id="158" w:author="Kärt Voor" w:date="2024-10-17T14:05:00Z" w:initials="KV">
    <w:p w14:paraId="780D6813" w14:textId="77777777" w:rsidR="00AA5AED" w:rsidRDefault="00AA5AED" w:rsidP="00AA5AED">
      <w:pPr>
        <w:pStyle w:val="Kommentaaritekst"/>
      </w:pPr>
      <w:r>
        <w:rPr>
          <w:rStyle w:val="Kommentaariviide"/>
        </w:rPr>
        <w:annotationRef/>
      </w:r>
      <w:r>
        <w:t>Mida sisuliselt tähendab osaline tegevusloa kehtetuks tunnistamine? Kui sellises valdkonnas tegutsejale on antud tegevusluba, siis millist tegevust ja millises ulatuses saaks ta jätkata, kui on tegemist tegevusloa osalise kehtetuks tunnistamisega? Palume analüüsida, kas sisuliselt on võimalik selle loa osaline kehtetuks tunnistamine. Kui see sisuliselt võimalik ei ole, siis tuleb see tekstiosa EN-st välja jätta.</w:t>
      </w:r>
    </w:p>
  </w:comment>
  <w:comment w:id="159" w:author="Kärt Voor" w:date="2024-10-17T14:06:00Z" w:initials="KV">
    <w:p w14:paraId="5EF3293D" w14:textId="77777777" w:rsidR="005230C8" w:rsidRDefault="00784E52" w:rsidP="005230C8">
      <w:pPr>
        <w:pStyle w:val="Kommentaaritekst"/>
      </w:pPr>
      <w:r>
        <w:rPr>
          <w:rStyle w:val="Kommentaariviide"/>
        </w:rPr>
        <w:annotationRef/>
      </w:r>
      <w:r w:rsidR="005230C8">
        <w:t xml:space="preserve">Vrdl palun MSÜS § 37 lg 1 p-ga 1: </w:t>
      </w:r>
    </w:p>
    <w:p w14:paraId="3181FDF9" w14:textId="77777777" w:rsidR="005230C8" w:rsidRDefault="005230C8" w:rsidP="005230C8">
      <w:pPr>
        <w:pStyle w:val="Kommentaaritekst"/>
      </w:pPr>
    </w:p>
    <w:p w14:paraId="62F91A1D" w14:textId="77777777" w:rsidR="005230C8" w:rsidRDefault="005230C8" w:rsidP="005230C8">
      <w:pPr>
        <w:pStyle w:val="Kommentaaritekst"/>
      </w:pPr>
      <w:r>
        <w:rPr>
          <w:color w:val="0061AA"/>
          <w:highlight w:val="white"/>
        </w:rPr>
        <w:t> </w:t>
      </w:r>
      <w:r>
        <w:rPr>
          <w:color w:val="202020"/>
          <w:highlight w:val="white"/>
        </w:rPr>
        <w:t>1) ettevõtja poolt tegevusloa taotlemisel tahtlikult valeandmete esitamine, mis mõjutas loa andmist ning mille esitamata jätmise korral oleks pidanud tegevusloa andmisest keelduma;</w:t>
      </w:r>
    </w:p>
    <w:p w14:paraId="096BB084" w14:textId="77777777" w:rsidR="005230C8" w:rsidRDefault="005230C8" w:rsidP="005230C8">
      <w:pPr>
        <w:pStyle w:val="Kommentaaritekst"/>
      </w:pPr>
    </w:p>
    <w:p w14:paraId="04334BF2" w14:textId="77777777" w:rsidR="005230C8" w:rsidRDefault="005230C8" w:rsidP="005230C8">
      <w:pPr>
        <w:pStyle w:val="Kommentaaritekst"/>
      </w:pPr>
      <w:r>
        <w:rPr>
          <w:color w:val="202020"/>
          <w:highlight w:val="white"/>
        </w:rPr>
        <w:t>Teeme ettepaneku viidata MSÜS § 37 lg 1 p-le 1.</w:t>
      </w:r>
      <w:r>
        <w:t xml:space="preserve"> Lisaks juhime tähelepanu, et viidatud MSÜS norm on imperatiivne - sellisel juhul tunnistatakse tegevusluba kehtetuks (EN-s: </w:t>
      </w:r>
      <w:r>
        <w:rPr>
          <w:i/>
          <w:iCs/>
        </w:rPr>
        <w:t>võib tunnistada</w:t>
      </w:r>
      <w:r>
        <w:t>).</w:t>
      </w:r>
    </w:p>
  </w:comment>
  <w:comment w:id="160" w:author="Merike Koppel JM" w:date="2024-10-16T08:57:00Z" w:initials="MKJ">
    <w:p w14:paraId="1006B06F" w14:textId="7FE27E88" w:rsidR="00663E8E" w:rsidRDefault="00663E8E" w:rsidP="00663E8E">
      <w:pPr>
        <w:pStyle w:val="Kommentaaritekst"/>
      </w:pPr>
      <w:r>
        <w:rPr>
          <w:rStyle w:val="Kommentaariviide"/>
        </w:rPr>
        <w:annotationRef/>
      </w:r>
      <w:r>
        <w:t>NB!</w:t>
      </w:r>
    </w:p>
  </w:comment>
  <w:comment w:id="163" w:author="Kärt Voor" w:date="2024-10-17T14:16:00Z" w:initials="KV">
    <w:p w14:paraId="7D056FAE" w14:textId="77777777" w:rsidR="000333C8" w:rsidRDefault="000333C8" w:rsidP="000333C8">
      <w:pPr>
        <w:pStyle w:val="Kommentaaritekst"/>
      </w:pPr>
      <w:r>
        <w:rPr>
          <w:rStyle w:val="Kommentaariviide"/>
        </w:rPr>
        <w:annotationRef/>
      </w:r>
      <w:r>
        <w:t>MSÜS § 43 lg 1 võimaldab teatud juhtudel tegevusluba osaliselt või täielikult peatada - miks selles normis sellist võimalust ei ole? Kui see on vajalik, siis tuleb EN täiendada.</w:t>
      </w:r>
    </w:p>
  </w:comment>
  <w:comment w:id="165" w:author="Merike Koppel JM" w:date="2024-10-16T08:58:00Z" w:initials="MKJ">
    <w:p w14:paraId="0D22F41B" w14:textId="191943FE" w:rsidR="00663E8E" w:rsidRDefault="00663E8E" w:rsidP="00663E8E">
      <w:pPr>
        <w:pStyle w:val="Kommentaaritekst"/>
      </w:pPr>
      <w:r>
        <w:rPr>
          <w:rStyle w:val="Kommentaariviide"/>
        </w:rPr>
        <w:annotationRef/>
      </w:r>
      <w:r>
        <w:t xml:space="preserve">ÕSi järgi ei saa kohustust rikkuda, vaid seda ei täideta, vt: </w:t>
      </w:r>
      <w:r>
        <w:rPr>
          <w:color w:val="000000"/>
          <w:highlight w:val="white"/>
        </w:rPr>
        <w:t>{</w:t>
      </w:r>
      <w:r>
        <w:rPr>
          <w:color w:val="000000"/>
          <w:highlight w:val="red"/>
        </w:rPr>
        <w:t>Rikub kohustust</w:t>
      </w:r>
      <w:r>
        <w:rPr>
          <w:color w:val="000000"/>
          <w:highlight w:val="white"/>
        </w:rPr>
        <w:t>} → </w:t>
      </w:r>
      <w:r>
        <w:rPr>
          <w:color w:val="000000"/>
          <w:highlight w:val="green"/>
        </w:rPr>
        <w:t>ei täida kohustust</w:t>
      </w:r>
      <w:r>
        <w:rPr>
          <w:color w:val="000000"/>
          <w:highlight w:val="white"/>
        </w:rPr>
        <w:t>. </w:t>
      </w:r>
      <w:r>
        <w:t>Seega: "käitaja ei täida … kohustust".</w:t>
      </w:r>
    </w:p>
  </w:comment>
  <w:comment w:id="168" w:author="Merike Koppel JM" w:date="2024-10-16T08:59:00Z" w:initials="MKJ">
    <w:p w14:paraId="31006EBD" w14:textId="77777777" w:rsidR="00663E8E" w:rsidRDefault="00663E8E" w:rsidP="00663E8E">
      <w:pPr>
        <w:pStyle w:val="Kommentaaritekst"/>
      </w:pPr>
      <w:r>
        <w:rPr>
          <w:rStyle w:val="Kommentaariviide"/>
        </w:rPr>
        <w:annotationRef/>
      </w:r>
      <w:r>
        <w:t>NB!</w:t>
      </w:r>
    </w:p>
  </w:comment>
  <w:comment w:id="170" w:author="Merike Koppel JM" w:date="2024-10-16T09:31:00Z" w:initials="MKJ">
    <w:p w14:paraId="56CAB7F6" w14:textId="77777777" w:rsidR="00F90E40" w:rsidRDefault="00F90E40" w:rsidP="00F90E40">
      <w:pPr>
        <w:pStyle w:val="Kommentaaritekst"/>
      </w:pPr>
      <w:r>
        <w:rPr>
          <w:rStyle w:val="Kommentaariviide"/>
        </w:rPr>
        <w:annotationRef/>
      </w:r>
      <w:r>
        <w:t>NB!</w:t>
      </w:r>
    </w:p>
  </w:comment>
  <w:comment w:id="173" w:author="Merike Koppel JM" w:date="2024-10-16T09:00:00Z" w:initials="MKJ">
    <w:p w14:paraId="371D2089" w14:textId="00991268" w:rsidR="00663E8E" w:rsidRDefault="00663E8E" w:rsidP="00663E8E">
      <w:pPr>
        <w:pStyle w:val="Kommentaaritekst"/>
      </w:pPr>
      <w:r>
        <w:rPr>
          <w:rStyle w:val="Kommentaariviide"/>
        </w:rPr>
        <w:annotationRef/>
      </w:r>
      <w:r>
        <w:t>Kas nii? Laad ei saa suureneda ...</w:t>
      </w:r>
    </w:p>
  </w:comment>
  <w:comment w:id="172" w:author="Kärt Voor" w:date="2024-10-17T14:21:00Z" w:initials="KV">
    <w:p w14:paraId="47DC82BC" w14:textId="77777777" w:rsidR="00B33FCF" w:rsidRDefault="001D503C" w:rsidP="00B33FCF">
      <w:pPr>
        <w:pStyle w:val="Kommentaaritekst"/>
      </w:pPr>
      <w:r>
        <w:rPr>
          <w:rStyle w:val="Kommentaariviide"/>
        </w:rPr>
        <w:annotationRef/>
      </w:r>
      <w:r w:rsidR="00B33FCF">
        <w:t>MSÜS § 32 lg 2 kohaselt:</w:t>
      </w:r>
    </w:p>
    <w:p w14:paraId="71903D96" w14:textId="77777777" w:rsidR="00B33FCF" w:rsidRDefault="00B33FCF" w:rsidP="00B33FCF">
      <w:pPr>
        <w:pStyle w:val="Kommentaaritekst"/>
      </w:pPr>
      <w:r>
        <w:rPr>
          <w:color w:val="202020"/>
          <w:highlight w:val="white"/>
        </w:rPr>
        <w:t>(2) Majandushaldusasutus võib tegevusluba muuta järgmistel alustel:</w:t>
      </w:r>
      <w:r>
        <w:rPr>
          <w:color w:val="202020"/>
          <w:highlight w:val="white"/>
        </w:rPr>
        <w:br/>
        <w:t>1) ettevõtja taotlus;</w:t>
      </w:r>
      <w:r>
        <w:rPr>
          <w:color w:val="202020"/>
          <w:highlight w:val="white"/>
        </w:rPr>
        <w:br/>
        <w:t>2) tegevusloaga lubatud tegevusega avalikule korrale tekkiv oluline kahju või oht, mis ei eksisteerinud või ei olnud teada tegevusloa andmise ajal ning mis kaalub üles ettevõtja huvi senistel tingimustel tegevust jätkata ja mida on võimalik kõrvaldada tegevusloa muutmisega.</w:t>
      </w:r>
      <w:r>
        <w:t xml:space="preserve"> </w:t>
      </w:r>
    </w:p>
    <w:p w14:paraId="459794C9" w14:textId="77777777" w:rsidR="00B33FCF" w:rsidRDefault="00B33FCF" w:rsidP="00B33FCF">
      <w:pPr>
        <w:pStyle w:val="Kommentaaritekst"/>
      </w:pPr>
    </w:p>
    <w:p w14:paraId="6664AB27" w14:textId="77777777" w:rsidR="00B33FCF" w:rsidRDefault="00B33FCF" w:rsidP="00B33FCF">
      <w:pPr>
        <w:pStyle w:val="Kommentaaritekst"/>
      </w:pPr>
      <w:r>
        <w:t>Palume SK-s markeerida, et ka see on tegevusloa muutmise aluseks (§ 2 lg 5 sätestab MSÜS kohaldamise).</w:t>
      </w:r>
    </w:p>
  </w:comment>
  <w:comment w:id="179" w:author="Merike Koppel JM" w:date="2024-10-16T09:01:00Z" w:initials="MKJ">
    <w:p w14:paraId="446ED689" w14:textId="50D02D64" w:rsidR="00577934" w:rsidRDefault="00663E8E" w:rsidP="00577934">
      <w:pPr>
        <w:pStyle w:val="Kommentaaritekst"/>
      </w:pPr>
      <w:r>
        <w:rPr>
          <w:rStyle w:val="Kommentaariviide"/>
        </w:rPr>
        <w:annotationRef/>
      </w:r>
      <w:r w:rsidR="00577934">
        <w:t>Kas võiks kasutada ka "nimetatud nõuetele mittevastava", kuna tekib sõnakordus: "tingimustele mittevastava kosmosetegevusloa tingimuste", mistõttu halvasti loetav?</w:t>
      </w:r>
    </w:p>
  </w:comment>
  <w:comment w:id="180" w:author="Kärt Voor" w:date="2024-10-17T14:24:00Z" w:initials="KV">
    <w:p w14:paraId="096C4B86" w14:textId="77777777" w:rsidR="003B1EE9" w:rsidRDefault="003B1EE9" w:rsidP="003B1EE9">
      <w:pPr>
        <w:pStyle w:val="Kommentaaritekst"/>
      </w:pPr>
      <w:r>
        <w:rPr>
          <w:rStyle w:val="Kommentaariviide"/>
        </w:rPr>
        <w:annotationRef/>
      </w:r>
      <w:r>
        <w:t>Sõna "ka" viitab, et on veel aluseid tegevusloa muutmisest keeldumiseks - kus need alused on? Kui neid ei ole, siis tuleb sõna "ka" EN-st välja jätta.</w:t>
      </w:r>
    </w:p>
  </w:comment>
  <w:comment w:id="184" w:author="Kärt Voor" w:date="2024-10-17T14:28:00Z" w:initials="KV">
    <w:p w14:paraId="57896962" w14:textId="77777777" w:rsidR="007B2FD8" w:rsidRDefault="007B2FD8" w:rsidP="007B2FD8">
      <w:pPr>
        <w:pStyle w:val="Kommentaaritekst"/>
      </w:pPr>
      <w:r>
        <w:rPr>
          <w:rStyle w:val="Kommentaariviide"/>
        </w:rPr>
        <w:annotationRef/>
      </w:r>
      <w:r>
        <w:t>Kui silmas peetud "riskianalüüs", siis tuleb EN täiendada.</w:t>
      </w:r>
    </w:p>
  </w:comment>
  <w:comment w:id="185" w:author="Kärt Voor" w:date="2024-10-17T14:29:00Z" w:initials="KV">
    <w:p w14:paraId="534B2C43" w14:textId="77777777" w:rsidR="007B2FD8" w:rsidRDefault="007B2FD8" w:rsidP="007B2FD8">
      <w:pPr>
        <w:pStyle w:val="Kommentaaritekst"/>
      </w:pPr>
      <w:r>
        <w:rPr>
          <w:rStyle w:val="Kommentaariviide"/>
        </w:rPr>
        <w:annotationRef/>
      </w:r>
      <w:r>
        <w:t>Kui silmas peetud "tegevuskava", siis tuleb EN täiendada.</w:t>
      </w:r>
    </w:p>
  </w:comment>
  <w:comment w:id="186" w:author="Kärt Voor" w:date="2024-10-17T14:30:00Z" w:initials="KV">
    <w:p w14:paraId="75B261BE" w14:textId="77777777" w:rsidR="007B2FD8" w:rsidRDefault="007B2FD8" w:rsidP="007B2FD8">
      <w:pPr>
        <w:pStyle w:val="Kommentaaritekst"/>
      </w:pPr>
      <w:r>
        <w:rPr>
          <w:rStyle w:val="Kommentaariviide"/>
        </w:rPr>
        <w:annotationRef/>
      </w:r>
      <w:r>
        <w:t>EN § 10 lg 1 kohaselt on korrad, süsteemid ja meetmed sise-eeskirjad. Miks siin vaja "korra" taasesitada, kui järgmine sõna "sise-eeskiri" hõlmab ka "kordasid"?</w:t>
      </w:r>
    </w:p>
  </w:comment>
  <w:comment w:id="187" w:author="Kärt Voor" w:date="2024-10-17T14:30:00Z" w:initials="KV">
    <w:p w14:paraId="6415A0B3" w14:textId="77777777" w:rsidR="007B2FD8" w:rsidRDefault="007B2FD8" w:rsidP="007B2FD8">
      <w:pPr>
        <w:pStyle w:val="Kommentaaritekst"/>
      </w:pPr>
      <w:r>
        <w:rPr>
          <w:rStyle w:val="Kommentaariviide"/>
        </w:rPr>
        <w:annotationRef/>
      </w:r>
      <w:r>
        <w:t xml:space="preserve">Vt ülal märkust. </w:t>
      </w:r>
    </w:p>
  </w:comment>
  <w:comment w:id="188" w:author="Kärt Voor" w:date="2024-10-17T14:33:00Z" w:initials="KV">
    <w:p w14:paraId="739D42C6" w14:textId="77777777" w:rsidR="00976FD0" w:rsidRDefault="004460E7" w:rsidP="00976FD0">
      <w:pPr>
        <w:pStyle w:val="Kommentaaritekst"/>
      </w:pPr>
      <w:r>
        <w:rPr>
          <w:rStyle w:val="Kommentaariviide"/>
        </w:rPr>
        <w:annotationRef/>
      </w:r>
      <w:r w:rsidR="00976FD0">
        <w:t>Juhime tähelepanu, et SK-s on "kosmoseregister". Palume EN ja SK kooskõlla viia.</w:t>
      </w:r>
    </w:p>
  </w:comment>
  <w:comment w:id="200" w:author="Merike Koppel JM" w:date="2024-10-16T09:01:00Z" w:initials="MKJ">
    <w:p w14:paraId="30AAAE31" w14:textId="042DAA8F" w:rsidR="00577934" w:rsidRDefault="00663E8E" w:rsidP="00577934">
      <w:pPr>
        <w:pStyle w:val="Kommentaaritekst"/>
      </w:pPr>
      <w:r>
        <w:rPr>
          <w:rStyle w:val="Kommentaariviide"/>
        </w:rPr>
        <w:annotationRef/>
      </w:r>
      <w:r w:rsidR="00577934">
        <w:t xml:space="preserve">ÕS ei soovita kasutada seda sõna tähenduses </w:t>
      </w:r>
      <w:r w:rsidR="00577934">
        <w:rPr>
          <w:i/>
          <w:iCs/>
          <w:color w:val="000000"/>
        </w:rPr>
        <w:t>analüüsima, degusteerima, hindama, katsetama, kontrollima, proovima, teimima, uurima …</w:t>
      </w:r>
    </w:p>
    <w:p w14:paraId="1EE96877" w14:textId="77777777" w:rsidR="00577934" w:rsidRDefault="00577934" w:rsidP="00577934">
      <w:pPr>
        <w:pStyle w:val="Kommentaaritekst"/>
      </w:pPr>
      <w:r>
        <w:t xml:space="preserve">  </w:t>
      </w:r>
      <w:r>
        <w:rPr>
          <w:color w:val="000000"/>
        </w:rPr>
        <w:t> {</w:t>
      </w:r>
      <w:r>
        <w:rPr>
          <w:color w:val="000000"/>
          <w:highlight w:val="red"/>
        </w:rPr>
        <w:t>Testib</w:t>
      </w:r>
      <w:r>
        <w:rPr>
          <w:color w:val="000000"/>
        </w:rPr>
        <w:t>} </w:t>
      </w:r>
      <w:r>
        <w:rPr>
          <w:i/>
          <w:iCs/>
          <w:color w:val="000000"/>
        </w:rPr>
        <w:t>→</w:t>
      </w:r>
      <w:r>
        <w:rPr>
          <w:color w:val="000000"/>
        </w:rPr>
        <w:t> </w:t>
      </w:r>
      <w:r>
        <w:rPr>
          <w:color w:val="000000"/>
          <w:highlight w:val="green"/>
        </w:rPr>
        <w:t>katsetab</w:t>
      </w:r>
      <w:r>
        <w:rPr>
          <w:color w:val="000000"/>
        </w:rPr>
        <w:t> uut tüüpi raketti. </w:t>
      </w:r>
    </w:p>
    <w:p w14:paraId="2BA3E5E0" w14:textId="77777777" w:rsidR="00577934" w:rsidRDefault="00577934" w:rsidP="00577934">
      <w:pPr>
        <w:pStyle w:val="Kommentaaritekst"/>
      </w:pPr>
      <w:r>
        <w:t>Pakun: "katsetamise".</w:t>
      </w:r>
    </w:p>
  </w:comment>
  <w:comment w:id="202" w:author="Kärt Voor" w:date="2024-10-18T09:42:00Z" w:initials="KV">
    <w:p w14:paraId="52D6E2F9" w14:textId="77777777" w:rsidR="00B86D21" w:rsidRDefault="00B86D21" w:rsidP="00B86D21">
      <w:pPr>
        <w:pStyle w:val="Kommentaaritekst"/>
      </w:pPr>
      <w:r>
        <w:rPr>
          <w:rStyle w:val="Kommentaariviide"/>
        </w:rPr>
        <w:annotationRef/>
      </w:r>
      <w:r>
        <w:rPr>
          <w:color w:val="000000"/>
        </w:rPr>
        <w:t>EN § 34 lg 1 sätestab, et k</w:t>
      </w:r>
      <w:r>
        <w:rPr>
          <w:color w:val="000000"/>
          <w:highlight w:val="white"/>
        </w:rPr>
        <w:t xml:space="preserve">osmoseobjekti registreerimiseks esitatakse pädevale asutusele </w:t>
      </w:r>
      <w:r>
        <w:rPr>
          <w:color w:val="000000"/>
        </w:rPr>
        <w:t>koos registreerimistaotlusega iga kosmoseobjekti kohta eraldi</w:t>
      </w:r>
      <w:r>
        <w:rPr>
          <w:color w:val="000000"/>
          <w:highlight w:val="white"/>
        </w:rPr>
        <w:t xml:space="preserve"> </w:t>
      </w:r>
      <w:r>
        <w:rPr>
          <w:color w:val="000000"/>
        </w:rPr>
        <w:t xml:space="preserve">järgmised andmed ja dokumendid. </w:t>
      </w:r>
    </w:p>
    <w:p w14:paraId="18CE52C3" w14:textId="77777777" w:rsidR="00B86D21" w:rsidRDefault="00B86D21" w:rsidP="00B86D21">
      <w:pPr>
        <w:pStyle w:val="Kommentaaritekst"/>
      </w:pPr>
      <w:r>
        <w:rPr>
          <w:color w:val="000000"/>
        </w:rPr>
        <w:t>Siit loeb justkui välja, et kosmoseobjekti ilma nende dokumentideta ei registreerita.</w:t>
      </w:r>
    </w:p>
    <w:p w14:paraId="3E49B052" w14:textId="77777777" w:rsidR="00B86D21" w:rsidRDefault="00B86D21" w:rsidP="00B86D21">
      <w:pPr>
        <w:pStyle w:val="Kommentaaritekst"/>
      </w:pPr>
    </w:p>
    <w:p w14:paraId="2BFE1D72" w14:textId="77777777" w:rsidR="00B86D21" w:rsidRDefault="00B86D21" w:rsidP="00B86D21">
      <w:pPr>
        <w:pStyle w:val="Kommentaaritekst"/>
      </w:pPr>
      <w:r>
        <w:rPr>
          <w:color w:val="000000"/>
        </w:rPr>
        <w:t xml:space="preserve">EN § 31 sätestab kosmosetegevuse alustamise eeldused ja üheks eelduseks on kosmoseobjekti registreeritus, järelikult peavad olema § 34 lg 1 ette nähtud dokumendid esitatud. </w:t>
      </w:r>
    </w:p>
    <w:p w14:paraId="4EBC6838" w14:textId="77777777" w:rsidR="00B86D21" w:rsidRDefault="00B86D21" w:rsidP="00B86D21">
      <w:pPr>
        <w:pStyle w:val="Kommentaaritekst"/>
      </w:pPr>
    </w:p>
    <w:p w14:paraId="2CF702F6" w14:textId="77777777" w:rsidR="00B86D21" w:rsidRDefault="00B86D21" w:rsidP="00B86D21">
      <w:pPr>
        <w:pStyle w:val="Kommentaaritekst"/>
      </w:pPr>
      <w:r>
        <w:rPr>
          <w:color w:val="000000"/>
        </w:rPr>
        <w:t xml:space="preserve">Kas on siis mingi võimalus, et kosmoseobjekti registreerimist taotledes ei ole § 34 lõike 1 punktis 9 ette nähtud dokumenti esitatud, kuid kosmoseobjekt on siiski registreeritud? </w:t>
      </w:r>
    </w:p>
    <w:p w14:paraId="1B39704F" w14:textId="77777777" w:rsidR="00B86D21" w:rsidRDefault="00B86D21" w:rsidP="00B86D21">
      <w:pPr>
        <w:pStyle w:val="Kommentaaritekst"/>
      </w:pPr>
    </w:p>
    <w:p w14:paraId="519BD4BA" w14:textId="77777777" w:rsidR="00B86D21" w:rsidRDefault="00B86D21" w:rsidP="00B86D21">
      <w:pPr>
        <w:pStyle w:val="Kommentaaritekst"/>
      </w:pPr>
      <w:r>
        <w:rPr>
          <w:color w:val="000000"/>
        </w:rPr>
        <w:t>Palume seda SK-s selgitada või EN muuta.</w:t>
      </w:r>
    </w:p>
  </w:comment>
  <w:comment w:id="215" w:author="Kärt Voor" w:date="2024-10-17T14:43:00Z" w:initials="KV">
    <w:p w14:paraId="2BD933C8" w14:textId="72C099CC" w:rsidR="00932045" w:rsidRDefault="00932045" w:rsidP="00932045">
      <w:pPr>
        <w:pStyle w:val="Kommentaaritekst"/>
      </w:pPr>
      <w:r>
        <w:rPr>
          <w:rStyle w:val="Kommentaariviide"/>
        </w:rPr>
        <w:annotationRef/>
      </w:r>
      <w:r>
        <w:t>Lg-s 3 on "dokument" ainsuses, palume mõlemas normis kasutada kas ainsust või mitmust. HÕNTE § 15 lg 4:</w:t>
      </w:r>
    </w:p>
    <w:p w14:paraId="46A451DA" w14:textId="77777777" w:rsidR="00932045" w:rsidRDefault="00932045" w:rsidP="00932045">
      <w:pPr>
        <w:pStyle w:val="Kommentaaritekst"/>
      </w:pPr>
    </w:p>
    <w:p w14:paraId="27EC3DA5" w14:textId="77777777" w:rsidR="00932045" w:rsidRDefault="00932045" w:rsidP="00932045">
      <w:pPr>
        <w:pStyle w:val="Kommentaaritekst"/>
      </w:pPr>
      <w:r>
        <w:t xml:space="preserve">(4) Eelnõus eelistatakse ainsuslikku vormi, välja arvatud juhul, kui ainsuse ja mitmuse eristamisel on õiguslik tähendus. </w:t>
      </w:r>
    </w:p>
  </w:comment>
  <w:comment w:id="216" w:author="Kärt Voor" w:date="2024-10-17T14:46:00Z" w:initials="KV">
    <w:p w14:paraId="2E6FD2C1" w14:textId="77777777" w:rsidR="00263BCC" w:rsidRDefault="00263BCC" w:rsidP="00263BCC">
      <w:pPr>
        <w:pStyle w:val="Kommentaaritekst"/>
      </w:pPr>
      <w:r>
        <w:rPr>
          <w:rStyle w:val="Kommentaariviide"/>
        </w:rPr>
        <w:annotationRef/>
      </w:r>
      <w:r>
        <w:t>Palume EN-s märkida konkreetne tähtaeg, kui kaua võib pikendada.</w:t>
      </w:r>
    </w:p>
  </w:comment>
  <w:comment w:id="217" w:author="Kärt Voor" w:date="2024-10-17T14:48:00Z" w:initials="KV">
    <w:p w14:paraId="4CF6FC48" w14:textId="77777777" w:rsidR="00263BCC" w:rsidRDefault="00263BCC" w:rsidP="00263BCC">
      <w:pPr>
        <w:pStyle w:val="Kommentaaritekst"/>
      </w:pPr>
      <w:r>
        <w:rPr>
          <w:rStyle w:val="Kommentaariviide"/>
        </w:rPr>
        <w:annotationRef/>
      </w:r>
      <w:r>
        <w:t>Kordab EN § 17 lg 1 p-i 1 - korduse vältimiseks tuleb viidata.</w:t>
      </w:r>
    </w:p>
  </w:comment>
  <w:comment w:id="218" w:author="Kärt Voor" w:date="2024-10-17T14:50:00Z" w:initials="KV">
    <w:p w14:paraId="71CBC8C9" w14:textId="77777777" w:rsidR="00263BCC" w:rsidRDefault="00263BCC" w:rsidP="00263BCC">
      <w:pPr>
        <w:pStyle w:val="Kommentaaritekst"/>
      </w:pPr>
      <w:r>
        <w:rPr>
          <w:rStyle w:val="Kommentaariviide"/>
        </w:rPr>
        <w:annotationRef/>
      </w:r>
      <w:r>
        <w:t>Kordab EN § 22 lg 1 p-i 2 - korduse vältimiseks tuleb viidata.</w:t>
      </w:r>
    </w:p>
  </w:comment>
  <w:comment w:id="223" w:author="Kärt Voor" w:date="2024-10-18T08:55:00Z" w:initials="KV">
    <w:p w14:paraId="354C6E38" w14:textId="77777777" w:rsidR="00282E8B" w:rsidRDefault="00282E8B" w:rsidP="00282E8B">
      <w:pPr>
        <w:pStyle w:val="Kommentaaritekst"/>
      </w:pPr>
      <w:r>
        <w:rPr>
          <w:rStyle w:val="Kommentaariviide"/>
        </w:rPr>
        <w:annotationRef/>
      </w:r>
      <w:r>
        <w:t xml:space="preserve">Kui siinkohal oluline ka välja tuua, millal registrikanne jõustub, siis palume ka sellise sisuga norm luua. </w:t>
      </w:r>
    </w:p>
  </w:comment>
  <w:comment w:id="226" w:author="Kärt Voor" w:date="2024-10-17T15:02:00Z" w:initials="KV">
    <w:p w14:paraId="2A02372B" w14:textId="27DA3A6C" w:rsidR="00F64517" w:rsidRDefault="00F64517" w:rsidP="00F64517">
      <w:pPr>
        <w:pStyle w:val="Kommentaaritekst"/>
      </w:pPr>
      <w:r>
        <w:rPr>
          <w:rStyle w:val="Kommentaariviide"/>
        </w:rPr>
        <w:annotationRef/>
      </w:r>
      <w:r>
        <w:t>Palume lisada ka viide nimetatud kavale (nagu mujal EN-s).</w:t>
      </w:r>
    </w:p>
  </w:comment>
  <w:comment w:id="227" w:author="Kärt Voor" w:date="2024-10-17T12:30:00Z" w:initials="KV">
    <w:p w14:paraId="4ED68351" w14:textId="34648E0E" w:rsidR="00CE1E7A" w:rsidRDefault="00CE1E7A" w:rsidP="00CE1E7A">
      <w:pPr>
        <w:pStyle w:val="Kommentaaritekst"/>
      </w:pPr>
      <w:r>
        <w:rPr>
          <w:rStyle w:val="Kommentaariviide"/>
        </w:rPr>
        <w:annotationRef/>
      </w:r>
      <w:r>
        <w:t>Palume SK-s põhjendada, miks just need asjaolud saab aluseks võtta, aga mitte muid §-s 12 nimetatud usaldusväärsusega seotud norme.</w:t>
      </w:r>
    </w:p>
  </w:comment>
  <w:comment w:id="228" w:author="Merike Koppel JM" w:date="2024-10-16T09:02:00Z" w:initials="MKJ">
    <w:p w14:paraId="0C5845EA" w14:textId="2E7EE1F9" w:rsidR="009D1ABB" w:rsidRDefault="009D1ABB" w:rsidP="009D1ABB">
      <w:pPr>
        <w:pStyle w:val="Kommentaaritekst"/>
      </w:pPr>
      <w:r>
        <w:rPr>
          <w:rStyle w:val="Kommentaariviide"/>
        </w:rPr>
        <w:annotationRef/>
      </w:r>
      <w:r>
        <w:t>NB!</w:t>
      </w:r>
    </w:p>
  </w:comment>
  <w:comment w:id="231" w:author="Merike Koppel JM" w:date="2024-10-16T09:02:00Z" w:initials="MKJ">
    <w:p w14:paraId="36C2C1DA" w14:textId="77777777" w:rsidR="009D1ABB" w:rsidRDefault="009D1ABB" w:rsidP="009D1ABB">
      <w:pPr>
        <w:pStyle w:val="Kommentaaritekst"/>
      </w:pPr>
      <w:r>
        <w:rPr>
          <w:rStyle w:val="Kommentaariviide"/>
        </w:rPr>
        <w:annotationRef/>
      </w:r>
      <w:r>
        <w:t>Pigem "andmete"?</w:t>
      </w:r>
    </w:p>
  </w:comment>
  <w:comment w:id="233" w:author="Merike Koppel JM" w:date="2024-10-16T09:03:00Z" w:initials="MKJ">
    <w:p w14:paraId="05A7D184" w14:textId="67C9B4F1" w:rsidR="00577934" w:rsidRDefault="009D1ABB" w:rsidP="00577934">
      <w:pPr>
        <w:pStyle w:val="Kommentaaritekst"/>
      </w:pPr>
      <w:r>
        <w:rPr>
          <w:rStyle w:val="Kommentaariviide"/>
        </w:rPr>
        <w:annotationRef/>
      </w:r>
      <w:r w:rsidR="00577934">
        <w:t>Selles paragrahvis võiks kasutada läbivalt "registrist", vt nt lg 3?</w:t>
      </w:r>
    </w:p>
  </w:comment>
  <w:comment w:id="238" w:author="Kärt Voor" w:date="2024-10-17T15:18:00Z" w:initials="KV">
    <w:p w14:paraId="1A5F50FB" w14:textId="77777777" w:rsidR="00586C28" w:rsidRDefault="00586C28" w:rsidP="00586C28">
      <w:pPr>
        <w:pStyle w:val="Kommentaaritekst"/>
      </w:pPr>
      <w:r>
        <w:rPr>
          <w:rStyle w:val="Kommentaariviide"/>
        </w:rPr>
        <w:annotationRef/>
      </w:r>
      <w:r>
        <w:t>Kui vajalik lisada ka "omal algatusel", siis palume EN täpsustada.</w:t>
      </w:r>
    </w:p>
  </w:comment>
  <w:comment w:id="239" w:author="Kärt Voor" w:date="2024-10-17T15:36:00Z" w:initials="KV">
    <w:p w14:paraId="4ED55F89" w14:textId="77777777" w:rsidR="0081067A" w:rsidRDefault="0081067A" w:rsidP="0081067A">
      <w:pPr>
        <w:pStyle w:val="Kommentaaritekst"/>
      </w:pPr>
      <w:r>
        <w:rPr>
          <w:rStyle w:val="Kommentaariviide"/>
        </w:rPr>
        <w:annotationRef/>
      </w:r>
      <w:r>
        <w:t>Palume SK-s põhjendada, miks peab olema just pädeva asutuse luba, aga mitte kooskõlastus.</w:t>
      </w:r>
    </w:p>
  </w:comment>
  <w:comment w:id="241" w:author="Merike Koppel JM" w:date="2024-10-16T09:03:00Z" w:initials="MKJ">
    <w:p w14:paraId="50BA2A95" w14:textId="15A6CF67" w:rsidR="009D1ABB" w:rsidRDefault="009D1ABB" w:rsidP="009D1ABB">
      <w:pPr>
        <w:pStyle w:val="Kommentaaritekst"/>
      </w:pPr>
      <w:r>
        <w:rPr>
          <w:rStyle w:val="Kommentaariviide"/>
        </w:rPr>
        <w:annotationRef/>
      </w:r>
      <w:r>
        <w:t>tava</w:t>
      </w:r>
    </w:p>
  </w:comment>
  <w:comment w:id="244" w:author="Merike Koppel JM" w:date="2024-10-16T09:04:00Z" w:initials="MKJ">
    <w:p w14:paraId="18D42B6A" w14:textId="77777777" w:rsidR="00577934" w:rsidRDefault="009D1ABB" w:rsidP="00577934">
      <w:pPr>
        <w:pStyle w:val="Kommentaaritekst"/>
      </w:pPr>
      <w:r>
        <w:rPr>
          <w:rStyle w:val="Kommentaariviide"/>
        </w:rPr>
        <w:annotationRef/>
      </w:r>
      <w:r w:rsidR="00577934">
        <w:t>Kas täiend "üleantava kosmosetegevusega seotud" käib Eesti registri või siiski kosmoseobjekti kohta? Sel juhul lisaksin sõna "seotud" järele sõna "ja": üleantava kosmosetegevusega seotud ja Eesti registrisse kantud kosmoseobjekti"?</w:t>
      </w:r>
    </w:p>
  </w:comment>
  <w:comment w:id="246" w:author="Kärt Voor" w:date="2024-10-17T15:43:00Z" w:initials="KV">
    <w:p w14:paraId="4567FA8D" w14:textId="77777777" w:rsidR="00850A72" w:rsidRDefault="00850A72" w:rsidP="00850A72">
      <w:pPr>
        <w:pStyle w:val="Kommentaaritekst"/>
      </w:pPr>
      <w:r>
        <w:rPr>
          <w:rStyle w:val="Kommentaariviide"/>
        </w:rPr>
        <w:annotationRef/>
      </w:r>
      <w:r>
        <w:t>Jääb ebaselgeks, mis sisuline tähendus on sõnal "kohustuslikke" - mittekohustuslikke kõrvaltingimusi ei ole. Palume SK-s selgitada või see sõna EN-st välja jätta.</w:t>
      </w:r>
    </w:p>
  </w:comment>
  <w:comment w:id="245" w:author="Kärt Voor" w:date="2024-10-17T15:38:00Z" w:initials="KV">
    <w:p w14:paraId="3B290D68" w14:textId="0F9FBC67" w:rsidR="0081067A" w:rsidRDefault="0081067A" w:rsidP="0081067A">
      <w:pPr>
        <w:pStyle w:val="Kommentaaritekst"/>
      </w:pPr>
      <w:r>
        <w:rPr>
          <w:rStyle w:val="Kommentaariviide"/>
        </w:rPr>
        <w:annotationRef/>
      </w:r>
      <w:r>
        <w:t>SK: "Lõikega on pädevale asutusele antud õigus sätestada uuele käitajale kohustuslikke kõrvaltingimusi." . Jääb ebaselgeks, miks on vaja üleandjale kehtestada tingimusi, ka SK märgib, et tingimusi sätestatakse uuele käitajale. Palume EN ja SK kooskõlla viia.</w:t>
      </w:r>
    </w:p>
  </w:comment>
  <w:comment w:id="247" w:author="Kärt Voor" w:date="2024-10-17T15:46:00Z" w:initials="KV">
    <w:p w14:paraId="4C50A438" w14:textId="77777777" w:rsidR="00850A72" w:rsidRDefault="00850A72" w:rsidP="00850A72">
      <w:pPr>
        <w:pStyle w:val="Kommentaaritekst"/>
      </w:pPr>
      <w:r>
        <w:rPr>
          <w:rStyle w:val="Kommentaariviide"/>
        </w:rPr>
        <w:annotationRef/>
      </w:r>
      <w:r>
        <w:t>Tõstatame küsimuse, kas ei ole vajalik, et kosmoseobjekti omandajal oleks kosmosetegevusluba? Kui see on vajalik, siis palume vastav norm EN-s ette näha.</w:t>
      </w:r>
    </w:p>
  </w:comment>
  <w:comment w:id="253" w:author="Merike Koppel JM" w:date="2024-10-16T09:05:00Z" w:initials="MKJ">
    <w:p w14:paraId="72ED9214" w14:textId="64BDACEA" w:rsidR="009D1ABB" w:rsidRDefault="009D1ABB" w:rsidP="009D1ABB">
      <w:pPr>
        <w:pStyle w:val="Kommentaaritekst"/>
      </w:pPr>
      <w:r>
        <w:rPr>
          <w:rStyle w:val="Kommentaariviide"/>
        </w:rPr>
        <w:annotationRef/>
      </w:r>
      <w:r>
        <w:t>NB!</w:t>
      </w:r>
    </w:p>
  </w:comment>
  <w:comment w:id="256" w:author="Kärt Voor" w:date="2024-10-17T15:39:00Z" w:initials="KV">
    <w:p w14:paraId="3D24A52E" w14:textId="77777777" w:rsidR="0081067A" w:rsidRDefault="0081067A" w:rsidP="0081067A">
      <w:pPr>
        <w:pStyle w:val="Kommentaaritekst"/>
      </w:pPr>
      <w:r>
        <w:rPr>
          <w:rStyle w:val="Kommentaariviide"/>
        </w:rPr>
        <w:annotationRef/>
      </w:r>
      <w:r>
        <w:t>SK: "Seega antakse lõikega pädevale asutusele õigus sätestada uuele omanikule kohustuslikke kõrvaltingimusi." - mis põhjusel vajalik sätestada tingimusi ka võõrandajale? SK seda võimalust ette ei näe. Palume EN ja SK kooskõlla viia.</w:t>
      </w:r>
    </w:p>
  </w:comment>
  <w:comment w:id="257" w:author="Kärt Voor" w:date="2024-10-17T11:05:00Z" w:initials="KV">
    <w:p w14:paraId="04B20744" w14:textId="77777777" w:rsidR="0081067A" w:rsidRDefault="005549E6" w:rsidP="0081067A">
      <w:pPr>
        <w:pStyle w:val="Kommentaaritekst"/>
      </w:pPr>
      <w:r>
        <w:rPr>
          <w:rStyle w:val="Kommentaariviide"/>
        </w:rPr>
        <w:annotationRef/>
      </w:r>
      <w:r w:rsidR="0081067A">
        <w:t xml:space="preserve">Kuna reguleeritakse mõlemat, siis peab pealkirjas olema "ja". Vt Normitehnika käsiraamatu § 23 komm 4: Pealkirjas tuleb üldjuhul kasutada sidesõna ja, sest pealkiri hõlmab kõike paragrahvis käsitletut. </w:t>
      </w:r>
    </w:p>
  </w:comment>
  <w:comment w:id="260" w:author="Kärt Voor" w:date="2024-10-17T15:48:00Z" w:initials="KV">
    <w:p w14:paraId="58A8CB63" w14:textId="77777777" w:rsidR="00EE6464" w:rsidRDefault="00EE6464" w:rsidP="00EE6464">
      <w:pPr>
        <w:pStyle w:val="Kommentaaritekst"/>
      </w:pPr>
      <w:r>
        <w:rPr>
          <w:rStyle w:val="Kommentaariviide"/>
        </w:rPr>
        <w:annotationRef/>
      </w:r>
      <w:r>
        <w:t>Palume esitada konkreetne päevade arv, mille võrra võib tähtaega pikendada. "Mõistlik aeg" on liiga lai termin.</w:t>
      </w:r>
    </w:p>
  </w:comment>
  <w:comment w:id="261" w:author="Kärt Voor" w:date="2024-10-18T09:03:00Z" w:initials="KV">
    <w:p w14:paraId="4747C85A" w14:textId="77777777" w:rsidR="00AD4AC7" w:rsidRDefault="00AD4AC7" w:rsidP="00AD4AC7">
      <w:pPr>
        <w:pStyle w:val="Kommentaaritekst"/>
      </w:pPr>
      <w:r>
        <w:rPr>
          <w:rStyle w:val="Kommentaariviide"/>
        </w:rPr>
        <w:annotationRef/>
      </w:r>
      <w:r>
        <w:t>EN-s ei ole normi, mis ütleb, et tegevusloa andmise aluseks on kosmosetegevuse lõpetamise kava. Palume sõnastust muuta.</w:t>
      </w:r>
    </w:p>
  </w:comment>
  <w:comment w:id="262" w:author="Kärt Voor" w:date="2024-10-17T11:07:00Z" w:initials="KV">
    <w:p w14:paraId="059AFB8E" w14:textId="5AEB3FA8" w:rsidR="00282E8B" w:rsidRDefault="00D41026" w:rsidP="00282E8B">
      <w:pPr>
        <w:pStyle w:val="Kommentaaritekst"/>
      </w:pPr>
      <w:r>
        <w:rPr>
          <w:rStyle w:val="Kommentaariviide"/>
        </w:rPr>
        <w:annotationRef/>
      </w:r>
      <w:r w:rsidR="00282E8B">
        <w:t xml:space="preserve">Riskitase ja ohutase - kas mõlemad on vajalikud? Palume EN selles osas läbivalt üle vaadata ja täpsustada, et oleks selge, millal vaja sätestada riskitase ja millal ohutase või mõlemad. </w:t>
      </w:r>
    </w:p>
  </w:comment>
  <w:comment w:id="263" w:author="Merike Koppel JM" w:date="2024-10-16T09:07:00Z" w:initials="MKJ">
    <w:p w14:paraId="6FBF2C47" w14:textId="21B9D74A" w:rsidR="009D1ABB" w:rsidRDefault="009D1ABB" w:rsidP="009D1ABB">
      <w:pPr>
        <w:pStyle w:val="Kommentaaritekst"/>
      </w:pPr>
      <w:r>
        <w:rPr>
          <w:rStyle w:val="Kommentaariviide"/>
        </w:rPr>
        <w:annotationRef/>
      </w:r>
      <w:r>
        <w:t>Või siiski: "järgides keskkonnasäästlikkuse põhimõtet"?</w:t>
      </w:r>
    </w:p>
  </w:comment>
  <w:comment w:id="264" w:author="Kärt Voor" w:date="2024-10-18T09:09:00Z" w:initials="KV">
    <w:p w14:paraId="12E2F8DD" w14:textId="77777777" w:rsidR="00BF50E3" w:rsidRDefault="00BF50E3" w:rsidP="00BF50E3">
      <w:pPr>
        <w:pStyle w:val="Kommentaaritekst"/>
      </w:pPr>
      <w:r>
        <w:rPr>
          <w:rStyle w:val="Kommentaariviide"/>
        </w:rPr>
        <w:annotationRef/>
      </w:r>
      <w:r>
        <w:t xml:space="preserve">Kas sisuliselt pigem tegemist projektiga? Kui jah, siis palume nii märkida. </w:t>
      </w:r>
    </w:p>
  </w:comment>
  <w:comment w:id="266" w:author="Kärt Voor" w:date="2024-10-18T09:07:00Z" w:initials="KV">
    <w:p w14:paraId="4E71256C" w14:textId="53DEC155" w:rsidR="00AD4AC7" w:rsidRDefault="00AD4AC7" w:rsidP="00AD4AC7">
      <w:pPr>
        <w:pStyle w:val="Kommentaaritekst"/>
      </w:pPr>
      <w:r>
        <w:rPr>
          <w:rStyle w:val="Kommentaariviide"/>
        </w:rPr>
        <w:annotationRef/>
      </w:r>
      <w:r>
        <w:t>Palume EN muuta ja märkida konkreetne päevade arv - mõistlik tähtaeg on liiga lai termin.</w:t>
      </w:r>
    </w:p>
  </w:comment>
  <w:comment w:id="267" w:author="Kärt Voor" w:date="2024-10-18T09:08:00Z" w:initials="KV">
    <w:p w14:paraId="3BC0B359" w14:textId="77777777" w:rsidR="00AD4AC7" w:rsidRDefault="00AD4AC7" w:rsidP="00AD4AC7">
      <w:pPr>
        <w:pStyle w:val="Kommentaaritekst"/>
      </w:pPr>
      <w:r>
        <w:rPr>
          <w:rStyle w:val="Kommentaariviide"/>
        </w:rPr>
        <w:annotationRef/>
      </w:r>
      <w:r>
        <w:t>Kuna norm reguleerib kosmosetegevuse lõpetamise kava muutmist, siis peab see ka normist nähtuma.</w:t>
      </w:r>
    </w:p>
  </w:comment>
  <w:comment w:id="271" w:author="Kärt Voor" w:date="2024-10-18T09:11:00Z" w:initials="KV">
    <w:p w14:paraId="60935C3E" w14:textId="77777777" w:rsidR="005B0606" w:rsidRDefault="005B0606" w:rsidP="005B0606">
      <w:pPr>
        <w:pStyle w:val="Kommentaaritekst"/>
      </w:pPr>
      <w:r>
        <w:rPr>
          <w:rStyle w:val="Kommentaariviide"/>
        </w:rPr>
        <w:annotationRef/>
      </w:r>
      <w:r>
        <w:t>Palume viidata ka normile, mis ütleb, kosmosetegevusloa aluseks on kosmosetegevuse lõpetamise kava. Kui sellist normi ei ole, siis tuleb EN sõnastust muuta.</w:t>
      </w:r>
    </w:p>
  </w:comment>
  <w:comment w:id="272" w:author="Kärt Voor" w:date="2024-10-18T09:12:00Z" w:initials="KV">
    <w:p w14:paraId="377BB41C" w14:textId="77777777" w:rsidR="006E69E8" w:rsidRDefault="006E69E8" w:rsidP="006E69E8">
      <w:pPr>
        <w:pStyle w:val="Kommentaaritekst"/>
      </w:pPr>
      <w:r>
        <w:rPr>
          <w:rStyle w:val="Kommentaariviide"/>
        </w:rPr>
        <w:annotationRef/>
      </w:r>
      <w:r>
        <w:t xml:space="preserve">Palume SK-s sisustada, mida tähendab "ebaõigesti hinnatud". </w:t>
      </w:r>
    </w:p>
  </w:comment>
  <w:comment w:id="273" w:author="Kärt Voor" w:date="2024-10-17T11:09:00Z" w:initials="KV">
    <w:p w14:paraId="2C1EBD1D" w14:textId="77777777" w:rsidR="006E69E8" w:rsidRDefault="00D41026" w:rsidP="006E69E8">
      <w:pPr>
        <w:pStyle w:val="Kommentaaritekst"/>
      </w:pPr>
      <w:r>
        <w:rPr>
          <w:rStyle w:val="Kommentaariviide"/>
        </w:rPr>
        <w:annotationRef/>
      </w:r>
      <w:r w:rsidR="006E69E8">
        <w:t>Kui peaksid olema märgitud ka "riskid", siis palume normi täpsustada.</w:t>
      </w:r>
    </w:p>
  </w:comment>
  <w:comment w:id="275" w:author="Merike Koppel JM" w:date="2024-10-16T09:08:00Z" w:initials="MKJ">
    <w:p w14:paraId="2C2D2133" w14:textId="7A4D8456" w:rsidR="009D1ABB" w:rsidRDefault="009D1ABB" w:rsidP="009D1ABB">
      <w:pPr>
        <w:pStyle w:val="Kommentaaritekst"/>
      </w:pPr>
      <w:r>
        <w:rPr>
          <w:rStyle w:val="Kommentaariviide"/>
        </w:rPr>
        <w:annotationRef/>
      </w:r>
      <w:r>
        <w:t>NB!</w:t>
      </w:r>
    </w:p>
  </w:comment>
  <w:comment w:id="278" w:author="Kärt Voor" w:date="2024-10-23T09:01:00Z" w:initials="KV">
    <w:p w14:paraId="4DCE0A8F" w14:textId="77777777" w:rsidR="00097414" w:rsidRDefault="00097414" w:rsidP="00097414">
      <w:pPr>
        <w:pStyle w:val="Kommentaaritekst"/>
      </w:pPr>
      <w:r>
        <w:rPr>
          <w:rStyle w:val="Kommentaariviide"/>
        </w:rPr>
        <w:annotationRef/>
      </w:r>
      <w:r>
        <w:t>NT käsiraamatu 23 § komm 5:</w:t>
      </w:r>
    </w:p>
    <w:p w14:paraId="7477F446" w14:textId="77777777" w:rsidR="00097414" w:rsidRDefault="00097414" w:rsidP="00097414">
      <w:pPr>
        <w:pStyle w:val="Kommentaaritekst"/>
      </w:pPr>
    </w:p>
    <w:p w14:paraId="38E329F3" w14:textId="77777777" w:rsidR="00097414" w:rsidRDefault="00097414" w:rsidP="00097414">
      <w:pPr>
        <w:pStyle w:val="Kommentaaritekst"/>
      </w:pPr>
      <w:r>
        <w:t xml:space="preserve">Paragrahvi pealkiri peab üldjuhul erinema selle struktuuriosa pealkirjast, millesse paragrahv kuulub. </w:t>
      </w:r>
    </w:p>
    <w:p w14:paraId="7DCD2751" w14:textId="77777777" w:rsidR="00097414" w:rsidRDefault="00097414" w:rsidP="00097414">
      <w:pPr>
        <w:pStyle w:val="Kommentaaritekst"/>
      </w:pPr>
    </w:p>
    <w:p w14:paraId="156E742E" w14:textId="77777777" w:rsidR="00097414" w:rsidRDefault="00097414" w:rsidP="00097414">
      <w:pPr>
        <w:pStyle w:val="Kommentaaritekst"/>
      </w:pPr>
      <w:r>
        <w:t>Palume EN muuta.</w:t>
      </w:r>
    </w:p>
  </w:comment>
  <w:comment w:id="280" w:author="Kärt Voor" w:date="2024-10-18T09:48:00Z" w:initials="KV">
    <w:p w14:paraId="7E7181F8" w14:textId="000D0E35" w:rsidR="008E6847" w:rsidRDefault="008E6847" w:rsidP="008E6847">
      <w:pPr>
        <w:pStyle w:val="Kommentaaritekst"/>
      </w:pPr>
      <w:r>
        <w:rPr>
          <w:rStyle w:val="Kommentaariviide"/>
        </w:rPr>
        <w:annotationRef/>
      </w:r>
      <w:r>
        <w:t>NT käsiraamatu 23 § komm 5:</w:t>
      </w:r>
    </w:p>
    <w:p w14:paraId="6393FEE7" w14:textId="77777777" w:rsidR="008E6847" w:rsidRDefault="008E6847" w:rsidP="008E6847">
      <w:pPr>
        <w:pStyle w:val="Kommentaaritekst"/>
      </w:pPr>
    </w:p>
    <w:p w14:paraId="6386BE34" w14:textId="77777777" w:rsidR="008E6847" w:rsidRDefault="008E6847" w:rsidP="008E6847">
      <w:pPr>
        <w:pStyle w:val="Kommentaaritekst"/>
      </w:pPr>
      <w:r>
        <w:t xml:space="preserve">Paragrahvi pealkiri peab üldjuhul erinema selle struktuuriosa pealkirjast, millesse paragrahv kuulub. </w:t>
      </w:r>
    </w:p>
  </w:comment>
  <w:comment w:id="283" w:author="Kärt Voor" w:date="2024-10-17T11:10:00Z" w:initials="KV">
    <w:p w14:paraId="4876AC34" w14:textId="77777777" w:rsidR="00515B5A" w:rsidRDefault="00D41026" w:rsidP="00515B5A">
      <w:pPr>
        <w:pStyle w:val="Kommentaaritekst"/>
      </w:pPr>
      <w:r>
        <w:rPr>
          <w:rStyle w:val="Kommentaariviide"/>
        </w:rPr>
        <w:annotationRef/>
      </w:r>
      <w:r w:rsidR="00515B5A">
        <w:t>Kas käitamine on osa tegevusest? Kui jah, siis miks on need sõnaga "või" eraldatud? Palume EN täpsustada.</w:t>
      </w:r>
    </w:p>
  </w:comment>
  <w:comment w:id="294" w:author="Kärt Voor" w:date="2024-10-18T12:16:00Z" w:initials="KV">
    <w:p w14:paraId="2FCED829" w14:textId="77777777" w:rsidR="00C97CC0" w:rsidRDefault="00C97CC0" w:rsidP="00C97CC0">
      <w:pPr>
        <w:pStyle w:val="Kommentaaritekst"/>
      </w:pPr>
      <w:r>
        <w:rPr>
          <w:rStyle w:val="Kommentaariviide"/>
        </w:rPr>
        <w:annotationRef/>
      </w:r>
      <w:r>
        <w:t>Kui ka kosmoseobjektidega seoses kasutatakse võrgu- ja infosüsteeme, siis peab normi täiendama.</w:t>
      </w:r>
    </w:p>
  </w:comment>
  <w:comment w:id="295" w:author="Kärt Voor" w:date="2024-10-18T12:15:00Z" w:initials="KV">
    <w:p w14:paraId="0C503325" w14:textId="77777777" w:rsidR="00976FD0" w:rsidRDefault="00CD4E2A" w:rsidP="00976FD0">
      <w:pPr>
        <w:pStyle w:val="Kommentaaritekst"/>
      </w:pPr>
      <w:r>
        <w:rPr>
          <w:rStyle w:val="Kommentaariviide"/>
        </w:rPr>
        <w:annotationRef/>
      </w:r>
      <w:r w:rsidR="00976FD0">
        <w:t>RIA teeb käesoleva EN kohaselt vaid haldusjärelevalvet, kuid KüTS § 14 lg 1 kohaselt teeb RIA KüTS-s sätestatud nõuete üle nii riiklikku kui ka haldusjärelevalvet. Palume SK-s avada, miks teeb RIA vaid haldusjärelevalvet.</w:t>
      </w:r>
    </w:p>
  </w:comment>
  <w:comment w:id="300" w:author="Merike Koppel JM" w:date="2024-10-16T09:10:00Z" w:initials="MKJ">
    <w:p w14:paraId="59450663" w14:textId="545EED20" w:rsidR="00577934" w:rsidRDefault="009D1ABB" w:rsidP="00577934">
      <w:pPr>
        <w:pStyle w:val="Kommentaaritekst"/>
      </w:pPr>
      <w:r>
        <w:rPr>
          <w:rStyle w:val="Kommentaariviide"/>
        </w:rPr>
        <w:annotationRef/>
      </w:r>
      <w:r w:rsidR="00577934">
        <w:t>Kas sobiks sõnakorduse "tegemiseks" vältimiseks kasutada siin sõna "eesmärgil", oleks loetavam?</w:t>
      </w:r>
    </w:p>
  </w:comment>
  <w:comment w:id="301" w:author="Kärt Voor" w:date="2024-10-17T11:13:00Z" w:initials="KV">
    <w:p w14:paraId="206CEC46" w14:textId="77777777" w:rsidR="00CD6741" w:rsidRDefault="007E7DD4" w:rsidP="00CD6741">
      <w:pPr>
        <w:pStyle w:val="Kommentaaritekst"/>
      </w:pPr>
      <w:r>
        <w:rPr>
          <w:rStyle w:val="Kommentaariviide"/>
        </w:rPr>
        <w:annotationRef/>
      </w:r>
      <w:r w:rsidR="00CD6741">
        <w:t>Kuivõrd ka valitsusasutused saavad tegeleda kosmosetegevusega, siis kas siinkohal ei oleks vaja märkida ka "ametnik"?</w:t>
      </w:r>
    </w:p>
  </w:comment>
  <w:comment w:id="302" w:author="Kärt Voor" w:date="2024-10-18T12:33:00Z" w:initials="KV">
    <w:p w14:paraId="714372F1" w14:textId="77777777" w:rsidR="00CD6741" w:rsidRDefault="00CD6741" w:rsidP="00CD6741">
      <w:pPr>
        <w:pStyle w:val="Kommentaaritekst"/>
      </w:pPr>
      <w:r>
        <w:rPr>
          <w:rStyle w:val="Kommentaariviide"/>
        </w:rPr>
        <w:annotationRef/>
      </w:r>
      <w:r>
        <w:t>Ettekirjutuse?</w:t>
      </w:r>
    </w:p>
  </w:comment>
  <w:comment w:id="317" w:author="Merike Koppel JM" w:date="2024-10-16T09:11:00Z" w:initials="MKJ">
    <w:p w14:paraId="75B3120C" w14:textId="348407A3" w:rsidR="00577934" w:rsidRDefault="009D1ABB" w:rsidP="00577934">
      <w:pPr>
        <w:pStyle w:val="Kommentaaritekst"/>
      </w:pPr>
      <w:r>
        <w:rPr>
          <w:rStyle w:val="Kommentaariviide"/>
        </w:rPr>
        <w:annotationRef/>
      </w:r>
      <w:r w:rsidR="00577934">
        <w:t>Kas võiks sõnastada lihtsalt: "Sunniraha ülemmäär füüsilisele isikule on ... ja juriidilisele isikule ...."</w:t>
      </w:r>
    </w:p>
  </w:comment>
  <w:comment w:id="321" w:author="Kärt Voor" w:date="2024-10-17T11:14:00Z" w:initials="KV">
    <w:p w14:paraId="7D5EC305" w14:textId="77777777" w:rsidR="007E7DD4" w:rsidRDefault="007E7DD4" w:rsidP="007E7DD4">
      <w:pPr>
        <w:pStyle w:val="Kommentaaritekst"/>
      </w:pPr>
      <w:r>
        <w:rPr>
          <w:rStyle w:val="Kommentaariviide"/>
        </w:rPr>
        <w:annotationRef/>
      </w:r>
      <w:r>
        <w:t>Pealkiri ja lg 1 ei ole kooskõlas - pealkirjas peavad ka olema "tingimuste ja kohustuste rikkumine".</w:t>
      </w:r>
    </w:p>
  </w:comment>
  <w:comment w:id="322" w:author="Merike Koppel JM" w:date="2024-10-16T09:11:00Z" w:initials="MKJ">
    <w:p w14:paraId="5692888F" w14:textId="1B4D609B" w:rsidR="009D1ABB" w:rsidRDefault="009D1ABB" w:rsidP="009D1ABB">
      <w:pPr>
        <w:pStyle w:val="Kommentaaritekst"/>
      </w:pPr>
      <w:r>
        <w:rPr>
          <w:rStyle w:val="Kommentaariviide"/>
        </w:rPr>
        <w:annotationRef/>
      </w:r>
      <w:r>
        <w:t>"täitmata jätmise", kuna kohustust ei saa rikkuda ...</w:t>
      </w:r>
    </w:p>
  </w:comment>
  <w:comment w:id="325" w:author="Merike Koppel JM" w:date="2024-10-16T09:13:00Z" w:initials="MKJ">
    <w:p w14:paraId="27F390A6" w14:textId="77777777" w:rsidR="00577934" w:rsidRDefault="009D1ABB" w:rsidP="00577934">
      <w:pPr>
        <w:pStyle w:val="Kommentaaritekst"/>
      </w:pPr>
      <w:r>
        <w:rPr>
          <w:rStyle w:val="Kommentaariviide"/>
        </w:rPr>
        <w:annotationRef/>
      </w:r>
      <w:r w:rsidR="00577934">
        <w:t>Ettepanek sõnastada vähem kantseliitlikumalt, või veel paremini nii: "kui see ohustab vara, keskkonda, riigi julgeolekut või riigikaitseobjekti, ..."</w:t>
      </w:r>
    </w:p>
  </w:comment>
  <w:comment w:id="332" w:author="Merike Koppel JM" w:date="2024-10-16T09:13:00Z" w:initials="MKJ">
    <w:p w14:paraId="03C2611D" w14:textId="77777777" w:rsidR="00577934" w:rsidRDefault="009D1ABB" w:rsidP="00577934">
      <w:pPr>
        <w:pStyle w:val="Kommentaaritekst"/>
      </w:pPr>
      <w:r>
        <w:rPr>
          <w:rStyle w:val="Kommentaariviide"/>
        </w:rPr>
        <w:annotationRef/>
      </w:r>
      <w:r w:rsidR="00577934">
        <w:t>ÕSi järgi ei saa kohustust rikkuda, vaid seda ei täideta, vt:</w:t>
      </w:r>
      <w:r w:rsidR="00577934">
        <w:rPr>
          <w:color w:val="000000"/>
          <w:highlight w:val="white"/>
        </w:rPr>
        <w:t xml:space="preserve"> {</w:t>
      </w:r>
      <w:r w:rsidR="00577934">
        <w:rPr>
          <w:color w:val="000000"/>
          <w:highlight w:val="red"/>
        </w:rPr>
        <w:t>Rikub kohustust</w:t>
      </w:r>
      <w:r w:rsidR="00577934">
        <w:rPr>
          <w:color w:val="000000"/>
          <w:highlight w:val="white"/>
        </w:rPr>
        <w:t>} → </w:t>
      </w:r>
      <w:r w:rsidR="00577934">
        <w:rPr>
          <w:color w:val="000000"/>
          <w:highlight w:val="green"/>
        </w:rPr>
        <w:t>ei täida kohustust</w:t>
      </w:r>
      <w:r w:rsidR="00577934">
        <w:rPr>
          <w:color w:val="000000"/>
          <w:highlight w:val="white"/>
        </w:rPr>
        <w:t>. </w:t>
      </w:r>
      <w:r w:rsidR="00577934">
        <w:t xml:space="preserve"> </w:t>
      </w:r>
    </w:p>
  </w:comment>
  <w:comment w:id="340" w:author="Kärt Voor" w:date="2024-10-17T11:16:00Z" w:initials="KV">
    <w:p w14:paraId="335F31DF" w14:textId="77777777" w:rsidR="004C057A" w:rsidRDefault="00347DF6" w:rsidP="004C057A">
      <w:pPr>
        <w:pStyle w:val="Kommentaaritekst"/>
      </w:pPr>
      <w:r>
        <w:rPr>
          <w:rStyle w:val="Kommentaariviide"/>
        </w:rPr>
        <w:annotationRef/>
      </w:r>
      <w:r w:rsidR="004C057A">
        <w:t>Pealkiri peab olema tehtud konkreetseks - pealkirjast nähtub, mida reguleeritakse:</w:t>
      </w:r>
    </w:p>
    <w:p w14:paraId="660919CB" w14:textId="77777777" w:rsidR="004C057A" w:rsidRDefault="004C057A" w:rsidP="004C057A">
      <w:pPr>
        <w:pStyle w:val="Kommentaaritekst"/>
      </w:pPr>
    </w:p>
    <w:p w14:paraId="2EC27378" w14:textId="77777777" w:rsidR="004C057A" w:rsidRDefault="004C057A" w:rsidP="004C057A">
      <w:pPr>
        <w:pStyle w:val="Kommentaaritekst"/>
      </w:pPr>
      <w:r>
        <w:rPr>
          <w:b/>
          <w:bCs/>
        </w:rPr>
        <w:t>§ 62. Kosmoseobjekti registreerimine ja kosmosetegevuse jätkamine</w:t>
      </w:r>
    </w:p>
  </w:comment>
  <w:comment w:id="341" w:author="Kärt Voor" w:date="2024-10-17T11:17:00Z" w:initials="KV">
    <w:p w14:paraId="3983C091" w14:textId="61EF5B72" w:rsidR="00847C5A" w:rsidRDefault="00347DF6" w:rsidP="00847C5A">
      <w:pPr>
        <w:pStyle w:val="Kommentaaritekst"/>
      </w:pPr>
      <w:r>
        <w:rPr>
          <w:rStyle w:val="Kommentaariviide"/>
        </w:rPr>
        <w:annotationRef/>
      </w:r>
      <w:r w:rsidR="00847C5A">
        <w:t>Mis saab sellisel juhul, kui käitajal on nö vana objekt kosmoses, uusi ta kosmosesse lennutada ei soovi - kas siis peab ka vanade objektide jaoks taotlema kosmosetegevusluba?</w:t>
      </w:r>
    </w:p>
  </w:comment>
  <w:comment w:id="342" w:author="Kärt Voor" w:date="2024-10-17T11:18:00Z" w:initials="KV">
    <w:p w14:paraId="0BD2ABCB" w14:textId="0D67C32C" w:rsidR="00ED3B7C" w:rsidRDefault="00ED3B7C" w:rsidP="00ED3B7C">
      <w:pPr>
        <w:pStyle w:val="Kommentaaritekst"/>
      </w:pPr>
      <w:r>
        <w:rPr>
          <w:rStyle w:val="Kommentaariviide"/>
        </w:rPr>
        <w:annotationRef/>
      </w:r>
      <w:r>
        <w:t>Muudetavad seadused peavad olema esitatud tähestiku järjekorras.</w:t>
      </w:r>
    </w:p>
  </w:comment>
  <w:comment w:id="343" w:author="Kärt Voor" w:date="2024-10-17T11:18:00Z" w:initials="KV">
    <w:p w14:paraId="3629306C" w14:textId="77777777" w:rsidR="00ED3B7C" w:rsidRDefault="00ED3B7C" w:rsidP="00ED3B7C">
      <w:pPr>
        <w:pStyle w:val="Kommentaaritekst"/>
      </w:pPr>
      <w:r>
        <w:rPr>
          <w:rStyle w:val="Kommentaariviide"/>
        </w:rPr>
        <w:annotationRef/>
      </w:r>
      <w:r>
        <w:t>Kosmosetegevuse seaduse alusel tehtavad toimingud - palume täiendada.</w:t>
      </w:r>
    </w:p>
  </w:comment>
  <w:comment w:id="344" w:author="Merike Koppel JM" w:date="2024-10-16T09:15:00Z" w:initials="MKJ">
    <w:p w14:paraId="2CD9A66E" w14:textId="5C096F66" w:rsidR="00577934" w:rsidRDefault="00895671" w:rsidP="00577934">
      <w:pPr>
        <w:pStyle w:val="Kommentaaritekst"/>
      </w:pPr>
      <w:r>
        <w:rPr>
          <w:rStyle w:val="Kommentaariviide"/>
        </w:rPr>
        <w:annotationRef/>
      </w:r>
      <w:r w:rsidR="00577934">
        <w:t>Kas mitte: "erandiga kosmosetegevusloa taotluse"?</w:t>
      </w:r>
    </w:p>
  </w:comment>
  <w:comment w:id="345" w:author="Kärt Voor" w:date="2024-10-18T12:46:00Z" w:initials="KV">
    <w:p w14:paraId="64907AB4" w14:textId="77777777" w:rsidR="00847C5A" w:rsidRDefault="00847C5A" w:rsidP="00847C5A">
      <w:pPr>
        <w:pStyle w:val="Kommentaaritekst"/>
      </w:pPr>
      <w:r>
        <w:rPr>
          <w:rStyle w:val="Kommentaariviide"/>
        </w:rPr>
        <w:annotationRef/>
      </w:r>
      <w:r>
        <w:t>Sellest normist tulenevalt tuleb täiendada ka EN §-i 42, sest EN põhitekstis puudub norm, et ka üleandmise loa taotluse läbivaatamise eest tasutakse riigilõivu RLS-s sätestatud määras.</w:t>
      </w:r>
    </w:p>
  </w:comment>
  <w:comment w:id="347" w:author="Merike Koppel JM" w:date="2024-10-17T09:11:00Z" w:initials="MKJ">
    <w:p w14:paraId="07BD38A8" w14:textId="197E2E06" w:rsidR="00577934" w:rsidRDefault="00577934" w:rsidP="00577934">
      <w:pPr>
        <w:pStyle w:val="Kommentaaritekst"/>
      </w:pPr>
      <w:r>
        <w:rPr>
          <w:rStyle w:val="Kommentaariviide"/>
        </w:rPr>
        <w:annotationRef/>
      </w:r>
      <w:r>
        <w:t>Ettepanek sõnastada loetavamalt ...</w:t>
      </w:r>
    </w:p>
  </w:comment>
  <w:comment w:id="346" w:author="Kärt Voor" w:date="2024-10-18T12:44:00Z" w:initials="KV">
    <w:p w14:paraId="7EDA3250" w14:textId="77777777" w:rsidR="00847C5A" w:rsidRDefault="00847C5A" w:rsidP="00847C5A">
      <w:pPr>
        <w:pStyle w:val="Kommentaaritekst"/>
      </w:pPr>
      <w:r>
        <w:rPr>
          <w:rStyle w:val="Kommentaariviide"/>
        </w:rPr>
        <w:annotationRef/>
      </w:r>
      <w:r>
        <w:t xml:space="preserve">EN § 34 lg 6: </w:t>
      </w:r>
    </w:p>
    <w:p w14:paraId="13C931FC" w14:textId="77777777" w:rsidR="00847C5A" w:rsidRDefault="00847C5A" w:rsidP="00847C5A">
      <w:pPr>
        <w:pStyle w:val="Kommentaaritekst"/>
      </w:pPr>
    </w:p>
    <w:p w14:paraId="288F3B08" w14:textId="77777777" w:rsidR="00847C5A" w:rsidRDefault="00847C5A" w:rsidP="00847C5A">
      <w:pPr>
        <w:pStyle w:val="Kommentaaritekst"/>
      </w:pPr>
      <w:r>
        <w:t xml:space="preserve">(6) Enne käesoleva paragrahvi lõikes 1 nimetatud registreerimistaotluse esitamist tasutakse riigilõiv riigilõivuseaduses sätestatud määras. </w:t>
      </w:r>
    </w:p>
    <w:p w14:paraId="19D87B60" w14:textId="77777777" w:rsidR="00847C5A" w:rsidRDefault="00847C5A" w:rsidP="00847C5A">
      <w:pPr>
        <w:pStyle w:val="Kommentaaritekst"/>
      </w:pPr>
    </w:p>
    <w:p w14:paraId="16F5DADA" w14:textId="77777777" w:rsidR="00847C5A" w:rsidRDefault="00847C5A" w:rsidP="00847C5A">
      <w:pPr>
        <w:pStyle w:val="Kommentaaritekst"/>
      </w:pPr>
      <w:r>
        <w:t>Palume EN täpsustada, et EN ja RLS oleksid kooskõlas.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816C14" w15:done="0"/>
  <w15:commentEx w15:paraId="3C653768" w15:done="0"/>
  <w15:commentEx w15:paraId="459C9AB7" w15:done="0"/>
  <w15:commentEx w15:paraId="5CE914CD" w15:done="0"/>
  <w15:commentEx w15:paraId="4F37F674" w15:done="0"/>
  <w15:commentEx w15:paraId="354F9105" w15:done="0"/>
  <w15:commentEx w15:paraId="5A1B1167" w15:done="0"/>
  <w15:commentEx w15:paraId="553BDB6B" w15:done="0"/>
  <w15:commentEx w15:paraId="44DB6BA0" w15:done="0"/>
  <w15:commentEx w15:paraId="5005591C" w15:done="0"/>
  <w15:commentEx w15:paraId="231C0D77" w15:done="0"/>
  <w15:commentEx w15:paraId="369AC5DE" w15:done="0"/>
  <w15:commentEx w15:paraId="46E2DA28" w15:done="0"/>
  <w15:commentEx w15:paraId="670F5421" w15:done="0"/>
  <w15:commentEx w15:paraId="144CE04E" w15:done="0"/>
  <w15:commentEx w15:paraId="61151B59" w15:done="0"/>
  <w15:commentEx w15:paraId="636CC068" w15:done="0"/>
  <w15:commentEx w15:paraId="05DD1075" w15:done="0"/>
  <w15:commentEx w15:paraId="197DB564" w15:done="0"/>
  <w15:commentEx w15:paraId="05C1F1B8" w15:done="0"/>
  <w15:commentEx w15:paraId="53B5165F" w15:done="0"/>
  <w15:commentEx w15:paraId="56C46D96" w15:done="0"/>
  <w15:commentEx w15:paraId="12FF9E0F" w15:done="0"/>
  <w15:commentEx w15:paraId="5CFA6F04" w15:done="0"/>
  <w15:commentEx w15:paraId="069A1BEF" w15:done="0"/>
  <w15:commentEx w15:paraId="34407F14" w15:done="0"/>
  <w15:commentEx w15:paraId="5383A1E3" w15:done="0"/>
  <w15:commentEx w15:paraId="2EDF1809" w15:done="0"/>
  <w15:commentEx w15:paraId="1F3EED42" w15:done="0"/>
  <w15:commentEx w15:paraId="706C1BF1" w15:done="0"/>
  <w15:commentEx w15:paraId="015D21AB" w15:done="0"/>
  <w15:commentEx w15:paraId="759854E3" w15:done="0"/>
  <w15:commentEx w15:paraId="6C52065C" w15:done="0"/>
  <w15:commentEx w15:paraId="0B3F7A64" w15:done="0"/>
  <w15:commentEx w15:paraId="65708CC1" w15:done="0"/>
  <w15:commentEx w15:paraId="2AA7FDC3" w15:done="0"/>
  <w15:commentEx w15:paraId="52B0D222" w15:done="0"/>
  <w15:commentEx w15:paraId="3042EB72" w15:done="0"/>
  <w15:commentEx w15:paraId="79513710" w15:done="0"/>
  <w15:commentEx w15:paraId="6F77964C" w15:done="0"/>
  <w15:commentEx w15:paraId="3711DDBA" w15:done="0"/>
  <w15:commentEx w15:paraId="3B213F60" w15:done="0"/>
  <w15:commentEx w15:paraId="6ECB4341" w15:done="0"/>
  <w15:commentEx w15:paraId="1D426D78" w15:done="0"/>
  <w15:commentEx w15:paraId="5B0F6CDF" w15:done="0"/>
  <w15:commentEx w15:paraId="341C44E5" w15:done="0"/>
  <w15:commentEx w15:paraId="0D3E4F57" w15:done="0"/>
  <w15:commentEx w15:paraId="33150654" w15:done="0"/>
  <w15:commentEx w15:paraId="211885C6" w15:done="0"/>
  <w15:commentEx w15:paraId="05019C92" w15:done="0"/>
  <w15:commentEx w15:paraId="0FA900C3" w15:done="0"/>
  <w15:commentEx w15:paraId="7D654CBF" w15:done="0"/>
  <w15:commentEx w15:paraId="11A629DF" w15:done="0"/>
  <w15:commentEx w15:paraId="7260CE11" w15:done="0"/>
  <w15:commentEx w15:paraId="690F2452" w15:done="0"/>
  <w15:commentEx w15:paraId="4A718ED8" w15:done="0"/>
  <w15:commentEx w15:paraId="1A2B5050" w15:done="0"/>
  <w15:commentEx w15:paraId="60CE0655" w15:done="0"/>
  <w15:commentEx w15:paraId="0B455730" w15:done="0"/>
  <w15:commentEx w15:paraId="2041B585" w15:done="0"/>
  <w15:commentEx w15:paraId="79AF7C23" w15:done="0"/>
  <w15:commentEx w15:paraId="68438716" w15:done="0"/>
  <w15:commentEx w15:paraId="3E7D6552" w15:done="0"/>
  <w15:commentEx w15:paraId="133971EE" w15:done="0"/>
  <w15:commentEx w15:paraId="02981E91" w15:done="0"/>
  <w15:commentEx w15:paraId="11817718" w15:done="0"/>
  <w15:commentEx w15:paraId="411C6FA9" w15:done="0"/>
  <w15:commentEx w15:paraId="25513F01" w15:done="0"/>
  <w15:commentEx w15:paraId="4966D155" w15:done="0"/>
  <w15:commentEx w15:paraId="459F255C" w15:done="0"/>
  <w15:commentEx w15:paraId="471ACF2C" w15:done="0"/>
  <w15:commentEx w15:paraId="780D6813" w15:done="0"/>
  <w15:commentEx w15:paraId="04334BF2" w15:done="0"/>
  <w15:commentEx w15:paraId="1006B06F" w15:done="0"/>
  <w15:commentEx w15:paraId="7D056FAE" w15:done="0"/>
  <w15:commentEx w15:paraId="0D22F41B" w15:done="0"/>
  <w15:commentEx w15:paraId="31006EBD" w15:done="0"/>
  <w15:commentEx w15:paraId="56CAB7F6" w15:done="0"/>
  <w15:commentEx w15:paraId="371D2089" w15:done="0"/>
  <w15:commentEx w15:paraId="6664AB27" w15:done="0"/>
  <w15:commentEx w15:paraId="446ED689" w15:done="0"/>
  <w15:commentEx w15:paraId="096C4B86" w15:done="0"/>
  <w15:commentEx w15:paraId="57896962" w15:done="0"/>
  <w15:commentEx w15:paraId="534B2C43" w15:done="0"/>
  <w15:commentEx w15:paraId="75B261BE" w15:done="0"/>
  <w15:commentEx w15:paraId="6415A0B3" w15:done="0"/>
  <w15:commentEx w15:paraId="739D42C6" w15:done="0"/>
  <w15:commentEx w15:paraId="2BA3E5E0" w15:done="0"/>
  <w15:commentEx w15:paraId="519BD4BA" w15:done="0"/>
  <w15:commentEx w15:paraId="27EC3DA5" w15:done="0"/>
  <w15:commentEx w15:paraId="2E6FD2C1" w15:done="0"/>
  <w15:commentEx w15:paraId="4CF6FC48" w15:done="0"/>
  <w15:commentEx w15:paraId="71CBC8C9" w15:done="0"/>
  <w15:commentEx w15:paraId="354C6E38" w15:done="0"/>
  <w15:commentEx w15:paraId="2A02372B" w15:done="0"/>
  <w15:commentEx w15:paraId="4ED68351" w15:done="0"/>
  <w15:commentEx w15:paraId="0C5845EA" w15:done="0"/>
  <w15:commentEx w15:paraId="36C2C1DA" w15:done="0"/>
  <w15:commentEx w15:paraId="05A7D184" w15:done="0"/>
  <w15:commentEx w15:paraId="1A5F50FB" w15:done="0"/>
  <w15:commentEx w15:paraId="4ED55F89" w15:done="0"/>
  <w15:commentEx w15:paraId="50BA2A95" w15:done="0"/>
  <w15:commentEx w15:paraId="18D42B6A" w15:done="0"/>
  <w15:commentEx w15:paraId="4567FA8D" w15:done="0"/>
  <w15:commentEx w15:paraId="3B290D68" w15:done="0"/>
  <w15:commentEx w15:paraId="4C50A438" w15:done="0"/>
  <w15:commentEx w15:paraId="72ED9214" w15:done="0"/>
  <w15:commentEx w15:paraId="3D24A52E" w15:done="0"/>
  <w15:commentEx w15:paraId="04B20744" w15:done="0"/>
  <w15:commentEx w15:paraId="58A8CB63" w15:done="0"/>
  <w15:commentEx w15:paraId="4747C85A" w15:done="0"/>
  <w15:commentEx w15:paraId="059AFB8E" w15:done="0"/>
  <w15:commentEx w15:paraId="6FBF2C47" w15:done="0"/>
  <w15:commentEx w15:paraId="12E2F8DD" w15:done="0"/>
  <w15:commentEx w15:paraId="4E71256C" w15:done="0"/>
  <w15:commentEx w15:paraId="3BC0B359" w15:done="0"/>
  <w15:commentEx w15:paraId="60935C3E" w15:done="0"/>
  <w15:commentEx w15:paraId="377BB41C" w15:done="0"/>
  <w15:commentEx w15:paraId="2C1EBD1D" w15:done="0"/>
  <w15:commentEx w15:paraId="2C2D2133" w15:done="0"/>
  <w15:commentEx w15:paraId="156E742E" w15:done="0"/>
  <w15:commentEx w15:paraId="6386BE34" w15:done="0"/>
  <w15:commentEx w15:paraId="4876AC34" w15:done="0"/>
  <w15:commentEx w15:paraId="2FCED829" w15:done="0"/>
  <w15:commentEx w15:paraId="0C503325" w15:done="0"/>
  <w15:commentEx w15:paraId="59450663" w15:done="0"/>
  <w15:commentEx w15:paraId="206CEC46" w15:done="0"/>
  <w15:commentEx w15:paraId="714372F1" w15:done="0"/>
  <w15:commentEx w15:paraId="75B3120C" w15:done="0"/>
  <w15:commentEx w15:paraId="7D5EC305" w15:done="0"/>
  <w15:commentEx w15:paraId="5692888F" w15:done="0"/>
  <w15:commentEx w15:paraId="27F390A6" w15:done="0"/>
  <w15:commentEx w15:paraId="03C2611D" w15:done="0"/>
  <w15:commentEx w15:paraId="2EC27378" w15:done="0"/>
  <w15:commentEx w15:paraId="3983C091" w15:done="0"/>
  <w15:commentEx w15:paraId="0BD2ABCB" w15:done="0"/>
  <w15:commentEx w15:paraId="3629306C" w15:done="0"/>
  <w15:commentEx w15:paraId="2CD9A66E" w15:done="0"/>
  <w15:commentEx w15:paraId="64907AB4" w15:done="0"/>
  <w15:commentEx w15:paraId="07BD38A8" w15:done="0"/>
  <w15:commentEx w15:paraId="16F5DA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B10C49" w16cex:dateUtc="2024-10-09T11:06:00Z"/>
  <w16cex:commentExtensible w16cex:durableId="2ABB7AA7" w16cex:dateUtc="2024-10-17T08:59:00Z"/>
  <w16cex:commentExtensible w16cex:durableId="2AB10F5D" w16cex:dateUtc="2024-10-09T11:19:00Z"/>
  <w16cex:commentExtensible w16cex:durableId="2AB10E85" w16cex:dateUtc="2024-10-09T11:15:00Z"/>
  <w16cex:commentExtensible w16cex:durableId="2AB10DE8" w16cex:dateUtc="2024-10-09T11:12:00Z"/>
  <w16cex:commentExtensible w16cex:durableId="2AB10CD0" w16cex:dateUtc="2024-10-09T11:08:00Z"/>
  <w16cex:commentExtensible w16cex:durableId="2AB10D51" w16cex:dateUtc="2024-10-09T11:10:00Z"/>
  <w16cex:commentExtensible w16cex:durableId="2AC33BDA" w16cex:dateUtc="2024-10-23T06:07:00Z"/>
  <w16cex:commentExtensible w16cex:durableId="2AB110F1" w16cex:dateUtc="2024-10-09T11:25:00Z"/>
  <w16cex:commentExtensible w16cex:durableId="2ABB7C62" w16cex:dateUtc="2024-10-17T09:06:00Z"/>
  <w16cex:commentExtensible w16cex:durableId="2AB11F6B" w16cex:dateUtc="2024-10-09T12:27:00Z"/>
  <w16cex:commentExtensible w16cex:durableId="2AB12068" w16cex:dateUtc="2024-10-09T12:31:00Z"/>
  <w16cex:commentExtensible w16cex:durableId="2AB11455" w16cex:dateUtc="2024-10-09T11:40:00Z"/>
  <w16cex:commentExtensible w16cex:durableId="2AB9F927" w16cex:dateUtc="2024-10-16T05:34:00Z"/>
  <w16cex:commentExtensible w16cex:durableId="2ABB7D04" w16cex:dateUtc="2024-10-17T09:09:00Z"/>
  <w16cex:commentExtensible w16cex:durableId="2AB9F969" w16cex:dateUtc="2024-10-16T05:35:00Z"/>
  <w16cex:commentExtensible w16cex:durableId="2AB9F98B" w16cex:dateUtc="2024-10-16T05:36:00Z"/>
  <w16cex:commentExtensible w16cex:durableId="2AB9F9AE" w16cex:dateUtc="2024-10-16T05:37:00Z"/>
  <w16cex:commentExtensible w16cex:durableId="2ABA04C0" w16cex:dateUtc="2024-10-16T06:24:00Z"/>
  <w16cex:commentExtensible w16cex:durableId="2AB9FA0C" w16cex:dateUtc="2024-10-16T05:38:00Z"/>
  <w16cex:commentExtensible w16cex:durableId="2AB222D6" w16cex:dateUtc="2024-10-10T06:54:00Z"/>
  <w16cex:commentExtensible w16cex:durableId="2AB9FA2F" w16cex:dateUtc="2024-10-16T05:39:00Z"/>
  <w16cex:commentExtensible w16cex:durableId="2AB25EB6" w16cex:dateUtc="2024-10-10T11:09:00Z"/>
  <w16cex:commentExtensible w16cex:durableId="2AB9FA60" w16cex:dateUtc="2024-10-16T05:40:00Z"/>
  <w16cex:commentExtensible w16cex:durableId="2AB2255E" w16cex:dateUtc="2024-10-10T07:05:00Z"/>
  <w16cex:commentExtensible w16cex:durableId="2AB9FAB6" w16cex:dateUtc="2024-10-16T05:41:00Z"/>
  <w16cex:commentExtensible w16cex:durableId="2AB9FAC2" w16cex:dateUtc="2024-10-16T05:41:00Z"/>
  <w16cex:commentExtensible w16cex:durableId="2AB2616B" w16cex:dateUtc="2024-10-10T11:21:00Z"/>
  <w16cex:commentExtensible w16cex:durableId="2AB9FAE0" w16cex:dateUtc="2024-10-16T05:42:00Z"/>
  <w16cex:commentExtensible w16cex:durableId="2AB9FB01" w16cex:dateUtc="2024-10-16T05:42:00Z"/>
  <w16cex:commentExtensible w16cex:durableId="2AB25F60" w16cex:dateUtc="2024-10-10T11:12:00Z"/>
  <w16cex:commentExtensible w16cex:durableId="2AB26256" w16cex:dateUtc="2024-10-10T11:25:00Z"/>
  <w16cex:commentExtensible w16cex:durableId="2AB9FB4B" w16cex:dateUtc="2024-10-16T05:43:00Z"/>
  <w16cex:commentExtensible w16cex:durableId="2AB26315" w16cex:dateUtc="2024-10-10T11:28:00Z"/>
  <w16cex:commentExtensible w16cex:durableId="2AB263F9" w16cex:dateUtc="2024-10-10T11:32:00Z"/>
  <w16cex:commentExtensible w16cex:durableId="2AB25DF3" w16cex:dateUtc="2024-10-10T11:06:00Z"/>
  <w16cex:commentExtensible w16cex:durableId="2ABB5029" w16cex:dateUtc="2024-10-17T05:58:00Z"/>
  <w16cex:commentExtensible w16cex:durableId="2AB9FC0C" w16cex:dateUtc="2024-10-16T05:47:00Z"/>
  <w16cex:commentExtensible w16cex:durableId="2ABB509E" w16cex:dateUtc="2024-10-17T06:00:00Z"/>
  <w16cex:commentExtensible w16cex:durableId="2AB3B9FC" w16cex:dateUtc="2024-10-11T11:51:00Z"/>
  <w16cex:commentExtensible w16cex:durableId="2AB76F30" w16cex:dateUtc="2024-10-14T07:21:00Z"/>
  <w16cex:commentExtensible w16cex:durableId="2AB3BB72" w16cex:dateUtc="2024-10-11T11:57:00Z"/>
  <w16cex:commentExtensible w16cex:durableId="2AB3BC4B" w16cex:dateUtc="2024-10-11T12:01:00Z"/>
  <w16cex:commentExtensible w16cex:durableId="2AB9FCA5" w16cex:dateUtc="2024-10-16T05:49:00Z"/>
  <w16cex:commentExtensible w16cex:durableId="2AB77002" w16cex:dateUtc="2024-10-14T07:25:00Z"/>
  <w16cex:commentExtensible w16cex:durableId="2ABB7E85" w16cex:dateUtc="2024-10-17T09:16:00Z"/>
  <w16cex:commentExtensible w16cex:durableId="2AB9FCF3" w16cex:dateUtc="2024-10-16T05:50:00Z"/>
  <w16cex:commentExtensible w16cex:durableId="2AB9FD1D" w16cex:dateUtc="2024-10-16T05:51:00Z"/>
  <w16cex:commentExtensible w16cex:durableId="2AB77886" w16cex:dateUtc="2024-10-14T08:01:00Z"/>
  <w16cex:commentExtensible w16cex:durableId="2ABB964C" w16cex:dateUtc="2024-10-17T10:57:00Z"/>
  <w16cex:commentExtensible w16cex:durableId="2AB77913" w16cex:dateUtc="2024-10-14T08:03:00Z"/>
  <w16cex:commentExtensible w16cex:durableId="2AC0B679" w16cex:dateUtc="2024-10-21T08:16:00Z"/>
  <w16cex:commentExtensible w16cex:durableId="2AB7CF4B" w16cex:dateUtc="2024-10-14T14:11:00Z"/>
  <w16cex:commentExtensible w16cex:durableId="2AB78897" w16cex:dateUtc="2024-10-14T09:09:00Z"/>
  <w16cex:commentExtensible w16cex:durableId="2AB9FD4C" w16cex:dateUtc="2024-10-16T05:52:00Z"/>
  <w16cex:commentExtensible w16cex:durableId="2AB8EBBB" w16cex:dateUtc="2024-10-15T10:25:00Z"/>
  <w16cex:commentExtensible w16cex:durableId="2ABA037E" w16cex:dateUtc="2024-10-16T06:18:00Z"/>
  <w16cex:commentExtensible w16cex:durableId="2AB9FD6E" w16cex:dateUtc="2024-10-16T05:53:00Z"/>
  <w16cex:commentExtensible w16cex:durableId="2ABB7EA9" w16cex:dateUtc="2024-10-17T09:16:00Z"/>
  <w16cex:commentExtensible w16cex:durableId="2AB8EF70" w16cex:dateUtc="2024-10-15T10:41:00Z"/>
  <w16cex:commentExtensible w16cex:durableId="2AB9FDD2" w16cex:dateUtc="2024-10-16T05:54:00Z"/>
  <w16cex:commentExtensible w16cex:durableId="2AB9FDE8" w16cex:dateUtc="2024-10-16T05:55:00Z"/>
  <w16cex:commentExtensible w16cex:durableId="2ABB8EC9" w16cex:dateUtc="2024-10-17T10:25:00Z"/>
  <w16cex:commentExtensible w16cex:durableId="2ABB8F39" w16cex:dateUtc="2024-10-17T10:27:00Z"/>
  <w16cex:commentExtensible w16cex:durableId="2ABB9017" w16cex:dateUtc="2024-10-17T10:31:00Z"/>
  <w16cex:commentExtensible w16cex:durableId="2ABB923E" w16cex:dateUtc="2024-10-17T10:40:00Z"/>
  <w16cex:commentExtensible w16cex:durableId="2AB9FE2F" w16cex:dateUtc="2024-10-16T05:56:00Z"/>
  <w16cex:commentExtensible w16cex:durableId="2ABB9430" w16cex:dateUtc="2024-10-17T10:48:00Z"/>
  <w16cex:commentExtensible w16cex:durableId="2AB9FE63" w16cex:dateUtc="2024-10-16T05:57:00Z"/>
  <w16cex:commentExtensible w16cex:durableId="2ABA0659" w16cex:dateUtc="2024-10-16T06:31:00Z"/>
  <w16cex:commentExtensible w16cex:durableId="2AB9FE7C" w16cex:dateUtc="2024-10-16T05:57:00Z"/>
  <w16cex:commentExtensible w16cex:durableId="2ABB9815" w16cex:dateUtc="2024-10-17T11:05:00Z"/>
  <w16cex:commentExtensible w16cex:durableId="2ABB9870" w16cex:dateUtc="2024-10-17T11:06:00Z"/>
  <w16cex:commentExtensible w16cex:durableId="2AB9FE90" w16cex:dateUtc="2024-10-16T05:57:00Z"/>
  <w16cex:commentExtensible w16cex:durableId="2ABB9AD2" w16cex:dateUtc="2024-10-17T11:16:00Z"/>
  <w16cex:commentExtensible w16cex:durableId="2AB9FED1" w16cex:dateUtc="2024-10-16T05:58:00Z"/>
  <w16cex:commentExtensible w16cex:durableId="2AB9FEE1" w16cex:dateUtc="2024-10-16T05:59:00Z"/>
  <w16cex:commentExtensible w16cex:durableId="2ABA068A" w16cex:dateUtc="2024-10-16T06:31:00Z"/>
  <w16cex:commentExtensible w16cex:durableId="2AB9FF34" w16cex:dateUtc="2024-10-16T06:00:00Z"/>
  <w16cex:commentExtensible w16cex:durableId="2ABB9BF3" w16cex:dateUtc="2024-10-17T11:21:00Z"/>
  <w16cex:commentExtensible w16cex:durableId="2AB9FF4E" w16cex:dateUtc="2024-10-16T06:01:00Z"/>
  <w16cex:commentExtensible w16cex:durableId="2ABB9C89" w16cex:dateUtc="2024-10-17T11:24:00Z"/>
  <w16cex:commentExtensible w16cex:durableId="2ABB9D85" w16cex:dateUtc="2024-10-17T11:28:00Z"/>
  <w16cex:commentExtensible w16cex:durableId="2ABB9DAD" w16cex:dateUtc="2024-10-17T11:29:00Z"/>
  <w16cex:commentExtensible w16cex:durableId="2ABB9E07" w16cex:dateUtc="2024-10-17T11:30:00Z"/>
  <w16cex:commentExtensible w16cex:durableId="2ABB9E1A" w16cex:dateUtc="2024-10-17T11:30:00Z"/>
  <w16cex:commentExtensible w16cex:durableId="2ABB9EB0" w16cex:dateUtc="2024-10-17T11:33:00Z"/>
  <w16cex:commentExtensible w16cex:durableId="2AB9FF70" w16cex:dateUtc="2024-10-16T06:01:00Z"/>
  <w16cex:commentExtensible w16cex:durableId="2ABCAC14" w16cex:dateUtc="2024-10-18T06:42:00Z"/>
  <w16cex:commentExtensible w16cex:durableId="2ABBA12A" w16cex:dateUtc="2024-10-17T11:43:00Z"/>
  <w16cex:commentExtensible w16cex:durableId="2ABBA1BF" w16cex:dateUtc="2024-10-17T11:46:00Z"/>
  <w16cex:commentExtensible w16cex:durableId="2ABBA236" w16cex:dateUtc="2024-10-17T11:48:00Z"/>
  <w16cex:commentExtensible w16cex:durableId="2ABBA2CE" w16cex:dateUtc="2024-10-17T11:50:00Z"/>
  <w16cex:commentExtensible w16cex:durableId="2ABCA11E" w16cex:dateUtc="2024-10-18T05:55:00Z"/>
  <w16cex:commentExtensible w16cex:durableId="2ABBA56D" w16cex:dateUtc="2024-10-17T12:02:00Z"/>
  <w16cex:commentExtensible w16cex:durableId="2ABB81E0" w16cex:dateUtc="2024-10-17T09:30:00Z"/>
  <w16cex:commentExtensible w16cex:durableId="2AB9FF9C" w16cex:dateUtc="2024-10-16T06:02:00Z"/>
  <w16cex:commentExtensible w16cex:durableId="2AB9FFAF" w16cex:dateUtc="2024-10-16T06:02:00Z"/>
  <w16cex:commentExtensible w16cex:durableId="2AB9FFD7" w16cex:dateUtc="2024-10-16T06:03:00Z"/>
  <w16cex:commentExtensible w16cex:durableId="2ABBA932" w16cex:dateUtc="2024-10-17T12:18:00Z"/>
  <w16cex:commentExtensible w16cex:durableId="2ABBAD8E" w16cex:dateUtc="2024-10-17T12:36:00Z"/>
  <w16cex:commentExtensible w16cex:durableId="2AB9FFEF" w16cex:dateUtc="2024-10-16T06:03:00Z"/>
  <w16cex:commentExtensible w16cex:durableId="2ABA0011" w16cex:dateUtc="2024-10-16T06:04:00Z"/>
  <w16cex:commentExtensible w16cex:durableId="2ABBAF35" w16cex:dateUtc="2024-10-17T12:43:00Z"/>
  <w16cex:commentExtensible w16cex:durableId="2ABBADFE" w16cex:dateUtc="2024-10-17T12:38:00Z"/>
  <w16cex:commentExtensible w16cex:durableId="2ABBAFD3" w16cex:dateUtc="2024-10-17T12:46:00Z"/>
  <w16cex:commentExtensible w16cex:durableId="2ABA003E" w16cex:dateUtc="2024-10-16T06:05:00Z"/>
  <w16cex:commentExtensible w16cex:durableId="2ABBAE4C" w16cex:dateUtc="2024-10-17T12:39:00Z"/>
  <w16cex:commentExtensible w16cex:durableId="2ABB6DF8" w16cex:dateUtc="2024-10-17T08:05:00Z"/>
  <w16cex:commentExtensible w16cex:durableId="2ABBB030" w16cex:dateUtc="2024-10-17T12:48:00Z"/>
  <w16cex:commentExtensible w16cex:durableId="2ABCA2E8" w16cex:dateUtc="2024-10-18T06:03:00Z"/>
  <w16cex:commentExtensible w16cex:durableId="2ABB6E5E" w16cex:dateUtc="2024-10-17T08:07:00Z"/>
  <w16cex:commentExtensible w16cex:durableId="2ABA00D8" w16cex:dateUtc="2024-10-16T06:07:00Z"/>
  <w16cex:commentExtensible w16cex:durableId="2ABCA462" w16cex:dateUtc="2024-10-18T06:09:00Z"/>
  <w16cex:commentExtensible w16cex:durableId="2ABCA3D9" w16cex:dateUtc="2024-10-18T06:07:00Z"/>
  <w16cex:commentExtensible w16cex:durableId="2ABCA40B" w16cex:dateUtc="2024-10-18T06:08:00Z"/>
  <w16cex:commentExtensible w16cex:durableId="2ABCA4DF" w16cex:dateUtc="2024-10-18T06:11:00Z"/>
  <w16cex:commentExtensible w16cex:durableId="2ABCA50B" w16cex:dateUtc="2024-10-18T06:12:00Z"/>
  <w16cex:commentExtensible w16cex:durableId="2ABB6ED3" w16cex:dateUtc="2024-10-17T08:09:00Z"/>
  <w16cex:commentExtensible w16cex:durableId="2ABA0127" w16cex:dateUtc="2024-10-16T06:08:00Z"/>
  <w16cex:commentExtensible w16cex:durableId="2AC33A1C" w16cex:dateUtc="2024-10-23T06:01:00Z"/>
  <w16cex:commentExtensible w16cex:durableId="2ABCAD75" w16cex:dateUtc="2024-10-18T06:48:00Z"/>
  <w16cex:commentExtensible w16cex:durableId="2ABB6F35" w16cex:dateUtc="2024-10-17T08:10:00Z"/>
  <w16cex:commentExtensible w16cex:durableId="2ABCD023" w16cex:dateUtc="2024-10-18T09:16:00Z"/>
  <w16cex:commentExtensible w16cex:durableId="2ABCCFEC" w16cex:dateUtc="2024-10-18T09:15:00Z"/>
  <w16cex:commentExtensible w16cex:durableId="2ABA0185" w16cex:dateUtc="2024-10-16T06:10:00Z"/>
  <w16cex:commentExtensible w16cex:durableId="2ABB6FEC" w16cex:dateUtc="2024-10-17T08:13:00Z"/>
  <w16cex:commentExtensible w16cex:durableId="2ABCD421" w16cex:dateUtc="2024-10-18T09:33:00Z"/>
  <w16cex:commentExtensible w16cex:durableId="2ABA01B3" w16cex:dateUtc="2024-10-16T06:11:00Z"/>
  <w16cex:commentExtensible w16cex:durableId="2ABB700B" w16cex:dateUtc="2024-10-17T08:14:00Z"/>
  <w16cex:commentExtensible w16cex:durableId="2ABA01D8" w16cex:dateUtc="2024-10-16T06:11:00Z"/>
  <w16cex:commentExtensible w16cex:durableId="2ABA021F" w16cex:dateUtc="2024-10-16T06:13:00Z"/>
  <w16cex:commentExtensible w16cex:durableId="2ABA023C" w16cex:dateUtc="2024-10-16T06:13:00Z"/>
  <w16cex:commentExtensible w16cex:durableId="2ABB707F" w16cex:dateUtc="2024-10-17T08:16:00Z"/>
  <w16cex:commentExtensible w16cex:durableId="2ABB70CA" w16cex:dateUtc="2024-10-17T08:17:00Z"/>
  <w16cex:commentExtensible w16cex:durableId="2ABB70F4" w16cex:dateUtc="2024-10-17T08:18:00Z"/>
  <w16cex:commentExtensible w16cex:durableId="2ABB7115" w16cex:dateUtc="2024-10-17T08:18:00Z"/>
  <w16cex:commentExtensible w16cex:durableId="2ABA02CA" w16cex:dateUtc="2024-10-16T06:15:00Z"/>
  <w16cex:commentExtensible w16cex:durableId="2ABCD70F" w16cex:dateUtc="2024-10-18T09:46:00Z"/>
  <w16cex:commentExtensible w16cex:durableId="2ABB534C" w16cex:dateUtc="2024-10-17T06:11:00Z"/>
  <w16cex:commentExtensible w16cex:durableId="2ABCD695" w16cex:dateUtc="2024-10-18T09: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816C14" w16cid:durableId="2AB10C49"/>
  <w16cid:commentId w16cid:paraId="3C653768" w16cid:durableId="2ABB7AA7"/>
  <w16cid:commentId w16cid:paraId="459C9AB7" w16cid:durableId="2AB10F5D"/>
  <w16cid:commentId w16cid:paraId="5CE914CD" w16cid:durableId="2AB10E85"/>
  <w16cid:commentId w16cid:paraId="4F37F674" w16cid:durableId="2AB10DE8"/>
  <w16cid:commentId w16cid:paraId="354F9105" w16cid:durableId="2AB10CD0"/>
  <w16cid:commentId w16cid:paraId="5A1B1167" w16cid:durableId="2AB10D51"/>
  <w16cid:commentId w16cid:paraId="553BDB6B" w16cid:durableId="2AC33BDA"/>
  <w16cid:commentId w16cid:paraId="44DB6BA0" w16cid:durableId="2AB110F1"/>
  <w16cid:commentId w16cid:paraId="5005591C" w16cid:durableId="2ABB7C62"/>
  <w16cid:commentId w16cid:paraId="231C0D77" w16cid:durableId="2AB11F6B"/>
  <w16cid:commentId w16cid:paraId="369AC5DE" w16cid:durableId="2AB12068"/>
  <w16cid:commentId w16cid:paraId="46E2DA28" w16cid:durableId="2AB11455"/>
  <w16cid:commentId w16cid:paraId="670F5421" w16cid:durableId="2AB9F927"/>
  <w16cid:commentId w16cid:paraId="144CE04E" w16cid:durableId="2ABB7D04"/>
  <w16cid:commentId w16cid:paraId="61151B59" w16cid:durableId="2AB9F969"/>
  <w16cid:commentId w16cid:paraId="636CC068" w16cid:durableId="2AB9F98B"/>
  <w16cid:commentId w16cid:paraId="05DD1075" w16cid:durableId="2AB9F9AE"/>
  <w16cid:commentId w16cid:paraId="197DB564" w16cid:durableId="2ABA04C0"/>
  <w16cid:commentId w16cid:paraId="05C1F1B8" w16cid:durableId="2AB9FA0C"/>
  <w16cid:commentId w16cid:paraId="53B5165F" w16cid:durableId="2AB222D6"/>
  <w16cid:commentId w16cid:paraId="56C46D96" w16cid:durableId="2AB9FA2F"/>
  <w16cid:commentId w16cid:paraId="12FF9E0F" w16cid:durableId="2AB25EB6"/>
  <w16cid:commentId w16cid:paraId="5CFA6F04" w16cid:durableId="2AB9FA60"/>
  <w16cid:commentId w16cid:paraId="069A1BEF" w16cid:durableId="2AB2255E"/>
  <w16cid:commentId w16cid:paraId="34407F14" w16cid:durableId="2AB9FAB6"/>
  <w16cid:commentId w16cid:paraId="5383A1E3" w16cid:durableId="2AB9FAC2"/>
  <w16cid:commentId w16cid:paraId="2EDF1809" w16cid:durableId="2AB2616B"/>
  <w16cid:commentId w16cid:paraId="1F3EED42" w16cid:durableId="2AB9FAE0"/>
  <w16cid:commentId w16cid:paraId="706C1BF1" w16cid:durableId="2AB9FB01"/>
  <w16cid:commentId w16cid:paraId="015D21AB" w16cid:durableId="2AB25F60"/>
  <w16cid:commentId w16cid:paraId="759854E3" w16cid:durableId="2AB26256"/>
  <w16cid:commentId w16cid:paraId="6C52065C" w16cid:durableId="2AB9FB4B"/>
  <w16cid:commentId w16cid:paraId="0B3F7A64" w16cid:durableId="2AB26315"/>
  <w16cid:commentId w16cid:paraId="65708CC1" w16cid:durableId="2AB263F9"/>
  <w16cid:commentId w16cid:paraId="2AA7FDC3" w16cid:durableId="2AB25DF3"/>
  <w16cid:commentId w16cid:paraId="52B0D222" w16cid:durableId="2ABB5029"/>
  <w16cid:commentId w16cid:paraId="3042EB72" w16cid:durableId="2AB9FC0C"/>
  <w16cid:commentId w16cid:paraId="79513710" w16cid:durableId="2ABB509E"/>
  <w16cid:commentId w16cid:paraId="6F77964C" w16cid:durableId="2AB3B9FC"/>
  <w16cid:commentId w16cid:paraId="3711DDBA" w16cid:durableId="2AB76F30"/>
  <w16cid:commentId w16cid:paraId="3B213F60" w16cid:durableId="2AB3BB72"/>
  <w16cid:commentId w16cid:paraId="6ECB4341" w16cid:durableId="2AB3BC4B"/>
  <w16cid:commentId w16cid:paraId="1D426D78" w16cid:durableId="2AB9FCA5"/>
  <w16cid:commentId w16cid:paraId="5B0F6CDF" w16cid:durableId="2AB77002"/>
  <w16cid:commentId w16cid:paraId="341C44E5" w16cid:durableId="2ABB7E85"/>
  <w16cid:commentId w16cid:paraId="0D3E4F57" w16cid:durableId="2AB9FCF3"/>
  <w16cid:commentId w16cid:paraId="33150654" w16cid:durableId="2AB9FD1D"/>
  <w16cid:commentId w16cid:paraId="211885C6" w16cid:durableId="2AB77886"/>
  <w16cid:commentId w16cid:paraId="05019C92" w16cid:durableId="2ABB964C"/>
  <w16cid:commentId w16cid:paraId="0FA900C3" w16cid:durableId="2AB77913"/>
  <w16cid:commentId w16cid:paraId="7D654CBF" w16cid:durableId="2AC0B679"/>
  <w16cid:commentId w16cid:paraId="11A629DF" w16cid:durableId="2AB7CF4B"/>
  <w16cid:commentId w16cid:paraId="7260CE11" w16cid:durableId="2AB78897"/>
  <w16cid:commentId w16cid:paraId="690F2452" w16cid:durableId="2AB9FD4C"/>
  <w16cid:commentId w16cid:paraId="4A718ED8" w16cid:durableId="2AB8EBBB"/>
  <w16cid:commentId w16cid:paraId="1A2B5050" w16cid:durableId="2ABA037E"/>
  <w16cid:commentId w16cid:paraId="60CE0655" w16cid:durableId="2AB9FD6E"/>
  <w16cid:commentId w16cid:paraId="0B455730" w16cid:durableId="2ABB7EA9"/>
  <w16cid:commentId w16cid:paraId="2041B585" w16cid:durableId="2AB8EF70"/>
  <w16cid:commentId w16cid:paraId="79AF7C23" w16cid:durableId="2AB9FDD2"/>
  <w16cid:commentId w16cid:paraId="68438716" w16cid:durableId="2AB9FDE8"/>
  <w16cid:commentId w16cid:paraId="3E7D6552" w16cid:durableId="2ABB8EC9"/>
  <w16cid:commentId w16cid:paraId="133971EE" w16cid:durableId="2ABB8F39"/>
  <w16cid:commentId w16cid:paraId="02981E91" w16cid:durableId="2ABB9017"/>
  <w16cid:commentId w16cid:paraId="11817718" w16cid:durableId="2ABB923E"/>
  <w16cid:commentId w16cid:paraId="411C6FA9" w16cid:durableId="2AB9FE2F"/>
  <w16cid:commentId w16cid:paraId="25513F01" w16cid:durableId="2ABB9430"/>
  <w16cid:commentId w16cid:paraId="4966D155" w16cid:durableId="2AB9FE63"/>
  <w16cid:commentId w16cid:paraId="459F255C" w16cid:durableId="2ABA0659"/>
  <w16cid:commentId w16cid:paraId="471ACF2C" w16cid:durableId="2AB9FE7C"/>
  <w16cid:commentId w16cid:paraId="780D6813" w16cid:durableId="2ABB9815"/>
  <w16cid:commentId w16cid:paraId="04334BF2" w16cid:durableId="2ABB9870"/>
  <w16cid:commentId w16cid:paraId="1006B06F" w16cid:durableId="2AB9FE90"/>
  <w16cid:commentId w16cid:paraId="7D056FAE" w16cid:durableId="2ABB9AD2"/>
  <w16cid:commentId w16cid:paraId="0D22F41B" w16cid:durableId="2AB9FED1"/>
  <w16cid:commentId w16cid:paraId="31006EBD" w16cid:durableId="2AB9FEE1"/>
  <w16cid:commentId w16cid:paraId="56CAB7F6" w16cid:durableId="2ABA068A"/>
  <w16cid:commentId w16cid:paraId="371D2089" w16cid:durableId="2AB9FF34"/>
  <w16cid:commentId w16cid:paraId="6664AB27" w16cid:durableId="2ABB9BF3"/>
  <w16cid:commentId w16cid:paraId="446ED689" w16cid:durableId="2AB9FF4E"/>
  <w16cid:commentId w16cid:paraId="096C4B86" w16cid:durableId="2ABB9C89"/>
  <w16cid:commentId w16cid:paraId="57896962" w16cid:durableId="2ABB9D85"/>
  <w16cid:commentId w16cid:paraId="534B2C43" w16cid:durableId="2ABB9DAD"/>
  <w16cid:commentId w16cid:paraId="75B261BE" w16cid:durableId="2ABB9E07"/>
  <w16cid:commentId w16cid:paraId="6415A0B3" w16cid:durableId="2ABB9E1A"/>
  <w16cid:commentId w16cid:paraId="739D42C6" w16cid:durableId="2ABB9EB0"/>
  <w16cid:commentId w16cid:paraId="2BA3E5E0" w16cid:durableId="2AB9FF70"/>
  <w16cid:commentId w16cid:paraId="519BD4BA" w16cid:durableId="2ABCAC14"/>
  <w16cid:commentId w16cid:paraId="27EC3DA5" w16cid:durableId="2ABBA12A"/>
  <w16cid:commentId w16cid:paraId="2E6FD2C1" w16cid:durableId="2ABBA1BF"/>
  <w16cid:commentId w16cid:paraId="4CF6FC48" w16cid:durableId="2ABBA236"/>
  <w16cid:commentId w16cid:paraId="71CBC8C9" w16cid:durableId="2ABBA2CE"/>
  <w16cid:commentId w16cid:paraId="354C6E38" w16cid:durableId="2ABCA11E"/>
  <w16cid:commentId w16cid:paraId="2A02372B" w16cid:durableId="2ABBA56D"/>
  <w16cid:commentId w16cid:paraId="4ED68351" w16cid:durableId="2ABB81E0"/>
  <w16cid:commentId w16cid:paraId="0C5845EA" w16cid:durableId="2AB9FF9C"/>
  <w16cid:commentId w16cid:paraId="36C2C1DA" w16cid:durableId="2AB9FFAF"/>
  <w16cid:commentId w16cid:paraId="05A7D184" w16cid:durableId="2AB9FFD7"/>
  <w16cid:commentId w16cid:paraId="1A5F50FB" w16cid:durableId="2ABBA932"/>
  <w16cid:commentId w16cid:paraId="4ED55F89" w16cid:durableId="2ABBAD8E"/>
  <w16cid:commentId w16cid:paraId="50BA2A95" w16cid:durableId="2AB9FFEF"/>
  <w16cid:commentId w16cid:paraId="18D42B6A" w16cid:durableId="2ABA0011"/>
  <w16cid:commentId w16cid:paraId="4567FA8D" w16cid:durableId="2ABBAF35"/>
  <w16cid:commentId w16cid:paraId="3B290D68" w16cid:durableId="2ABBADFE"/>
  <w16cid:commentId w16cid:paraId="4C50A438" w16cid:durableId="2ABBAFD3"/>
  <w16cid:commentId w16cid:paraId="72ED9214" w16cid:durableId="2ABA003E"/>
  <w16cid:commentId w16cid:paraId="3D24A52E" w16cid:durableId="2ABBAE4C"/>
  <w16cid:commentId w16cid:paraId="04B20744" w16cid:durableId="2ABB6DF8"/>
  <w16cid:commentId w16cid:paraId="58A8CB63" w16cid:durableId="2ABBB030"/>
  <w16cid:commentId w16cid:paraId="4747C85A" w16cid:durableId="2ABCA2E8"/>
  <w16cid:commentId w16cid:paraId="059AFB8E" w16cid:durableId="2ABB6E5E"/>
  <w16cid:commentId w16cid:paraId="6FBF2C47" w16cid:durableId="2ABA00D8"/>
  <w16cid:commentId w16cid:paraId="12E2F8DD" w16cid:durableId="2ABCA462"/>
  <w16cid:commentId w16cid:paraId="4E71256C" w16cid:durableId="2ABCA3D9"/>
  <w16cid:commentId w16cid:paraId="3BC0B359" w16cid:durableId="2ABCA40B"/>
  <w16cid:commentId w16cid:paraId="60935C3E" w16cid:durableId="2ABCA4DF"/>
  <w16cid:commentId w16cid:paraId="377BB41C" w16cid:durableId="2ABCA50B"/>
  <w16cid:commentId w16cid:paraId="2C1EBD1D" w16cid:durableId="2ABB6ED3"/>
  <w16cid:commentId w16cid:paraId="2C2D2133" w16cid:durableId="2ABA0127"/>
  <w16cid:commentId w16cid:paraId="156E742E" w16cid:durableId="2AC33A1C"/>
  <w16cid:commentId w16cid:paraId="6386BE34" w16cid:durableId="2ABCAD75"/>
  <w16cid:commentId w16cid:paraId="4876AC34" w16cid:durableId="2ABB6F35"/>
  <w16cid:commentId w16cid:paraId="2FCED829" w16cid:durableId="2ABCD023"/>
  <w16cid:commentId w16cid:paraId="0C503325" w16cid:durableId="2ABCCFEC"/>
  <w16cid:commentId w16cid:paraId="59450663" w16cid:durableId="2ABA0185"/>
  <w16cid:commentId w16cid:paraId="206CEC46" w16cid:durableId="2ABB6FEC"/>
  <w16cid:commentId w16cid:paraId="714372F1" w16cid:durableId="2ABCD421"/>
  <w16cid:commentId w16cid:paraId="75B3120C" w16cid:durableId="2ABA01B3"/>
  <w16cid:commentId w16cid:paraId="7D5EC305" w16cid:durableId="2ABB700B"/>
  <w16cid:commentId w16cid:paraId="5692888F" w16cid:durableId="2ABA01D8"/>
  <w16cid:commentId w16cid:paraId="27F390A6" w16cid:durableId="2ABA021F"/>
  <w16cid:commentId w16cid:paraId="03C2611D" w16cid:durableId="2ABA023C"/>
  <w16cid:commentId w16cid:paraId="2EC27378" w16cid:durableId="2ABB707F"/>
  <w16cid:commentId w16cid:paraId="3983C091" w16cid:durableId="2ABB70CA"/>
  <w16cid:commentId w16cid:paraId="0BD2ABCB" w16cid:durableId="2ABB70F4"/>
  <w16cid:commentId w16cid:paraId="3629306C" w16cid:durableId="2ABB7115"/>
  <w16cid:commentId w16cid:paraId="2CD9A66E" w16cid:durableId="2ABA02CA"/>
  <w16cid:commentId w16cid:paraId="64907AB4" w16cid:durableId="2ABCD70F"/>
  <w16cid:commentId w16cid:paraId="07BD38A8" w16cid:durableId="2ABB534C"/>
  <w16cid:commentId w16cid:paraId="16F5DADA" w16cid:durableId="2ABCD6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07937" w14:textId="77777777" w:rsidR="00434482" w:rsidRDefault="00434482" w:rsidP="002F0B9E">
      <w:r>
        <w:separator/>
      </w:r>
    </w:p>
  </w:endnote>
  <w:endnote w:type="continuationSeparator" w:id="0">
    <w:p w14:paraId="3E29FD0A" w14:textId="77777777" w:rsidR="00434482" w:rsidRDefault="00434482" w:rsidP="002F0B9E">
      <w:r>
        <w:continuationSeparator/>
      </w:r>
    </w:p>
  </w:endnote>
  <w:endnote w:type="continuationNotice" w:id="1">
    <w:p w14:paraId="17C92591" w14:textId="77777777" w:rsidR="00433F4E" w:rsidRDefault="00433F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352" w:author="Kärt Voor" w:date="2024-10-09T14:43:00Z"/>
  <w:sdt>
    <w:sdtPr>
      <w:id w:val="-617681495"/>
      <w:docPartObj>
        <w:docPartGallery w:val="Page Numbers (Bottom of Page)"/>
        <w:docPartUnique/>
      </w:docPartObj>
    </w:sdtPr>
    <w:sdtEndPr/>
    <w:sdtContent>
      <w:customXmlInsRangeEnd w:id="352"/>
      <w:p w14:paraId="059FC3DF" w14:textId="2A071AB2" w:rsidR="009B4BFF" w:rsidRDefault="009B4BFF">
        <w:pPr>
          <w:pStyle w:val="Jalus"/>
          <w:jc w:val="center"/>
          <w:rPr>
            <w:ins w:id="353" w:author="Kärt Voor" w:date="2024-10-09T14:43:00Z"/>
          </w:rPr>
        </w:pPr>
        <w:ins w:id="354" w:author="Kärt Voor" w:date="2024-10-09T14:43:00Z">
          <w:r>
            <w:fldChar w:fldCharType="begin"/>
          </w:r>
          <w:r>
            <w:instrText>PAGE   \* MERGEFORMAT</w:instrText>
          </w:r>
          <w:r>
            <w:fldChar w:fldCharType="separate"/>
          </w:r>
          <w:r>
            <w:t>2</w:t>
          </w:r>
          <w:r>
            <w:fldChar w:fldCharType="end"/>
          </w:r>
        </w:ins>
      </w:p>
      <w:customXmlInsRangeStart w:id="355" w:author="Kärt Voor" w:date="2024-10-09T14:43:00Z"/>
    </w:sdtContent>
  </w:sdt>
  <w:customXmlInsRangeEnd w:id="355"/>
  <w:p w14:paraId="20980A29" w14:textId="38252F99" w:rsidR="002F0B9E" w:rsidRPr="00A36252" w:rsidRDefault="002F0B9E" w:rsidP="530311D3">
    <w:pPr>
      <w:pStyle w:val="Jalus"/>
      <w:spacing w:before="120" w:after="0"/>
      <w:rPr>
        <w:rFonts w:cs="Calibri Light"/>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356" w:author="Kärt Voor" w:date="2024-10-09T14:19:00Z"/>
  <w:sdt>
    <w:sdtPr>
      <w:id w:val="2058350022"/>
      <w:docPartObj>
        <w:docPartGallery w:val="Page Numbers (Bottom of Page)"/>
        <w:docPartUnique/>
      </w:docPartObj>
    </w:sdtPr>
    <w:sdtEndPr/>
    <w:sdtContent>
      <w:customXmlInsRangeEnd w:id="356"/>
      <w:p w14:paraId="3B80D060" w14:textId="217E12FD" w:rsidR="00C20656" w:rsidRDefault="00C20656">
        <w:pPr>
          <w:pStyle w:val="Jalus"/>
          <w:jc w:val="center"/>
          <w:rPr>
            <w:ins w:id="357" w:author="Kärt Voor" w:date="2024-10-09T14:19:00Z"/>
          </w:rPr>
        </w:pPr>
        <w:ins w:id="358" w:author="Kärt Voor" w:date="2024-10-09T14:19:00Z">
          <w:r>
            <w:fldChar w:fldCharType="begin"/>
          </w:r>
          <w:r>
            <w:instrText>PAGE   \* MERGEFORMAT</w:instrText>
          </w:r>
          <w:r>
            <w:fldChar w:fldCharType="separate"/>
          </w:r>
          <w:r>
            <w:t>2</w:t>
          </w:r>
          <w:r>
            <w:fldChar w:fldCharType="end"/>
          </w:r>
        </w:ins>
      </w:p>
      <w:customXmlInsRangeStart w:id="359" w:author="Kärt Voor" w:date="2024-10-09T14:19:00Z"/>
    </w:sdtContent>
  </w:sdt>
  <w:customXmlInsRangeEnd w:id="359"/>
  <w:p w14:paraId="2AA9B5A0" w14:textId="2C5B094E" w:rsidR="0016799B" w:rsidRPr="00A36252" w:rsidRDefault="0016799B">
    <w:pPr>
      <w:pStyle w:val="Jalus"/>
      <w:rPr>
        <w:rFonts w:cs="Calibri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0AAAC" w14:textId="77777777" w:rsidR="00434482" w:rsidRDefault="00434482" w:rsidP="002F0B9E">
      <w:r>
        <w:separator/>
      </w:r>
    </w:p>
  </w:footnote>
  <w:footnote w:type="continuationSeparator" w:id="0">
    <w:p w14:paraId="2404B094" w14:textId="77777777" w:rsidR="00434482" w:rsidRDefault="00434482" w:rsidP="002F0B9E">
      <w:r>
        <w:continuationSeparator/>
      </w:r>
    </w:p>
  </w:footnote>
  <w:footnote w:type="continuationNotice" w:id="1">
    <w:p w14:paraId="6E684BCD" w14:textId="77777777" w:rsidR="00433F4E" w:rsidRDefault="00433F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1A215" w14:textId="102D882D" w:rsidR="002F0B9E" w:rsidRDefault="003F0B8B">
    <w:pPr>
      <w:pStyle w:val="Pis"/>
    </w:pPr>
    <w:r>
      <w:rPr>
        <w:noProof/>
      </w:rPr>
      <w:pict w14:anchorId="3DCDD3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2783876" o:spid="_x0000_s1025" type="#_x0000_t75" style="position:absolute;margin-left:0;margin-top:0;width:597.95pt;height:846.2pt;z-index:-251658752;mso-wrap-edited:f;mso-position-horizontal:center;mso-position-horizontal-relative:margin;mso-position-vertical:center;mso-position-vertical-relative:margin" o:allowincell="f">
          <v:imagedata r:id="rId1" o:title="njord_pakkumus-cop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D2CAE" w14:textId="5FD35A14" w:rsidR="00F2601C" w:rsidRDefault="00F2601C">
    <w:pPr>
      <w:pStyle w:val="Pis"/>
    </w:pPr>
  </w:p>
  <w:p w14:paraId="4743F612" w14:textId="35621E5F" w:rsidR="002F0B9E" w:rsidRDefault="002F0B9E">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9C5D" w14:textId="02D2F86D" w:rsidR="002F0B9E" w:rsidRDefault="002F0B9E" w:rsidP="0016799B">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2516"/>
    <w:multiLevelType w:val="hybridMultilevel"/>
    <w:tmpl w:val="F8C08E4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C510EA"/>
    <w:multiLevelType w:val="hybridMultilevel"/>
    <w:tmpl w:val="9D44D8F6"/>
    <w:lvl w:ilvl="0" w:tplc="6C101F4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07041B5"/>
    <w:multiLevelType w:val="hybridMultilevel"/>
    <w:tmpl w:val="5B76534E"/>
    <w:lvl w:ilvl="0" w:tplc="45984B68">
      <w:start w:val="1"/>
      <w:numFmt w:val="decimal"/>
      <w:lvlText w:val="(%1)"/>
      <w:lvlJc w:val="left"/>
      <w:pPr>
        <w:ind w:left="744" w:hanging="384"/>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093EFF"/>
    <w:multiLevelType w:val="multilevel"/>
    <w:tmpl w:val="9A38E06A"/>
    <w:lvl w:ilvl="0">
      <w:start w:val="1"/>
      <w:numFmt w:val="decimal"/>
      <w:pStyle w:val="1PEALKIRI"/>
      <w:lvlText w:val="%1"/>
      <w:lvlJc w:val="left"/>
      <w:pPr>
        <w:ind w:left="360" w:hanging="360"/>
      </w:pPr>
    </w:lvl>
    <w:lvl w:ilvl="1">
      <w:start w:val="1"/>
      <w:numFmt w:val="decimal"/>
      <w:pStyle w:val="11Pealkiri"/>
      <w:isLgl/>
      <w:lvlText w:val="%1.%2"/>
      <w:lvlJc w:val="left"/>
      <w:pPr>
        <w:ind w:left="680" w:hanging="680"/>
      </w:pPr>
    </w:lvl>
    <w:lvl w:ilvl="2">
      <w:start w:val="1"/>
      <w:numFmt w:val="decimal"/>
      <w:pStyle w:val="111Pealkiri"/>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692135B"/>
    <w:multiLevelType w:val="hybridMultilevel"/>
    <w:tmpl w:val="0616F002"/>
    <w:lvl w:ilvl="0" w:tplc="86DE52C6">
      <w:start w:val="1"/>
      <w:numFmt w:val="decimal"/>
      <w:lvlText w:val="(%1)"/>
      <w:lvlJc w:val="left"/>
      <w:pPr>
        <w:ind w:left="720" w:hanging="360"/>
      </w:pPr>
      <w:rPr>
        <w:rFonts w:eastAsiaTheme="majorEastAsia"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6CC3FC6"/>
    <w:multiLevelType w:val="hybridMultilevel"/>
    <w:tmpl w:val="3B08ED6C"/>
    <w:lvl w:ilvl="0" w:tplc="A50EB4EC">
      <w:start w:val="1"/>
      <w:numFmt w:val="decimal"/>
      <w:lvlText w:val="(%1)"/>
      <w:lvlJc w:val="left"/>
      <w:pPr>
        <w:ind w:left="792" w:hanging="432"/>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9AF10DC"/>
    <w:multiLevelType w:val="hybridMultilevel"/>
    <w:tmpl w:val="664264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B897C56"/>
    <w:multiLevelType w:val="hybridMultilevel"/>
    <w:tmpl w:val="FFBC6B4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2E84D8D"/>
    <w:multiLevelType w:val="hybridMultilevel"/>
    <w:tmpl w:val="A2F63880"/>
    <w:lvl w:ilvl="0" w:tplc="A240ED00">
      <w:start w:val="1"/>
      <w:numFmt w:val="decimal"/>
      <w:lvlText w:val="(%1)"/>
      <w:lvlJc w:val="left"/>
      <w:pPr>
        <w:ind w:left="756" w:hanging="396"/>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D3F7479"/>
    <w:multiLevelType w:val="hybridMultilevel"/>
    <w:tmpl w:val="B6D6C01A"/>
    <w:lvl w:ilvl="0" w:tplc="908496E8">
      <w:start w:val="1"/>
      <w:numFmt w:val="decimal"/>
      <w:lvlText w:val="(%1)"/>
      <w:lvlJc w:val="left"/>
      <w:pPr>
        <w:ind w:left="765" w:hanging="4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DBA687A"/>
    <w:multiLevelType w:val="hybridMultilevel"/>
    <w:tmpl w:val="207A47FA"/>
    <w:lvl w:ilvl="0" w:tplc="F19EEFAC">
      <w:start w:val="1"/>
      <w:numFmt w:val="decimal"/>
      <w:lvlText w:val="(%1)"/>
      <w:lvlJc w:val="left"/>
      <w:pPr>
        <w:ind w:left="720" w:hanging="360"/>
      </w:pPr>
      <w:rPr>
        <w:rFonts w:ascii="Arial" w:hAnsi="Arial" w:cs="Arial" w:hint="default"/>
        <w:sz w:val="2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EC6191B"/>
    <w:multiLevelType w:val="hybridMultilevel"/>
    <w:tmpl w:val="CBD69012"/>
    <w:lvl w:ilvl="0" w:tplc="A45A8924">
      <w:start w:val="1"/>
      <w:numFmt w:val="decimal"/>
      <w:lvlText w:val="(%1)"/>
      <w:lvlJc w:val="left"/>
      <w:pPr>
        <w:ind w:left="720" w:hanging="360"/>
      </w:pPr>
      <w:rPr>
        <w:rFonts w:asciiTheme="majorHAnsi" w:eastAsiaTheme="minorHAnsi" w:hAnsiTheme="majorHAnsi" w:cstheme="maj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3B31159"/>
    <w:multiLevelType w:val="hybridMultilevel"/>
    <w:tmpl w:val="0C5EE2A2"/>
    <w:lvl w:ilvl="0" w:tplc="4824193A">
      <w:start w:val="1"/>
      <w:numFmt w:val="decimal"/>
      <w:lvlText w:val="(%1)"/>
      <w:lvlJc w:val="left"/>
      <w:pPr>
        <w:ind w:left="720" w:hanging="360"/>
      </w:pPr>
      <w:rPr>
        <w:rFonts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6CE387B"/>
    <w:multiLevelType w:val="hybridMultilevel"/>
    <w:tmpl w:val="D79E7BCC"/>
    <w:lvl w:ilvl="0" w:tplc="1240A6C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827715E"/>
    <w:multiLevelType w:val="hybridMultilevel"/>
    <w:tmpl w:val="4B06982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84D23D2"/>
    <w:multiLevelType w:val="hybridMultilevel"/>
    <w:tmpl w:val="45901164"/>
    <w:lvl w:ilvl="0" w:tplc="C98EC64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9554234"/>
    <w:multiLevelType w:val="hybridMultilevel"/>
    <w:tmpl w:val="14BCEC24"/>
    <w:lvl w:ilvl="0" w:tplc="E32EE104">
      <w:start w:val="1"/>
      <w:numFmt w:val="decimal"/>
      <w:lvlText w:val="(%1)"/>
      <w:lvlJc w:val="left"/>
      <w:pPr>
        <w:ind w:left="765" w:hanging="4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99132FA"/>
    <w:multiLevelType w:val="hybridMultilevel"/>
    <w:tmpl w:val="C7EC654E"/>
    <w:lvl w:ilvl="0" w:tplc="91306DF4">
      <w:start w:val="1"/>
      <w:numFmt w:val="decimal"/>
      <w:lvlText w:val="(%1)"/>
      <w:lvlJc w:val="left"/>
      <w:pPr>
        <w:ind w:left="720" w:hanging="360"/>
      </w:pPr>
      <w:rPr>
        <w:rFonts w:eastAsiaTheme="majorEastAsia"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CBC465D"/>
    <w:multiLevelType w:val="hybridMultilevel"/>
    <w:tmpl w:val="4D7E7426"/>
    <w:lvl w:ilvl="0" w:tplc="49861A1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9045DA2"/>
    <w:multiLevelType w:val="hybridMultilevel"/>
    <w:tmpl w:val="92CAEBEE"/>
    <w:lvl w:ilvl="0" w:tplc="FA344500">
      <w:start w:val="1"/>
      <w:numFmt w:val="decimal"/>
      <w:lvlText w:val="(%1)"/>
      <w:lvlJc w:val="left"/>
      <w:pPr>
        <w:ind w:left="744" w:hanging="384"/>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A0F57BF"/>
    <w:multiLevelType w:val="hybridMultilevel"/>
    <w:tmpl w:val="E9B4345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3AF36A4"/>
    <w:multiLevelType w:val="hybridMultilevel"/>
    <w:tmpl w:val="9EF0D016"/>
    <w:lvl w:ilvl="0" w:tplc="A2BA576C">
      <w:start w:val="1"/>
      <w:numFmt w:val="bullet"/>
      <w:pStyle w:val="nimekiri"/>
      <w:lvlText w:val=""/>
      <w:lvlJc w:val="left"/>
      <w:pPr>
        <w:ind w:left="1097"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46268A2"/>
    <w:multiLevelType w:val="hybridMultilevel"/>
    <w:tmpl w:val="508207F4"/>
    <w:lvl w:ilvl="0" w:tplc="2BFA5990">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46B4477"/>
    <w:multiLevelType w:val="hybridMultilevel"/>
    <w:tmpl w:val="193EC050"/>
    <w:lvl w:ilvl="0" w:tplc="D722F2C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8B1370A"/>
    <w:multiLevelType w:val="hybridMultilevel"/>
    <w:tmpl w:val="3A10D5DC"/>
    <w:lvl w:ilvl="0" w:tplc="392838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ACC1F67"/>
    <w:multiLevelType w:val="hybridMultilevel"/>
    <w:tmpl w:val="76620644"/>
    <w:lvl w:ilvl="0" w:tplc="B144FFF0">
      <w:start w:val="1"/>
      <w:numFmt w:val="decimal"/>
      <w:lvlText w:val="(%1"/>
      <w:lvlJc w:val="left"/>
      <w:pPr>
        <w:ind w:left="720" w:hanging="360"/>
      </w:pPr>
      <w:rPr>
        <w:rFonts w:ascii="Times New Roman" w:eastAsiaTheme="majorEastAsia"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C4E6089"/>
    <w:multiLevelType w:val="hybridMultilevel"/>
    <w:tmpl w:val="F35E0FEC"/>
    <w:lvl w:ilvl="0" w:tplc="D9CC042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DAD0DA8"/>
    <w:multiLevelType w:val="hybridMultilevel"/>
    <w:tmpl w:val="ABE2758C"/>
    <w:lvl w:ilvl="0" w:tplc="D752F73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FC67B8F"/>
    <w:multiLevelType w:val="hybridMultilevel"/>
    <w:tmpl w:val="C98214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59C5AA7"/>
    <w:multiLevelType w:val="hybridMultilevel"/>
    <w:tmpl w:val="266079D4"/>
    <w:lvl w:ilvl="0" w:tplc="F21CD474">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30" w15:restartNumberingAfterBreak="0">
    <w:nsid w:val="687C1AB8"/>
    <w:multiLevelType w:val="hybridMultilevel"/>
    <w:tmpl w:val="F0404FD0"/>
    <w:lvl w:ilvl="0" w:tplc="5266AC4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E6C7E29"/>
    <w:multiLevelType w:val="hybridMultilevel"/>
    <w:tmpl w:val="4C86023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4D14F8C"/>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5A62B26"/>
    <w:multiLevelType w:val="hybridMultilevel"/>
    <w:tmpl w:val="18D645BE"/>
    <w:lvl w:ilvl="0" w:tplc="918C522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75D81EE1"/>
    <w:multiLevelType w:val="hybridMultilevel"/>
    <w:tmpl w:val="C824C186"/>
    <w:lvl w:ilvl="0" w:tplc="D4E29D78">
      <w:start w:val="2"/>
      <w:numFmt w:val="decimal"/>
      <w:lvlText w:val="%1."/>
      <w:lvlJc w:val="left"/>
      <w:pPr>
        <w:ind w:left="720" w:hanging="360"/>
      </w:pPr>
      <w:rPr>
        <w:rFonts w:eastAsia="Calibri" w:hint="default"/>
        <w:b/>
        <w:bCs w:val="0"/>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5F50B3A"/>
    <w:multiLevelType w:val="hybridMultilevel"/>
    <w:tmpl w:val="655CE190"/>
    <w:lvl w:ilvl="0" w:tplc="FD38D52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E9B5874"/>
    <w:multiLevelType w:val="hybridMultilevel"/>
    <w:tmpl w:val="6BCA94F4"/>
    <w:lvl w:ilvl="0" w:tplc="D2CA26C4">
      <w:start w:val="1"/>
      <w:numFmt w:val="decimal"/>
      <w:pStyle w:val="1nimekiri"/>
      <w:lvlText w:val="%1)"/>
      <w:lvlJc w:val="left"/>
      <w:pPr>
        <w:ind w:left="1094" w:hanging="357"/>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FFE02FC"/>
    <w:multiLevelType w:val="hybridMultilevel"/>
    <w:tmpl w:val="91665E32"/>
    <w:lvl w:ilvl="0" w:tplc="B868E0D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26312396">
    <w:abstractNumId w:val="3"/>
  </w:num>
  <w:num w:numId="2" w16cid:durableId="802694812">
    <w:abstractNumId w:val="21"/>
  </w:num>
  <w:num w:numId="3" w16cid:durableId="1893496064">
    <w:abstractNumId w:val="36"/>
  </w:num>
  <w:num w:numId="4" w16cid:durableId="1205407984">
    <w:abstractNumId w:val="35"/>
  </w:num>
  <w:num w:numId="5" w16cid:durableId="1032878175">
    <w:abstractNumId w:val="24"/>
  </w:num>
  <w:num w:numId="6" w16cid:durableId="2121218714">
    <w:abstractNumId w:val="15"/>
  </w:num>
  <w:num w:numId="7" w16cid:durableId="360479295">
    <w:abstractNumId w:val="13"/>
  </w:num>
  <w:num w:numId="8" w16cid:durableId="432553202">
    <w:abstractNumId w:val="33"/>
  </w:num>
  <w:num w:numId="9" w16cid:durableId="528034676">
    <w:abstractNumId w:val="1"/>
  </w:num>
  <w:num w:numId="10" w16cid:durableId="1827473598">
    <w:abstractNumId w:val="12"/>
  </w:num>
  <w:num w:numId="11" w16cid:durableId="1345860876">
    <w:abstractNumId w:val="11"/>
  </w:num>
  <w:num w:numId="12" w16cid:durableId="1421372512">
    <w:abstractNumId w:val="10"/>
  </w:num>
  <w:num w:numId="13" w16cid:durableId="1976638343">
    <w:abstractNumId w:val="9"/>
  </w:num>
  <w:num w:numId="14" w16cid:durableId="968508136">
    <w:abstractNumId w:val="16"/>
  </w:num>
  <w:num w:numId="15" w16cid:durableId="1166482624">
    <w:abstractNumId w:val="22"/>
  </w:num>
  <w:num w:numId="16" w16cid:durableId="635572989">
    <w:abstractNumId w:val="14"/>
  </w:num>
  <w:num w:numId="17" w16cid:durableId="232201797">
    <w:abstractNumId w:val="28"/>
  </w:num>
  <w:num w:numId="18" w16cid:durableId="470753197">
    <w:abstractNumId w:val="37"/>
  </w:num>
  <w:num w:numId="19" w16cid:durableId="813715401">
    <w:abstractNumId w:val="30"/>
  </w:num>
  <w:num w:numId="20" w16cid:durableId="1490098566">
    <w:abstractNumId w:val="26"/>
  </w:num>
  <w:num w:numId="21" w16cid:durableId="483863688">
    <w:abstractNumId w:val="2"/>
  </w:num>
  <w:num w:numId="22" w16cid:durableId="1393194508">
    <w:abstractNumId w:val="29"/>
  </w:num>
  <w:num w:numId="23" w16cid:durableId="1294292480">
    <w:abstractNumId w:val="7"/>
  </w:num>
  <w:num w:numId="24" w16cid:durableId="1447117452">
    <w:abstractNumId w:val="18"/>
  </w:num>
  <w:num w:numId="25" w16cid:durableId="1191802063">
    <w:abstractNumId w:val="23"/>
  </w:num>
  <w:num w:numId="26" w16cid:durableId="1062295750">
    <w:abstractNumId w:val="20"/>
  </w:num>
  <w:num w:numId="27" w16cid:durableId="985939670">
    <w:abstractNumId w:val="5"/>
  </w:num>
  <w:num w:numId="28" w16cid:durableId="370766617">
    <w:abstractNumId w:val="8"/>
  </w:num>
  <w:num w:numId="29" w16cid:durableId="984628377">
    <w:abstractNumId w:val="19"/>
  </w:num>
  <w:num w:numId="30" w16cid:durableId="1976255154">
    <w:abstractNumId w:val="32"/>
  </w:num>
  <w:num w:numId="31" w16cid:durableId="2136635434">
    <w:abstractNumId w:val="6"/>
  </w:num>
  <w:num w:numId="32" w16cid:durableId="761797735">
    <w:abstractNumId w:val="17"/>
  </w:num>
  <w:num w:numId="33" w16cid:durableId="1974632078">
    <w:abstractNumId w:val="25"/>
  </w:num>
  <w:num w:numId="34" w16cid:durableId="17590343">
    <w:abstractNumId w:val="4"/>
  </w:num>
  <w:num w:numId="35" w16cid:durableId="375549809">
    <w:abstractNumId w:val="34"/>
  </w:num>
  <w:num w:numId="36" w16cid:durableId="296952026">
    <w:abstractNumId w:val="0"/>
  </w:num>
  <w:num w:numId="37" w16cid:durableId="1610427028">
    <w:abstractNumId w:val="31"/>
  </w:num>
  <w:num w:numId="38" w16cid:durableId="908151938">
    <w:abstractNumId w:val="27"/>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rson w15:author="Merike Koppel JM">
    <w15:presenceInfo w15:providerId="AD" w15:userId="S-1-5-21-23267018-1296325175-649218145-1167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B9E"/>
    <w:rsid w:val="00000278"/>
    <w:rsid w:val="00000B08"/>
    <w:rsid w:val="00000B97"/>
    <w:rsid w:val="00000ED3"/>
    <w:rsid w:val="00001156"/>
    <w:rsid w:val="0000134D"/>
    <w:rsid w:val="000013C7"/>
    <w:rsid w:val="00002207"/>
    <w:rsid w:val="00002273"/>
    <w:rsid w:val="00002358"/>
    <w:rsid w:val="00003260"/>
    <w:rsid w:val="0000360B"/>
    <w:rsid w:val="000037F1"/>
    <w:rsid w:val="0000460D"/>
    <w:rsid w:val="00004AEF"/>
    <w:rsid w:val="000052A8"/>
    <w:rsid w:val="0000615A"/>
    <w:rsid w:val="00006DF0"/>
    <w:rsid w:val="000070C7"/>
    <w:rsid w:val="00007240"/>
    <w:rsid w:val="000078DD"/>
    <w:rsid w:val="00007988"/>
    <w:rsid w:val="0001082A"/>
    <w:rsid w:val="00010E7A"/>
    <w:rsid w:val="00011736"/>
    <w:rsid w:val="000117A9"/>
    <w:rsid w:val="00011F04"/>
    <w:rsid w:val="00011F4C"/>
    <w:rsid w:val="000121FE"/>
    <w:rsid w:val="00012394"/>
    <w:rsid w:val="000123EC"/>
    <w:rsid w:val="00013402"/>
    <w:rsid w:val="00013457"/>
    <w:rsid w:val="000139A2"/>
    <w:rsid w:val="00013A65"/>
    <w:rsid w:val="0001420F"/>
    <w:rsid w:val="000143D0"/>
    <w:rsid w:val="00014436"/>
    <w:rsid w:val="00014BEC"/>
    <w:rsid w:val="00014EEA"/>
    <w:rsid w:val="00014FAD"/>
    <w:rsid w:val="000152E2"/>
    <w:rsid w:val="0001607C"/>
    <w:rsid w:val="00016E21"/>
    <w:rsid w:val="00017257"/>
    <w:rsid w:val="0001769A"/>
    <w:rsid w:val="00017784"/>
    <w:rsid w:val="00020735"/>
    <w:rsid w:val="00021AF0"/>
    <w:rsid w:val="00021F32"/>
    <w:rsid w:val="000234CA"/>
    <w:rsid w:val="000234DF"/>
    <w:rsid w:val="0002374E"/>
    <w:rsid w:val="00023B7B"/>
    <w:rsid w:val="000240DD"/>
    <w:rsid w:val="0002440D"/>
    <w:rsid w:val="00025792"/>
    <w:rsid w:val="000259D7"/>
    <w:rsid w:val="00025EFD"/>
    <w:rsid w:val="000262D6"/>
    <w:rsid w:val="00026B4A"/>
    <w:rsid w:val="0002799A"/>
    <w:rsid w:val="00027A79"/>
    <w:rsid w:val="00030412"/>
    <w:rsid w:val="00030938"/>
    <w:rsid w:val="000318A4"/>
    <w:rsid w:val="00031AD9"/>
    <w:rsid w:val="00032DB5"/>
    <w:rsid w:val="000333C8"/>
    <w:rsid w:val="00033FD6"/>
    <w:rsid w:val="00034352"/>
    <w:rsid w:val="0003439D"/>
    <w:rsid w:val="00034F20"/>
    <w:rsid w:val="000351A7"/>
    <w:rsid w:val="00035847"/>
    <w:rsid w:val="00040A4A"/>
    <w:rsid w:val="000410D9"/>
    <w:rsid w:val="000415AB"/>
    <w:rsid w:val="00041848"/>
    <w:rsid w:val="00042284"/>
    <w:rsid w:val="00042A40"/>
    <w:rsid w:val="00042B86"/>
    <w:rsid w:val="000435C7"/>
    <w:rsid w:val="00043DD7"/>
    <w:rsid w:val="00044359"/>
    <w:rsid w:val="00044A2A"/>
    <w:rsid w:val="00044E51"/>
    <w:rsid w:val="0004521A"/>
    <w:rsid w:val="0004739C"/>
    <w:rsid w:val="00047496"/>
    <w:rsid w:val="000500B0"/>
    <w:rsid w:val="0005031E"/>
    <w:rsid w:val="00050589"/>
    <w:rsid w:val="0005059E"/>
    <w:rsid w:val="000505AE"/>
    <w:rsid w:val="00050754"/>
    <w:rsid w:val="000512E7"/>
    <w:rsid w:val="0005195B"/>
    <w:rsid w:val="00051C51"/>
    <w:rsid w:val="0005204C"/>
    <w:rsid w:val="00052071"/>
    <w:rsid w:val="00052304"/>
    <w:rsid w:val="00052D62"/>
    <w:rsid w:val="00052F21"/>
    <w:rsid w:val="000532D2"/>
    <w:rsid w:val="000534F5"/>
    <w:rsid w:val="000539E6"/>
    <w:rsid w:val="00055238"/>
    <w:rsid w:val="00055258"/>
    <w:rsid w:val="000562C2"/>
    <w:rsid w:val="000562CD"/>
    <w:rsid w:val="00056EE2"/>
    <w:rsid w:val="00057307"/>
    <w:rsid w:val="0005786A"/>
    <w:rsid w:val="000601E6"/>
    <w:rsid w:val="00060C70"/>
    <w:rsid w:val="00060DD3"/>
    <w:rsid w:val="00061044"/>
    <w:rsid w:val="000613F2"/>
    <w:rsid w:val="00061472"/>
    <w:rsid w:val="000624EB"/>
    <w:rsid w:val="00062A7A"/>
    <w:rsid w:val="000633F6"/>
    <w:rsid w:val="00064103"/>
    <w:rsid w:val="000642DB"/>
    <w:rsid w:val="00065AFD"/>
    <w:rsid w:val="000663B3"/>
    <w:rsid w:val="00066E3C"/>
    <w:rsid w:val="00067893"/>
    <w:rsid w:val="00067905"/>
    <w:rsid w:val="000679B0"/>
    <w:rsid w:val="0007030E"/>
    <w:rsid w:val="0007041E"/>
    <w:rsid w:val="00070766"/>
    <w:rsid w:val="000723BA"/>
    <w:rsid w:val="0007256A"/>
    <w:rsid w:val="0007367B"/>
    <w:rsid w:val="00073956"/>
    <w:rsid w:val="00073AD0"/>
    <w:rsid w:val="0007449B"/>
    <w:rsid w:val="0007489C"/>
    <w:rsid w:val="00074F9A"/>
    <w:rsid w:val="00075018"/>
    <w:rsid w:val="0007532A"/>
    <w:rsid w:val="00075513"/>
    <w:rsid w:val="00075533"/>
    <w:rsid w:val="00075783"/>
    <w:rsid w:val="00075A4C"/>
    <w:rsid w:val="00076434"/>
    <w:rsid w:val="00076486"/>
    <w:rsid w:val="000765EC"/>
    <w:rsid w:val="00076826"/>
    <w:rsid w:val="000768F8"/>
    <w:rsid w:val="00076A0A"/>
    <w:rsid w:val="00076C2B"/>
    <w:rsid w:val="00076CC1"/>
    <w:rsid w:val="00076F75"/>
    <w:rsid w:val="000771C3"/>
    <w:rsid w:val="000771CE"/>
    <w:rsid w:val="0007740E"/>
    <w:rsid w:val="00077A78"/>
    <w:rsid w:val="00077C6B"/>
    <w:rsid w:val="000824AA"/>
    <w:rsid w:val="00082C32"/>
    <w:rsid w:val="00083343"/>
    <w:rsid w:val="000843BE"/>
    <w:rsid w:val="00084AAA"/>
    <w:rsid w:val="00085158"/>
    <w:rsid w:val="000856A0"/>
    <w:rsid w:val="00085BD1"/>
    <w:rsid w:val="000862E0"/>
    <w:rsid w:val="000865BE"/>
    <w:rsid w:val="00086ADD"/>
    <w:rsid w:val="00087C9F"/>
    <w:rsid w:val="0009004C"/>
    <w:rsid w:val="000903B7"/>
    <w:rsid w:val="00090E50"/>
    <w:rsid w:val="00091097"/>
    <w:rsid w:val="000911F7"/>
    <w:rsid w:val="000913AB"/>
    <w:rsid w:val="0009152C"/>
    <w:rsid w:val="000916E9"/>
    <w:rsid w:val="00091A93"/>
    <w:rsid w:val="0009218B"/>
    <w:rsid w:val="000924A8"/>
    <w:rsid w:val="000924E7"/>
    <w:rsid w:val="0009338D"/>
    <w:rsid w:val="000937FC"/>
    <w:rsid w:val="00093873"/>
    <w:rsid w:val="00093B7E"/>
    <w:rsid w:val="00093FF7"/>
    <w:rsid w:val="00094004"/>
    <w:rsid w:val="000941A5"/>
    <w:rsid w:val="00094A5A"/>
    <w:rsid w:val="00096CE7"/>
    <w:rsid w:val="00096E66"/>
    <w:rsid w:val="00097414"/>
    <w:rsid w:val="00097628"/>
    <w:rsid w:val="00097AEC"/>
    <w:rsid w:val="000A0768"/>
    <w:rsid w:val="000A0776"/>
    <w:rsid w:val="000A0816"/>
    <w:rsid w:val="000A090A"/>
    <w:rsid w:val="000A16E9"/>
    <w:rsid w:val="000A20A0"/>
    <w:rsid w:val="000A29CD"/>
    <w:rsid w:val="000A2CB4"/>
    <w:rsid w:val="000A2DE4"/>
    <w:rsid w:val="000A31F3"/>
    <w:rsid w:val="000A3BBA"/>
    <w:rsid w:val="000A5C35"/>
    <w:rsid w:val="000A63F7"/>
    <w:rsid w:val="000A68F0"/>
    <w:rsid w:val="000A6BB4"/>
    <w:rsid w:val="000A6CF2"/>
    <w:rsid w:val="000A707B"/>
    <w:rsid w:val="000A726A"/>
    <w:rsid w:val="000A7508"/>
    <w:rsid w:val="000A7C37"/>
    <w:rsid w:val="000A7EA3"/>
    <w:rsid w:val="000B06BC"/>
    <w:rsid w:val="000B1022"/>
    <w:rsid w:val="000B1346"/>
    <w:rsid w:val="000B14FA"/>
    <w:rsid w:val="000B170D"/>
    <w:rsid w:val="000B278B"/>
    <w:rsid w:val="000B2BE3"/>
    <w:rsid w:val="000B3142"/>
    <w:rsid w:val="000B3162"/>
    <w:rsid w:val="000B3328"/>
    <w:rsid w:val="000B36D8"/>
    <w:rsid w:val="000B3DB5"/>
    <w:rsid w:val="000B45E3"/>
    <w:rsid w:val="000B465A"/>
    <w:rsid w:val="000B474A"/>
    <w:rsid w:val="000B4B12"/>
    <w:rsid w:val="000B544A"/>
    <w:rsid w:val="000B55B1"/>
    <w:rsid w:val="000B5C4E"/>
    <w:rsid w:val="000B5E14"/>
    <w:rsid w:val="000B68D4"/>
    <w:rsid w:val="000B6968"/>
    <w:rsid w:val="000B6B15"/>
    <w:rsid w:val="000B6E65"/>
    <w:rsid w:val="000B75C6"/>
    <w:rsid w:val="000B76C4"/>
    <w:rsid w:val="000B7896"/>
    <w:rsid w:val="000B78AB"/>
    <w:rsid w:val="000B7A8A"/>
    <w:rsid w:val="000C0342"/>
    <w:rsid w:val="000C03C3"/>
    <w:rsid w:val="000C0BB9"/>
    <w:rsid w:val="000C0F08"/>
    <w:rsid w:val="000C172C"/>
    <w:rsid w:val="000C1774"/>
    <w:rsid w:val="000C1794"/>
    <w:rsid w:val="000C1F83"/>
    <w:rsid w:val="000C3320"/>
    <w:rsid w:val="000C3DFF"/>
    <w:rsid w:val="000C450D"/>
    <w:rsid w:val="000C4969"/>
    <w:rsid w:val="000C49BD"/>
    <w:rsid w:val="000C4B57"/>
    <w:rsid w:val="000C4C41"/>
    <w:rsid w:val="000C5162"/>
    <w:rsid w:val="000C52F2"/>
    <w:rsid w:val="000C5EBB"/>
    <w:rsid w:val="000C5F43"/>
    <w:rsid w:val="000C6467"/>
    <w:rsid w:val="000C76B6"/>
    <w:rsid w:val="000C788E"/>
    <w:rsid w:val="000C7AE9"/>
    <w:rsid w:val="000D00A2"/>
    <w:rsid w:val="000D059E"/>
    <w:rsid w:val="000D0820"/>
    <w:rsid w:val="000D084E"/>
    <w:rsid w:val="000D1B09"/>
    <w:rsid w:val="000D2084"/>
    <w:rsid w:val="000D2E16"/>
    <w:rsid w:val="000D589E"/>
    <w:rsid w:val="000D596E"/>
    <w:rsid w:val="000D5E88"/>
    <w:rsid w:val="000D5F4A"/>
    <w:rsid w:val="000D6360"/>
    <w:rsid w:val="000D657A"/>
    <w:rsid w:val="000D67D0"/>
    <w:rsid w:val="000D7254"/>
    <w:rsid w:val="000D7368"/>
    <w:rsid w:val="000D7AB8"/>
    <w:rsid w:val="000D7D15"/>
    <w:rsid w:val="000E14F0"/>
    <w:rsid w:val="000E26DE"/>
    <w:rsid w:val="000E3419"/>
    <w:rsid w:val="000E3D13"/>
    <w:rsid w:val="000E3E25"/>
    <w:rsid w:val="000E43A2"/>
    <w:rsid w:val="000E43D0"/>
    <w:rsid w:val="000E45DC"/>
    <w:rsid w:val="000E4603"/>
    <w:rsid w:val="000E5153"/>
    <w:rsid w:val="000E59B3"/>
    <w:rsid w:val="000E5A42"/>
    <w:rsid w:val="000E6F39"/>
    <w:rsid w:val="000E6FF9"/>
    <w:rsid w:val="000E7032"/>
    <w:rsid w:val="000E7E3A"/>
    <w:rsid w:val="000F0230"/>
    <w:rsid w:val="000F04C0"/>
    <w:rsid w:val="000F08D9"/>
    <w:rsid w:val="000F1161"/>
    <w:rsid w:val="000F141F"/>
    <w:rsid w:val="000F1CBF"/>
    <w:rsid w:val="000F1D6F"/>
    <w:rsid w:val="000F1EF0"/>
    <w:rsid w:val="000F27BE"/>
    <w:rsid w:val="000F2823"/>
    <w:rsid w:val="000F317F"/>
    <w:rsid w:val="000F3814"/>
    <w:rsid w:val="000F3B2B"/>
    <w:rsid w:val="000F3E12"/>
    <w:rsid w:val="000F4B65"/>
    <w:rsid w:val="000F56A9"/>
    <w:rsid w:val="000F5852"/>
    <w:rsid w:val="000F5F46"/>
    <w:rsid w:val="000F6351"/>
    <w:rsid w:val="00100115"/>
    <w:rsid w:val="0010029A"/>
    <w:rsid w:val="001003B2"/>
    <w:rsid w:val="001008C9"/>
    <w:rsid w:val="0010102A"/>
    <w:rsid w:val="00101605"/>
    <w:rsid w:val="001017F0"/>
    <w:rsid w:val="00101813"/>
    <w:rsid w:val="00101BFD"/>
    <w:rsid w:val="00102A82"/>
    <w:rsid w:val="0010468A"/>
    <w:rsid w:val="00104FBD"/>
    <w:rsid w:val="00105FA7"/>
    <w:rsid w:val="001061D8"/>
    <w:rsid w:val="001075FE"/>
    <w:rsid w:val="00107767"/>
    <w:rsid w:val="001104A9"/>
    <w:rsid w:val="00110EA0"/>
    <w:rsid w:val="001111C9"/>
    <w:rsid w:val="001117B9"/>
    <w:rsid w:val="0011331A"/>
    <w:rsid w:val="00113A99"/>
    <w:rsid w:val="00113C20"/>
    <w:rsid w:val="001142E8"/>
    <w:rsid w:val="001143AD"/>
    <w:rsid w:val="00114759"/>
    <w:rsid w:val="0011578C"/>
    <w:rsid w:val="00115F77"/>
    <w:rsid w:val="00115FF6"/>
    <w:rsid w:val="001167F4"/>
    <w:rsid w:val="00117116"/>
    <w:rsid w:val="0012005F"/>
    <w:rsid w:val="001207AE"/>
    <w:rsid w:val="001211AE"/>
    <w:rsid w:val="001212A1"/>
    <w:rsid w:val="00121A08"/>
    <w:rsid w:val="00121A47"/>
    <w:rsid w:val="00122974"/>
    <w:rsid w:val="00123061"/>
    <w:rsid w:val="00123DB9"/>
    <w:rsid w:val="00124080"/>
    <w:rsid w:val="00124463"/>
    <w:rsid w:val="00124E47"/>
    <w:rsid w:val="00126116"/>
    <w:rsid w:val="001264C0"/>
    <w:rsid w:val="001265B8"/>
    <w:rsid w:val="00126902"/>
    <w:rsid w:val="00126A24"/>
    <w:rsid w:val="001271C0"/>
    <w:rsid w:val="00127637"/>
    <w:rsid w:val="00127EF7"/>
    <w:rsid w:val="0013087C"/>
    <w:rsid w:val="00130E38"/>
    <w:rsid w:val="0013147F"/>
    <w:rsid w:val="001314CE"/>
    <w:rsid w:val="001316EB"/>
    <w:rsid w:val="00131ABB"/>
    <w:rsid w:val="00132CD6"/>
    <w:rsid w:val="001334B7"/>
    <w:rsid w:val="001338D5"/>
    <w:rsid w:val="00133CD9"/>
    <w:rsid w:val="0013422A"/>
    <w:rsid w:val="00135540"/>
    <w:rsid w:val="001357E4"/>
    <w:rsid w:val="001366B4"/>
    <w:rsid w:val="001369AB"/>
    <w:rsid w:val="00136BB9"/>
    <w:rsid w:val="00137057"/>
    <w:rsid w:val="001370F9"/>
    <w:rsid w:val="001371CB"/>
    <w:rsid w:val="00140498"/>
    <w:rsid w:val="00141309"/>
    <w:rsid w:val="00141F2D"/>
    <w:rsid w:val="00141FFC"/>
    <w:rsid w:val="001420C3"/>
    <w:rsid w:val="001429D5"/>
    <w:rsid w:val="0014309A"/>
    <w:rsid w:val="0014314D"/>
    <w:rsid w:val="001434F3"/>
    <w:rsid w:val="00144153"/>
    <w:rsid w:val="00144AF6"/>
    <w:rsid w:val="00144D3A"/>
    <w:rsid w:val="00145693"/>
    <w:rsid w:val="00145CE3"/>
    <w:rsid w:val="00146087"/>
    <w:rsid w:val="00146523"/>
    <w:rsid w:val="00146DC0"/>
    <w:rsid w:val="00147149"/>
    <w:rsid w:val="00147750"/>
    <w:rsid w:val="00147E53"/>
    <w:rsid w:val="00150D95"/>
    <w:rsid w:val="00150E3A"/>
    <w:rsid w:val="001511DB"/>
    <w:rsid w:val="00152925"/>
    <w:rsid w:val="0015360D"/>
    <w:rsid w:val="00153C61"/>
    <w:rsid w:val="001544DF"/>
    <w:rsid w:val="0015483A"/>
    <w:rsid w:val="00154C74"/>
    <w:rsid w:val="001557D6"/>
    <w:rsid w:val="00155B68"/>
    <w:rsid w:val="001561B3"/>
    <w:rsid w:val="0015627E"/>
    <w:rsid w:val="00157E5C"/>
    <w:rsid w:val="001607BC"/>
    <w:rsid w:val="00160C48"/>
    <w:rsid w:val="001610F2"/>
    <w:rsid w:val="001611A2"/>
    <w:rsid w:val="00161212"/>
    <w:rsid w:val="001614A5"/>
    <w:rsid w:val="00163273"/>
    <w:rsid w:val="00163FC4"/>
    <w:rsid w:val="0016428D"/>
    <w:rsid w:val="001643D3"/>
    <w:rsid w:val="0016493B"/>
    <w:rsid w:val="0016493E"/>
    <w:rsid w:val="00164E55"/>
    <w:rsid w:val="00164EF7"/>
    <w:rsid w:val="00165053"/>
    <w:rsid w:val="0016532F"/>
    <w:rsid w:val="00165C14"/>
    <w:rsid w:val="001660EE"/>
    <w:rsid w:val="001668DC"/>
    <w:rsid w:val="00166EC7"/>
    <w:rsid w:val="001677F5"/>
    <w:rsid w:val="00167949"/>
    <w:rsid w:val="0016799B"/>
    <w:rsid w:val="00170317"/>
    <w:rsid w:val="001704B3"/>
    <w:rsid w:val="00170C08"/>
    <w:rsid w:val="001718EF"/>
    <w:rsid w:val="001722AA"/>
    <w:rsid w:val="00173747"/>
    <w:rsid w:val="00173CDD"/>
    <w:rsid w:val="00174E1D"/>
    <w:rsid w:val="00175064"/>
    <w:rsid w:val="0017518A"/>
    <w:rsid w:val="0017583B"/>
    <w:rsid w:val="00175ADB"/>
    <w:rsid w:val="001765E2"/>
    <w:rsid w:val="00176983"/>
    <w:rsid w:val="00177759"/>
    <w:rsid w:val="0017796A"/>
    <w:rsid w:val="00177FAC"/>
    <w:rsid w:val="001804B3"/>
    <w:rsid w:val="001815B5"/>
    <w:rsid w:val="00181DA3"/>
    <w:rsid w:val="00182386"/>
    <w:rsid w:val="00182700"/>
    <w:rsid w:val="00182F78"/>
    <w:rsid w:val="00184347"/>
    <w:rsid w:val="00184F7C"/>
    <w:rsid w:val="001855E7"/>
    <w:rsid w:val="00186A40"/>
    <w:rsid w:val="00187141"/>
    <w:rsid w:val="00187BE9"/>
    <w:rsid w:val="00190CD9"/>
    <w:rsid w:val="001912C1"/>
    <w:rsid w:val="00191763"/>
    <w:rsid w:val="00191825"/>
    <w:rsid w:val="001920DF"/>
    <w:rsid w:val="00192304"/>
    <w:rsid w:val="00192CE2"/>
    <w:rsid w:val="00192EE3"/>
    <w:rsid w:val="00193002"/>
    <w:rsid w:val="0019359A"/>
    <w:rsid w:val="00193A1B"/>
    <w:rsid w:val="00193C36"/>
    <w:rsid w:val="00193F4E"/>
    <w:rsid w:val="00194FFC"/>
    <w:rsid w:val="001950A3"/>
    <w:rsid w:val="0019550B"/>
    <w:rsid w:val="00195C04"/>
    <w:rsid w:val="00196A45"/>
    <w:rsid w:val="001971EF"/>
    <w:rsid w:val="0019782D"/>
    <w:rsid w:val="001A0325"/>
    <w:rsid w:val="001A197D"/>
    <w:rsid w:val="001A21C9"/>
    <w:rsid w:val="001A2308"/>
    <w:rsid w:val="001A243A"/>
    <w:rsid w:val="001A2A6E"/>
    <w:rsid w:val="001A3510"/>
    <w:rsid w:val="001A3630"/>
    <w:rsid w:val="001A3C34"/>
    <w:rsid w:val="001A4001"/>
    <w:rsid w:val="001A4740"/>
    <w:rsid w:val="001A4901"/>
    <w:rsid w:val="001A4B3A"/>
    <w:rsid w:val="001A549B"/>
    <w:rsid w:val="001A6637"/>
    <w:rsid w:val="001A78F3"/>
    <w:rsid w:val="001A7F64"/>
    <w:rsid w:val="001B0EFD"/>
    <w:rsid w:val="001B0F80"/>
    <w:rsid w:val="001B103B"/>
    <w:rsid w:val="001B1438"/>
    <w:rsid w:val="001B1C32"/>
    <w:rsid w:val="001B2359"/>
    <w:rsid w:val="001B23C6"/>
    <w:rsid w:val="001B23D3"/>
    <w:rsid w:val="001B245C"/>
    <w:rsid w:val="001B2783"/>
    <w:rsid w:val="001B2B87"/>
    <w:rsid w:val="001B31AD"/>
    <w:rsid w:val="001B32A2"/>
    <w:rsid w:val="001B3951"/>
    <w:rsid w:val="001B4AD3"/>
    <w:rsid w:val="001B500D"/>
    <w:rsid w:val="001B5237"/>
    <w:rsid w:val="001B5535"/>
    <w:rsid w:val="001B58AA"/>
    <w:rsid w:val="001B6996"/>
    <w:rsid w:val="001B780C"/>
    <w:rsid w:val="001B7C71"/>
    <w:rsid w:val="001C04AC"/>
    <w:rsid w:val="001C0FFD"/>
    <w:rsid w:val="001C11D5"/>
    <w:rsid w:val="001C12C5"/>
    <w:rsid w:val="001C136D"/>
    <w:rsid w:val="001C185A"/>
    <w:rsid w:val="001C2346"/>
    <w:rsid w:val="001C270B"/>
    <w:rsid w:val="001C2775"/>
    <w:rsid w:val="001C3776"/>
    <w:rsid w:val="001C4533"/>
    <w:rsid w:val="001C4878"/>
    <w:rsid w:val="001C4AF2"/>
    <w:rsid w:val="001C51A3"/>
    <w:rsid w:val="001C57B5"/>
    <w:rsid w:val="001C5C02"/>
    <w:rsid w:val="001C6374"/>
    <w:rsid w:val="001C6B1A"/>
    <w:rsid w:val="001C79F9"/>
    <w:rsid w:val="001C7B94"/>
    <w:rsid w:val="001C7E65"/>
    <w:rsid w:val="001D03C7"/>
    <w:rsid w:val="001D03C8"/>
    <w:rsid w:val="001D06F4"/>
    <w:rsid w:val="001D0B5D"/>
    <w:rsid w:val="001D15D7"/>
    <w:rsid w:val="001D1DD5"/>
    <w:rsid w:val="001D2047"/>
    <w:rsid w:val="001D260B"/>
    <w:rsid w:val="001D281F"/>
    <w:rsid w:val="001D3D71"/>
    <w:rsid w:val="001D4037"/>
    <w:rsid w:val="001D503C"/>
    <w:rsid w:val="001D532F"/>
    <w:rsid w:val="001D5719"/>
    <w:rsid w:val="001D5B26"/>
    <w:rsid w:val="001D67E6"/>
    <w:rsid w:val="001D68A2"/>
    <w:rsid w:val="001D6F7B"/>
    <w:rsid w:val="001E0BA1"/>
    <w:rsid w:val="001E0DAF"/>
    <w:rsid w:val="001E14B9"/>
    <w:rsid w:val="001E1680"/>
    <w:rsid w:val="001E27DD"/>
    <w:rsid w:val="001E2A9B"/>
    <w:rsid w:val="001E2D80"/>
    <w:rsid w:val="001E301B"/>
    <w:rsid w:val="001E3130"/>
    <w:rsid w:val="001E3182"/>
    <w:rsid w:val="001E3288"/>
    <w:rsid w:val="001E3892"/>
    <w:rsid w:val="001E3B16"/>
    <w:rsid w:val="001E3C46"/>
    <w:rsid w:val="001E5098"/>
    <w:rsid w:val="001E5570"/>
    <w:rsid w:val="001E5610"/>
    <w:rsid w:val="001E6D2F"/>
    <w:rsid w:val="001E6E45"/>
    <w:rsid w:val="001E6F4B"/>
    <w:rsid w:val="001E7050"/>
    <w:rsid w:val="001E72E4"/>
    <w:rsid w:val="001F1764"/>
    <w:rsid w:val="001F2091"/>
    <w:rsid w:val="001F2DA7"/>
    <w:rsid w:val="001F2EC6"/>
    <w:rsid w:val="001F3A6A"/>
    <w:rsid w:val="001F44E9"/>
    <w:rsid w:val="001F453C"/>
    <w:rsid w:val="001F4599"/>
    <w:rsid w:val="001F49A5"/>
    <w:rsid w:val="001F51F5"/>
    <w:rsid w:val="001F5C7F"/>
    <w:rsid w:val="001F5CBC"/>
    <w:rsid w:val="001F5EC7"/>
    <w:rsid w:val="001F62FB"/>
    <w:rsid w:val="001F6365"/>
    <w:rsid w:val="001F6A51"/>
    <w:rsid w:val="002002AC"/>
    <w:rsid w:val="0020167C"/>
    <w:rsid w:val="00201735"/>
    <w:rsid w:val="0020192C"/>
    <w:rsid w:val="002019A6"/>
    <w:rsid w:val="00201C29"/>
    <w:rsid w:val="0020228C"/>
    <w:rsid w:val="002027D1"/>
    <w:rsid w:val="00202A63"/>
    <w:rsid w:val="00202BCB"/>
    <w:rsid w:val="00202D04"/>
    <w:rsid w:val="002031B9"/>
    <w:rsid w:val="002035B6"/>
    <w:rsid w:val="002037C0"/>
    <w:rsid w:val="002037DB"/>
    <w:rsid w:val="0020429B"/>
    <w:rsid w:val="0020438B"/>
    <w:rsid w:val="00204C12"/>
    <w:rsid w:val="00204DF3"/>
    <w:rsid w:val="002060EA"/>
    <w:rsid w:val="002066A3"/>
    <w:rsid w:val="00207117"/>
    <w:rsid w:val="0020757E"/>
    <w:rsid w:val="00207868"/>
    <w:rsid w:val="00207E5B"/>
    <w:rsid w:val="00210544"/>
    <w:rsid w:val="00212BAC"/>
    <w:rsid w:val="00213296"/>
    <w:rsid w:val="00213324"/>
    <w:rsid w:val="00213642"/>
    <w:rsid w:val="00213886"/>
    <w:rsid w:val="00213A81"/>
    <w:rsid w:val="002144C5"/>
    <w:rsid w:val="002145F6"/>
    <w:rsid w:val="00214866"/>
    <w:rsid w:val="0021588C"/>
    <w:rsid w:val="00216261"/>
    <w:rsid w:val="002165B0"/>
    <w:rsid w:val="002171F9"/>
    <w:rsid w:val="00217F05"/>
    <w:rsid w:val="0022005A"/>
    <w:rsid w:val="00220201"/>
    <w:rsid w:val="0022037C"/>
    <w:rsid w:val="002205AF"/>
    <w:rsid w:val="00220723"/>
    <w:rsid w:val="002224C5"/>
    <w:rsid w:val="00222F27"/>
    <w:rsid w:val="00223009"/>
    <w:rsid w:val="00223B91"/>
    <w:rsid w:val="00223CE0"/>
    <w:rsid w:val="00224005"/>
    <w:rsid w:val="00224E75"/>
    <w:rsid w:val="00225464"/>
    <w:rsid w:val="00225919"/>
    <w:rsid w:val="00225A57"/>
    <w:rsid w:val="00225B05"/>
    <w:rsid w:val="0022622C"/>
    <w:rsid w:val="002265BB"/>
    <w:rsid w:val="0022666A"/>
    <w:rsid w:val="00226F0D"/>
    <w:rsid w:val="00227624"/>
    <w:rsid w:val="00227A03"/>
    <w:rsid w:val="00227BE3"/>
    <w:rsid w:val="00230135"/>
    <w:rsid w:val="00231848"/>
    <w:rsid w:val="00231BDD"/>
    <w:rsid w:val="00231C4C"/>
    <w:rsid w:val="002324CB"/>
    <w:rsid w:val="00232591"/>
    <w:rsid w:val="00234286"/>
    <w:rsid w:val="002344A2"/>
    <w:rsid w:val="00234ACD"/>
    <w:rsid w:val="002350A8"/>
    <w:rsid w:val="00236050"/>
    <w:rsid w:val="00236760"/>
    <w:rsid w:val="00236CB0"/>
    <w:rsid w:val="002370A3"/>
    <w:rsid w:val="00237298"/>
    <w:rsid w:val="002372BE"/>
    <w:rsid w:val="0023758D"/>
    <w:rsid w:val="0023761A"/>
    <w:rsid w:val="00237684"/>
    <w:rsid w:val="002377CF"/>
    <w:rsid w:val="00240B05"/>
    <w:rsid w:val="00240CF6"/>
    <w:rsid w:val="00242238"/>
    <w:rsid w:val="00242A05"/>
    <w:rsid w:val="00242C9C"/>
    <w:rsid w:val="00243B61"/>
    <w:rsid w:val="00244452"/>
    <w:rsid w:val="002450EB"/>
    <w:rsid w:val="00245568"/>
    <w:rsid w:val="00245707"/>
    <w:rsid w:val="002458BC"/>
    <w:rsid w:val="00245B48"/>
    <w:rsid w:val="00246CBC"/>
    <w:rsid w:val="00247284"/>
    <w:rsid w:val="002475B0"/>
    <w:rsid w:val="00247957"/>
    <w:rsid w:val="00247A5F"/>
    <w:rsid w:val="002505B4"/>
    <w:rsid w:val="0025084D"/>
    <w:rsid w:val="002512E2"/>
    <w:rsid w:val="00251488"/>
    <w:rsid w:val="002517A8"/>
    <w:rsid w:val="00251D7D"/>
    <w:rsid w:val="00252469"/>
    <w:rsid w:val="002529B0"/>
    <w:rsid w:val="0025356C"/>
    <w:rsid w:val="002538C8"/>
    <w:rsid w:val="00253EC4"/>
    <w:rsid w:val="00253F68"/>
    <w:rsid w:val="002540FA"/>
    <w:rsid w:val="00254D41"/>
    <w:rsid w:val="0025531D"/>
    <w:rsid w:val="002553A7"/>
    <w:rsid w:val="00255565"/>
    <w:rsid w:val="00255BC3"/>
    <w:rsid w:val="00255D77"/>
    <w:rsid w:val="00256156"/>
    <w:rsid w:val="00256199"/>
    <w:rsid w:val="0025652B"/>
    <w:rsid w:val="00256800"/>
    <w:rsid w:val="0026004E"/>
    <w:rsid w:val="00260CB0"/>
    <w:rsid w:val="00261ADA"/>
    <w:rsid w:val="00262050"/>
    <w:rsid w:val="002632F2"/>
    <w:rsid w:val="002635B1"/>
    <w:rsid w:val="002635CB"/>
    <w:rsid w:val="00263BCC"/>
    <w:rsid w:val="00264BB9"/>
    <w:rsid w:val="00264CA1"/>
    <w:rsid w:val="002652EB"/>
    <w:rsid w:val="00270BE3"/>
    <w:rsid w:val="00270D49"/>
    <w:rsid w:val="00270EFA"/>
    <w:rsid w:val="002711C3"/>
    <w:rsid w:val="002716B1"/>
    <w:rsid w:val="002716FB"/>
    <w:rsid w:val="00272013"/>
    <w:rsid w:val="00272428"/>
    <w:rsid w:val="002726C5"/>
    <w:rsid w:val="00272E47"/>
    <w:rsid w:val="00273AB8"/>
    <w:rsid w:val="00273FEA"/>
    <w:rsid w:val="002747D2"/>
    <w:rsid w:val="00274D11"/>
    <w:rsid w:val="00274D2F"/>
    <w:rsid w:val="00274E1A"/>
    <w:rsid w:val="002753A0"/>
    <w:rsid w:val="002757E6"/>
    <w:rsid w:val="0027584A"/>
    <w:rsid w:val="002763E2"/>
    <w:rsid w:val="0027759B"/>
    <w:rsid w:val="002778EC"/>
    <w:rsid w:val="00277C36"/>
    <w:rsid w:val="002808F1"/>
    <w:rsid w:val="002812AB"/>
    <w:rsid w:val="00281447"/>
    <w:rsid w:val="00281747"/>
    <w:rsid w:val="00281B45"/>
    <w:rsid w:val="00281E3F"/>
    <w:rsid w:val="00281EBC"/>
    <w:rsid w:val="002823F3"/>
    <w:rsid w:val="00282548"/>
    <w:rsid w:val="00282907"/>
    <w:rsid w:val="00282E2D"/>
    <w:rsid w:val="00282E8B"/>
    <w:rsid w:val="0028303E"/>
    <w:rsid w:val="0028314A"/>
    <w:rsid w:val="00283152"/>
    <w:rsid w:val="002843CF"/>
    <w:rsid w:val="002855CE"/>
    <w:rsid w:val="002859AE"/>
    <w:rsid w:val="00285ACF"/>
    <w:rsid w:val="0028680D"/>
    <w:rsid w:val="00287205"/>
    <w:rsid w:val="00290547"/>
    <w:rsid w:val="00290EAF"/>
    <w:rsid w:val="0029131B"/>
    <w:rsid w:val="002921A7"/>
    <w:rsid w:val="00292881"/>
    <w:rsid w:val="00293920"/>
    <w:rsid w:val="002946CE"/>
    <w:rsid w:val="00294A34"/>
    <w:rsid w:val="00296A96"/>
    <w:rsid w:val="00296C19"/>
    <w:rsid w:val="00296F3E"/>
    <w:rsid w:val="00297BCB"/>
    <w:rsid w:val="002A00FC"/>
    <w:rsid w:val="002A028A"/>
    <w:rsid w:val="002A05BB"/>
    <w:rsid w:val="002A0A14"/>
    <w:rsid w:val="002A1164"/>
    <w:rsid w:val="002A132E"/>
    <w:rsid w:val="002A150C"/>
    <w:rsid w:val="002A1B9B"/>
    <w:rsid w:val="002A2348"/>
    <w:rsid w:val="002A29BE"/>
    <w:rsid w:val="002A30D1"/>
    <w:rsid w:val="002A4205"/>
    <w:rsid w:val="002A4488"/>
    <w:rsid w:val="002A4A91"/>
    <w:rsid w:val="002A5F9C"/>
    <w:rsid w:val="002A620E"/>
    <w:rsid w:val="002A62D2"/>
    <w:rsid w:val="002A6ABF"/>
    <w:rsid w:val="002A6F24"/>
    <w:rsid w:val="002A72EB"/>
    <w:rsid w:val="002A762A"/>
    <w:rsid w:val="002A7668"/>
    <w:rsid w:val="002B0A77"/>
    <w:rsid w:val="002B1053"/>
    <w:rsid w:val="002B11EC"/>
    <w:rsid w:val="002B198D"/>
    <w:rsid w:val="002B2576"/>
    <w:rsid w:val="002B27C9"/>
    <w:rsid w:val="002B2A3B"/>
    <w:rsid w:val="002B2C9E"/>
    <w:rsid w:val="002B3202"/>
    <w:rsid w:val="002B3A45"/>
    <w:rsid w:val="002B4DF7"/>
    <w:rsid w:val="002B545C"/>
    <w:rsid w:val="002B5D44"/>
    <w:rsid w:val="002B67B8"/>
    <w:rsid w:val="002B75F7"/>
    <w:rsid w:val="002C1C36"/>
    <w:rsid w:val="002C2813"/>
    <w:rsid w:val="002C2826"/>
    <w:rsid w:val="002C283C"/>
    <w:rsid w:val="002C30BB"/>
    <w:rsid w:val="002C3415"/>
    <w:rsid w:val="002C364F"/>
    <w:rsid w:val="002C4BB9"/>
    <w:rsid w:val="002C5246"/>
    <w:rsid w:val="002C524C"/>
    <w:rsid w:val="002C5B52"/>
    <w:rsid w:val="002C629A"/>
    <w:rsid w:val="002C6620"/>
    <w:rsid w:val="002C69C5"/>
    <w:rsid w:val="002C69E4"/>
    <w:rsid w:val="002C6C4B"/>
    <w:rsid w:val="002C7D11"/>
    <w:rsid w:val="002D015F"/>
    <w:rsid w:val="002D0618"/>
    <w:rsid w:val="002D07B1"/>
    <w:rsid w:val="002D0ACB"/>
    <w:rsid w:val="002D0E26"/>
    <w:rsid w:val="002D142B"/>
    <w:rsid w:val="002D28B8"/>
    <w:rsid w:val="002D2C20"/>
    <w:rsid w:val="002D3009"/>
    <w:rsid w:val="002D33A1"/>
    <w:rsid w:val="002D36F1"/>
    <w:rsid w:val="002D3B3E"/>
    <w:rsid w:val="002D44AB"/>
    <w:rsid w:val="002D4597"/>
    <w:rsid w:val="002D50A7"/>
    <w:rsid w:val="002D5172"/>
    <w:rsid w:val="002D534D"/>
    <w:rsid w:val="002D69C9"/>
    <w:rsid w:val="002D6B28"/>
    <w:rsid w:val="002D773D"/>
    <w:rsid w:val="002E00DC"/>
    <w:rsid w:val="002E084A"/>
    <w:rsid w:val="002E08AB"/>
    <w:rsid w:val="002E0BC5"/>
    <w:rsid w:val="002E1807"/>
    <w:rsid w:val="002E1AC1"/>
    <w:rsid w:val="002E2EBF"/>
    <w:rsid w:val="002E3E1A"/>
    <w:rsid w:val="002E4169"/>
    <w:rsid w:val="002E448D"/>
    <w:rsid w:val="002E52DC"/>
    <w:rsid w:val="002E5350"/>
    <w:rsid w:val="002E550A"/>
    <w:rsid w:val="002E55F1"/>
    <w:rsid w:val="002E571B"/>
    <w:rsid w:val="002E5A28"/>
    <w:rsid w:val="002E5C98"/>
    <w:rsid w:val="002E6151"/>
    <w:rsid w:val="002E6191"/>
    <w:rsid w:val="002E7526"/>
    <w:rsid w:val="002E7891"/>
    <w:rsid w:val="002F0602"/>
    <w:rsid w:val="002F0B9E"/>
    <w:rsid w:val="002F0F51"/>
    <w:rsid w:val="002F1119"/>
    <w:rsid w:val="002F2CA9"/>
    <w:rsid w:val="002F383E"/>
    <w:rsid w:val="002F481C"/>
    <w:rsid w:val="002F53C4"/>
    <w:rsid w:val="002F56CD"/>
    <w:rsid w:val="002F61AD"/>
    <w:rsid w:val="002F61B8"/>
    <w:rsid w:val="002F6725"/>
    <w:rsid w:val="002F6938"/>
    <w:rsid w:val="002F7676"/>
    <w:rsid w:val="002F786D"/>
    <w:rsid w:val="00300181"/>
    <w:rsid w:val="003006E6"/>
    <w:rsid w:val="00300B5D"/>
    <w:rsid w:val="00300BB2"/>
    <w:rsid w:val="00300BC4"/>
    <w:rsid w:val="00300CFC"/>
    <w:rsid w:val="00300E7E"/>
    <w:rsid w:val="0030155E"/>
    <w:rsid w:val="00301913"/>
    <w:rsid w:val="003021BA"/>
    <w:rsid w:val="0030222D"/>
    <w:rsid w:val="00302CC0"/>
    <w:rsid w:val="00303530"/>
    <w:rsid w:val="0030358F"/>
    <w:rsid w:val="00303A83"/>
    <w:rsid w:val="00303F70"/>
    <w:rsid w:val="0030410D"/>
    <w:rsid w:val="00304140"/>
    <w:rsid w:val="003051F3"/>
    <w:rsid w:val="00305908"/>
    <w:rsid w:val="00305972"/>
    <w:rsid w:val="00305992"/>
    <w:rsid w:val="00305BAB"/>
    <w:rsid w:val="00305F72"/>
    <w:rsid w:val="00305F7C"/>
    <w:rsid w:val="00306063"/>
    <w:rsid w:val="003060BF"/>
    <w:rsid w:val="003060C4"/>
    <w:rsid w:val="003064DC"/>
    <w:rsid w:val="00307863"/>
    <w:rsid w:val="00307F1B"/>
    <w:rsid w:val="0031080D"/>
    <w:rsid w:val="00310DDB"/>
    <w:rsid w:val="0031130D"/>
    <w:rsid w:val="00311F15"/>
    <w:rsid w:val="00311FA1"/>
    <w:rsid w:val="003122D0"/>
    <w:rsid w:val="00313594"/>
    <w:rsid w:val="003144A1"/>
    <w:rsid w:val="003146AE"/>
    <w:rsid w:val="00315145"/>
    <w:rsid w:val="00315662"/>
    <w:rsid w:val="003159C1"/>
    <w:rsid w:val="00315AFA"/>
    <w:rsid w:val="00316750"/>
    <w:rsid w:val="00316A42"/>
    <w:rsid w:val="003176BD"/>
    <w:rsid w:val="00317E19"/>
    <w:rsid w:val="00317EC7"/>
    <w:rsid w:val="00320151"/>
    <w:rsid w:val="003201E9"/>
    <w:rsid w:val="003204F1"/>
    <w:rsid w:val="003207E3"/>
    <w:rsid w:val="00320946"/>
    <w:rsid w:val="00320B5F"/>
    <w:rsid w:val="00320C2E"/>
    <w:rsid w:val="00322147"/>
    <w:rsid w:val="00322773"/>
    <w:rsid w:val="00322A79"/>
    <w:rsid w:val="00322DF2"/>
    <w:rsid w:val="00324853"/>
    <w:rsid w:val="003249C8"/>
    <w:rsid w:val="003258D3"/>
    <w:rsid w:val="00325DB4"/>
    <w:rsid w:val="0032603A"/>
    <w:rsid w:val="00327035"/>
    <w:rsid w:val="00327125"/>
    <w:rsid w:val="00327301"/>
    <w:rsid w:val="003276CD"/>
    <w:rsid w:val="00330AE1"/>
    <w:rsid w:val="003310DA"/>
    <w:rsid w:val="00331512"/>
    <w:rsid w:val="0033155F"/>
    <w:rsid w:val="00331732"/>
    <w:rsid w:val="00331E18"/>
    <w:rsid w:val="00332166"/>
    <w:rsid w:val="003324FB"/>
    <w:rsid w:val="00332965"/>
    <w:rsid w:val="00332C79"/>
    <w:rsid w:val="003335A9"/>
    <w:rsid w:val="00333B3F"/>
    <w:rsid w:val="00334100"/>
    <w:rsid w:val="0033536D"/>
    <w:rsid w:val="00335865"/>
    <w:rsid w:val="00335B69"/>
    <w:rsid w:val="00336185"/>
    <w:rsid w:val="00336B56"/>
    <w:rsid w:val="00336FE1"/>
    <w:rsid w:val="0033740D"/>
    <w:rsid w:val="0034010D"/>
    <w:rsid w:val="00340208"/>
    <w:rsid w:val="003403E3"/>
    <w:rsid w:val="0034047D"/>
    <w:rsid w:val="00340CE3"/>
    <w:rsid w:val="0034144A"/>
    <w:rsid w:val="00341D04"/>
    <w:rsid w:val="00341F97"/>
    <w:rsid w:val="00341FEB"/>
    <w:rsid w:val="00342F48"/>
    <w:rsid w:val="003439E5"/>
    <w:rsid w:val="003439FA"/>
    <w:rsid w:val="00344925"/>
    <w:rsid w:val="00344B2C"/>
    <w:rsid w:val="003455EC"/>
    <w:rsid w:val="003459E2"/>
    <w:rsid w:val="00346221"/>
    <w:rsid w:val="0034774D"/>
    <w:rsid w:val="00347D52"/>
    <w:rsid w:val="00347DF6"/>
    <w:rsid w:val="00347F62"/>
    <w:rsid w:val="00350417"/>
    <w:rsid w:val="00350D64"/>
    <w:rsid w:val="003518A4"/>
    <w:rsid w:val="00352710"/>
    <w:rsid w:val="00352886"/>
    <w:rsid w:val="00352D44"/>
    <w:rsid w:val="00352F7C"/>
    <w:rsid w:val="003535BB"/>
    <w:rsid w:val="00354859"/>
    <w:rsid w:val="0035487F"/>
    <w:rsid w:val="0035497B"/>
    <w:rsid w:val="00354DC8"/>
    <w:rsid w:val="00355109"/>
    <w:rsid w:val="003559FE"/>
    <w:rsid w:val="00355C3B"/>
    <w:rsid w:val="00355CB8"/>
    <w:rsid w:val="00356282"/>
    <w:rsid w:val="00356323"/>
    <w:rsid w:val="003575CD"/>
    <w:rsid w:val="003575D2"/>
    <w:rsid w:val="003577E3"/>
    <w:rsid w:val="00360360"/>
    <w:rsid w:val="00360624"/>
    <w:rsid w:val="003606A7"/>
    <w:rsid w:val="00361466"/>
    <w:rsid w:val="003617CF"/>
    <w:rsid w:val="00361AD5"/>
    <w:rsid w:val="0036214D"/>
    <w:rsid w:val="00362A55"/>
    <w:rsid w:val="0036533A"/>
    <w:rsid w:val="00365389"/>
    <w:rsid w:val="003659DF"/>
    <w:rsid w:val="00366269"/>
    <w:rsid w:val="003663AB"/>
    <w:rsid w:val="003666C5"/>
    <w:rsid w:val="0037024A"/>
    <w:rsid w:val="00370BEA"/>
    <w:rsid w:val="00370C0E"/>
    <w:rsid w:val="003717CC"/>
    <w:rsid w:val="00371BA2"/>
    <w:rsid w:val="003721CB"/>
    <w:rsid w:val="0037560F"/>
    <w:rsid w:val="003756B0"/>
    <w:rsid w:val="00375E55"/>
    <w:rsid w:val="00376511"/>
    <w:rsid w:val="00376F24"/>
    <w:rsid w:val="00377676"/>
    <w:rsid w:val="0037777C"/>
    <w:rsid w:val="00377FE9"/>
    <w:rsid w:val="003805B2"/>
    <w:rsid w:val="00380CA2"/>
    <w:rsid w:val="00381710"/>
    <w:rsid w:val="00381720"/>
    <w:rsid w:val="003823F4"/>
    <w:rsid w:val="00382421"/>
    <w:rsid w:val="0038341C"/>
    <w:rsid w:val="0038438E"/>
    <w:rsid w:val="003846A3"/>
    <w:rsid w:val="00384EF8"/>
    <w:rsid w:val="00385FB5"/>
    <w:rsid w:val="003860E2"/>
    <w:rsid w:val="00386926"/>
    <w:rsid w:val="00390119"/>
    <w:rsid w:val="003901DB"/>
    <w:rsid w:val="003909FC"/>
    <w:rsid w:val="00390CE2"/>
    <w:rsid w:val="0039170F"/>
    <w:rsid w:val="0039281B"/>
    <w:rsid w:val="00392AA8"/>
    <w:rsid w:val="00392DB6"/>
    <w:rsid w:val="00392EC6"/>
    <w:rsid w:val="00392F66"/>
    <w:rsid w:val="00392F83"/>
    <w:rsid w:val="003933B3"/>
    <w:rsid w:val="0039434F"/>
    <w:rsid w:val="0039465B"/>
    <w:rsid w:val="00395B4D"/>
    <w:rsid w:val="00396739"/>
    <w:rsid w:val="003972BA"/>
    <w:rsid w:val="003A0DBC"/>
    <w:rsid w:val="003A12A0"/>
    <w:rsid w:val="003A26A8"/>
    <w:rsid w:val="003A2C42"/>
    <w:rsid w:val="003A30EF"/>
    <w:rsid w:val="003A34A3"/>
    <w:rsid w:val="003A3EBD"/>
    <w:rsid w:val="003A4312"/>
    <w:rsid w:val="003A437A"/>
    <w:rsid w:val="003A43CE"/>
    <w:rsid w:val="003A4841"/>
    <w:rsid w:val="003A4D1C"/>
    <w:rsid w:val="003A500C"/>
    <w:rsid w:val="003A55A9"/>
    <w:rsid w:val="003A58EC"/>
    <w:rsid w:val="003A6701"/>
    <w:rsid w:val="003A683F"/>
    <w:rsid w:val="003A6C32"/>
    <w:rsid w:val="003A6C95"/>
    <w:rsid w:val="003A6CCA"/>
    <w:rsid w:val="003A725F"/>
    <w:rsid w:val="003B000F"/>
    <w:rsid w:val="003B01B7"/>
    <w:rsid w:val="003B0522"/>
    <w:rsid w:val="003B06BA"/>
    <w:rsid w:val="003B0B28"/>
    <w:rsid w:val="003B0B2D"/>
    <w:rsid w:val="003B104F"/>
    <w:rsid w:val="003B118E"/>
    <w:rsid w:val="003B1481"/>
    <w:rsid w:val="003B16E4"/>
    <w:rsid w:val="003B1921"/>
    <w:rsid w:val="003B1DB1"/>
    <w:rsid w:val="003B1EE9"/>
    <w:rsid w:val="003B2BEF"/>
    <w:rsid w:val="003B33C2"/>
    <w:rsid w:val="003B3769"/>
    <w:rsid w:val="003B3A05"/>
    <w:rsid w:val="003B3AB4"/>
    <w:rsid w:val="003B40A9"/>
    <w:rsid w:val="003B4955"/>
    <w:rsid w:val="003B4F9D"/>
    <w:rsid w:val="003B54C7"/>
    <w:rsid w:val="003B5A44"/>
    <w:rsid w:val="003B5E69"/>
    <w:rsid w:val="003B5ECD"/>
    <w:rsid w:val="003B5F5A"/>
    <w:rsid w:val="003B6CC1"/>
    <w:rsid w:val="003B6EAD"/>
    <w:rsid w:val="003B7175"/>
    <w:rsid w:val="003B7B5F"/>
    <w:rsid w:val="003C0133"/>
    <w:rsid w:val="003C03AD"/>
    <w:rsid w:val="003C0515"/>
    <w:rsid w:val="003C0C0E"/>
    <w:rsid w:val="003C1271"/>
    <w:rsid w:val="003C1D1C"/>
    <w:rsid w:val="003C246F"/>
    <w:rsid w:val="003C258F"/>
    <w:rsid w:val="003C28C7"/>
    <w:rsid w:val="003C3428"/>
    <w:rsid w:val="003C3A45"/>
    <w:rsid w:val="003C43AA"/>
    <w:rsid w:val="003C48B0"/>
    <w:rsid w:val="003C48F1"/>
    <w:rsid w:val="003C4B7B"/>
    <w:rsid w:val="003C5A6D"/>
    <w:rsid w:val="003C6461"/>
    <w:rsid w:val="003C6AEA"/>
    <w:rsid w:val="003C74A1"/>
    <w:rsid w:val="003D04D1"/>
    <w:rsid w:val="003D0A03"/>
    <w:rsid w:val="003D1BA8"/>
    <w:rsid w:val="003D1C3C"/>
    <w:rsid w:val="003D1CA7"/>
    <w:rsid w:val="003D2620"/>
    <w:rsid w:val="003D2831"/>
    <w:rsid w:val="003D2863"/>
    <w:rsid w:val="003D2AC9"/>
    <w:rsid w:val="003D31C4"/>
    <w:rsid w:val="003D37F0"/>
    <w:rsid w:val="003D3AC7"/>
    <w:rsid w:val="003D420B"/>
    <w:rsid w:val="003D4B67"/>
    <w:rsid w:val="003D6797"/>
    <w:rsid w:val="003D6CC5"/>
    <w:rsid w:val="003D6FB3"/>
    <w:rsid w:val="003D6FE2"/>
    <w:rsid w:val="003E1A26"/>
    <w:rsid w:val="003E2C78"/>
    <w:rsid w:val="003E3EF5"/>
    <w:rsid w:val="003E3F2B"/>
    <w:rsid w:val="003E41D9"/>
    <w:rsid w:val="003E4C3A"/>
    <w:rsid w:val="003E5035"/>
    <w:rsid w:val="003E5EF9"/>
    <w:rsid w:val="003E6224"/>
    <w:rsid w:val="003E7883"/>
    <w:rsid w:val="003E7B7C"/>
    <w:rsid w:val="003E7F9E"/>
    <w:rsid w:val="003F00A5"/>
    <w:rsid w:val="003F0B8B"/>
    <w:rsid w:val="003F0D4E"/>
    <w:rsid w:val="003F14B2"/>
    <w:rsid w:val="003F24D1"/>
    <w:rsid w:val="003F259D"/>
    <w:rsid w:val="003F25D7"/>
    <w:rsid w:val="003F2B1B"/>
    <w:rsid w:val="003F2C35"/>
    <w:rsid w:val="003F34A8"/>
    <w:rsid w:val="003F3A97"/>
    <w:rsid w:val="003F4335"/>
    <w:rsid w:val="003F4D6E"/>
    <w:rsid w:val="003F4FA9"/>
    <w:rsid w:val="003F524A"/>
    <w:rsid w:val="003F57BC"/>
    <w:rsid w:val="003F5BA1"/>
    <w:rsid w:val="003F5C03"/>
    <w:rsid w:val="003F5F4C"/>
    <w:rsid w:val="003F63C7"/>
    <w:rsid w:val="003F6804"/>
    <w:rsid w:val="003F6C1D"/>
    <w:rsid w:val="0040037C"/>
    <w:rsid w:val="004006CD"/>
    <w:rsid w:val="00400A35"/>
    <w:rsid w:val="0040110F"/>
    <w:rsid w:val="00401534"/>
    <w:rsid w:val="0040201A"/>
    <w:rsid w:val="004023A8"/>
    <w:rsid w:val="00402543"/>
    <w:rsid w:val="00402559"/>
    <w:rsid w:val="0040266B"/>
    <w:rsid w:val="00402770"/>
    <w:rsid w:val="00402833"/>
    <w:rsid w:val="00402A39"/>
    <w:rsid w:val="00402A6B"/>
    <w:rsid w:val="00403231"/>
    <w:rsid w:val="004051D1"/>
    <w:rsid w:val="00405376"/>
    <w:rsid w:val="0040626B"/>
    <w:rsid w:val="00407674"/>
    <w:rsid w:val="00407E73"/>
    <w:rsid w:val="0041005E"/>
    <w:rsid w:val="004101FD"/>
    <w:rsid w:val="00410D1D"/>
    <w:rsid w:val="004113B5"/>
    <w:rsid w:val="00411537"/>
    <w:rsid w:val="00411706"/>
    <w:rsid w:val="00411AD2"/>
    <w:rsid w:val="00412844"/>
    <w:rsid w:val="00412B4E"/>
    <w:rsid w:val="00413676"/>
    <w:rsid w:val="00413BA0"/>
    <w:rsid w:val="00414028"/>
    <w:rsid w:val="004148D3"/>
    <w:rsid w:val="004155DB"/>
    <w:rsid w:val="0041662C"/>
    <w:rsid w:val="00416AA5"/>
    <w:rsid w:val="00416CC8"/>
    <w:rsid w:val="00416DA0"/>
    <w:rsid w:val="00417140"/>
    <w:rsid w:val="00417231"/>
    <w:rsid w:val="004173E9"/>
    <w:rsid w:val="0041790C"/>
    <w:rsid w:val="00420D6E"/>
    <w:rsid w:val="004215EA"/>
    <w:rsid w:val="00421878"/>
    <w:rsid w:val="00421E99"/>
    <w:rsid w:val="00421FCC"/>
    <w:rsid w:val="00422503"/>
    <w:rsid w:val="00422888"/>
    <w:rsid w:val="004234C4"/>
    <w:rsid w:val="004239E6"/>
    <w:rsid w:val="00424ABD"/>
    <w:rsid w:val="00424D06"/>
    <w:rsid w:val="004259F6"/>
    <w:rsid w:val="00425B0D"/>
    <w:rsid w:val="00425CCC"/>
    <w:rsid w:val="0042612B"/>
    <w:rsid w:val="0042717D"/>
    <w:rsid w:val="00427442"/>
    <w:rsid w:val="00427462"/>
    <w:rsid w:val="004276CA"/>
    <w:rsid w:val="004277A8"/>
    <w:rsid w:val="00430532"/>
    <w:rsid w:val="00431D61"/>
    <w:rsid w:val="00432029"/>
    <w:rsid w:val="00433211"/>
    <w:rsid w:val="0043345C"/>
    <w:rsid w:val="00433C69"/>
    <w:rsid w:val="00433E5E"/>
    <w:rsid w:val="00433F4E"/>
    <w:rsid w:val="00433FC0"/>
    <w:rsid w:val="0043419A"/>
    <w:rsid w:val="00434482"/>
    <w:rsid w:val="00434616"/>
    <w:rsid w:val="00435B3B"/>
    <w:rsid w:val="0043656B"/>
    <w:rsid w:val="00437F01"/>
    <w:rsid w:val="00440981"/>
    <w:rsid w:val="004412BA"/>
    <w:rsid w:val="004415D1"/>
    <w:rsid w:val="0044186A"/>
    <w:rsid w:val="004420BD"/>
    <w:rsid w:val="004421AF"/>
    <w:rsid w:val="00442246"/>
    <w:rsid w:val="0044269E"/>
    <w:rsid w:val="00442EA5"/>
    <w:rsid w:val="004437F4"/>
    <w:rsid w:val="00443DA8"/>
    <w:rsid w:val="004447F0"/>
    <w:rsid w:val="00444825"/>
    <w:rsid w:val="00444D0F"/>
    <w:rsid w:val="004453B4"/>
    <w:rsid w:val="00445B18"/>
    <w:rsid w:val="004460E7"/>
    <w:rsid w:val="0044658B"/>
    <w:rsid w:val="00447361"/>
    <w:rsid w:val="0044739B"/>
    <w:rsid w:val="00447621"/>
    <w:rsid w:val="00447D76"/>
    <w:rsid w:val="004503A4"/>
    <w:rsid w:val="004508F0"/>
    <w:rsid w:val="00450B36"/>
    <w:rsid w:val="00451DC1"/>
    <w:rsid w:val="004522AC"/>
    <w:rsid w:val="004523A0"/>
    <w:rsid w:val="0045307F"/>
    <w:rsid w:val="0045346F"/>
    <w:rsid w:val="004535D6"/>
    <w:rsid w:val="00454816"/>
    <w:rsid w:val="00454B93"/>
    <w:rsid w:val="004554F0"/>
    <w:rsid w:val="00455795"/>
    <w:rsid w:val="0045596B"/>
    <w:rsid w:val="00455F73"/>
    <w:rsid w:val="004575CD"/>
    <w:rsid w:val="00457607"/>
    <w:rsid w:val="004576A4"/>
    <w:rsid w:val="00460051"/>
    <w:rsid w:val="00460C00"/>
    <w:rsid w:val="00461D42"/>
    <w:rsid w:val="00461D7E"/>
    <w:rsid w:val="00462200"/>
    <w:rsid w:val="0046251E"/>
    <w:rsid w:val="00462C4F"/>
    <w:rsid w:val="00463521"/>
    <w:rsid w:val="0046354D"/>
    <w:rsid w:val="004639DA"/>
    <w:rsid w:val="00463BA4"/>
    <w:rsid w:val="004656D5"/>
    <w:rsid w:val="00465ED8"/>
    <w:rsid w:val="00465FD0"/>
    <w:rsid w:val="00466B51"/>
    <w:rsid w:val="00466B85"/>
    <w:rsid w:val="00466DC0"/>
    <w:rsid w:val="00467C8B"/>
    <w:rsid w:val="00467F62"/>
    <w:rsid w:val="00470039"/>
    <w:rsid w:val="0047024B"/>
    <w:rsid w:val="00470589"/>
    <w:rsid w:val="00470AF4"/>
    <w:rsid w:val="00471706"/>
    <w:rsid w:val="0047171D"/>
    <w:rsid w:val="00471BA7"/>
    <w:rsid w:val="0047353D"/>
    <w:rsid w:val="004739D5"/>
    <w:rsid w:val="00473C9D"/>
    <w:rsid w:val="00473EE0"/>
    <w:rsid w:val="00474124"/>
    <w:rsid w:val="004743DF"/>
    <w:rsid w:val="00474BC4"/>
    <w:rsid w:val="00474DB0"/>
    <w:rsid w:val="00474DF3"/>
    <w:rsid w:val="00475263"/>
    <w:rsid w:val="00475753"/>
    <w:rsid w:val="00475EB2"/>
    <w:rsid w:val="00475EE3"/>
    <w:rsid w:val="00475F49"/>
    <w:rsid w:val="00476EA9"/>
    <w:rsid w:val="0047715C"/>
    <w:rsid w:val="0047716C"/>
    <w:rsid w:val="004778E9"/>
    <w:rsid w:val="00480ACE"/>
    <w:rsid w:val="00482BC4"/>
    <w:rsid w:val="00482DC1"/>
    <w:rsid w:val="00482F78"/>
    <w:rsid w:val="00483821"/>
    <w:rsid w:val="00484047"/>
    <w:rsid w:val="00484B95"/>
    <w:rsid w:val="00484DB9"/>
    <w:rsid w:val="00485898"/>
    <w:rsid w:val="0048614F"/>
    <w:rsid w:val="00486167"/>
    <w:rsid w:val="0048640D"/>
    <w:rsid w:val="004866DC"/>
    <w:rsid w:val="0048686B"/>
    <w:rsid w:val="00486B03"/>
    <w:rsid w:val="00487A71"/>
    <w:rsid w:val="00487EEA"/>
    <w:rsid w:val="00490B07"/>
    <w:rsid w:val="00491DE5"/>
    <w:rsid w:val="004921A5"/>
    <w:rsid w:val="00493E2E"/>
    <w:rsid w:val="004942B9"/>
    <w:rsid w:val="0049464E"/>
    <w:rsid w:val="00495AF1"/>
    <w:rsid w:val="00495B38"/>
    <w:rsid w:val="00495FEA"/>
    <w:rsid w:val="004967DF"/>
    <w:rsid w:val="00496D32"/>
    <w:rsid w:val="00496E95"/>
    <w:rsid w:val="0049742E"/>
    <w:rsid w:val="00497A54"/>
    <w:rsid w:val="00497C7B"/>
    <w:rsid w:val="00497EB8"/>
    <w:rsid w:val="004A0995"/>
    <w:rsid w:val="004A0ED0"/>
    <w:rsid w:val="004A103E"/>
    <w:rsid w:val="004A1ABD"/>
    <w:rsid w:val="004A1B23"/>
    <w:rsid w:val="004A1CA5"/>
    <w:rsid w:val="004A1E1B"/>
    <w:rsid w:val="004A25AF"/>
    <w:rsid w:val="004A2660"/>
    <w:rsid w:val="004A3064"/>
    <w:rsid w:val="004A3D4D"/>
    <w:rsid w:val="004A4337"/>
    <w:rsid w:val="004A566A"/>
    <w:rsid w:val="004A5C3E"/>
    <w:rsid w:val="004A5F86"/>
    <w:rsid w:val="004A6234"/>
    <w:rsid w:val="004A63B7"/>
    <w:rsid w:val="004A6E02"/>
    <w:rsid w:val="004A74BD"/>
    <w:rsid w:val="004A75D2"/>
    <w:rsid w:val="004A7AB1"/>
    <w:rsid w:val="004B0439"/>
    <w:rsid w:val="004B3001"/>
    <w:rsid w:val="004B30A8"/>
    <w:rsid w:val="004B3409"/>
    <w:rsid w:val="004B4173"/>
    <w:rsid w:val="004B44F6"/>
    <w:rsid w:val="004B4521"/>
    <w:rsid w:val="004B468A"/>
    <w:rsid w:val="004B4C8B"/>
    <w:rsid w:val="004B4E76"/>
    <w:rsid w:val="004B4F73"/>
    <w:rsid w:val="004B5035"/>
    <w:rsid w:val="004B52C2"/>
    <w:rsid w:val="004B58D0"/>
    <w:rsid w:val="004B6190"/>
    <w:rsid w:val="004B64C2"/>
    <w:rsid w:val="004B685C"/>
    <w:rsid w:val="004B7287"/>
    <w:rsid w:val="004B75D0"/>
    <w:rsid w:val="004C057A"/>
    <w:rsid w:val="004C07CC"/>
    <w:rsid w:val="004C0C02"/>
    <w:rsid w:val="004C2275"/>
    <w:rsid w:val="004C2447"/>
    <w:rsid w:val="004C2D39"/>
    <w:rsid w:val="004C3A92"/>
    <w:rsid w:val="004C3BE9"/>
    <w:rsid w:val="004C43BF"/>
    <w:rsid w:val="004C4F03"/>
    <w:rsid w:val="004C61C9"/>
    <w:rsid w:val="004C64F3"/>
    <w:rsid w:val="004C719E"/>
    <w:rsid w:val="004C71DD"/>
    <w:rsid w:val="004C721E"/>
    <w:rsid w:val="004C7CE5"/>
    <w:rsid w:val="004D02BF"/>
    <w:rsid w:val="004D0E1F"/>
    <w:rsid w:val="004D1135"/>
    <w:rsid w:val="004D1833"/>
    <w:rsid w:val="004D2176"/>
    <w:rsid w:val="004D21B3"/>
    <w:rsid w:val="004D2AC3"/>
    <w:rsid w:val="004D3529"/>
    <w:rsid w:val="004D3807"/>
    <w:rsid w:val="004D3DEB"/>
    <w:rsid w:val="004D46A4"/>
    <w:rsid w:val="004D6021"/>
    <w:rsid w:val="004D6BF9"/>
    <w:rsid w:val="004D6F87"/>
    <w:rsid w:val="004D70CE"/>
    <w:rsid w:val="004D753A"/>
    <w:rsid w:val="004D7823"/>
    <w:rsid w:val="004E008A"/>
    <w:rsid w:val="004E10F7"/>
    <w:rsid w:val="004E1229"/>
    <w:rsid w:val="004E12A5"/>
    <w:rsid w:val="004E1877"/>
    <w:rsid w:val="004E1CA0"/>
    <w:rsid w:val="004E20CE"/>
    <w:rsid w:val="004E331D"/>
    <w:rsid w:val="004E4247"/>
    <w:rsid w:val="004E4972"/>
    <w:rsid w:val="004E572E"/>
    <w:rsid w:val="004E73B8"/>
    <w:rsid w:val="004E7CC3"/>
    <w:rsid w:val="004E7F0B"/>
    <w:rsid w:val="004F093D"/>
    <w:rsid w:val="004F0FF1"/>
    <w:rsid w:val="004F10A0"/>
    <w:rsid w:val="004F1315"/>
    <w:rsid w:val="004F1D4A"/>
    <w:rsid w:val="004F2227"/>
    <w:rsid w:val="004F2CD0"/>
    <w:rsid w:val="004F320F"/>
    <w:rsid w:val="004F3885"/>
    <w:rsid w:val="004F419A"/>
    <w:rsid w:val="004F4CD0"/>
    <w:rsid w:val="004F500B"/>
    <w:rsid w:val="004F58F6"/>
    <w:rsid w:val="004F5FE5"/>
    <w:rsid w:val="004F6681"/>
    <w:rsid w:val="004F6A98"/>
    <w:rsid w:val="004F6DD6"/>
    <w:rsid w:val="004F6EFA"/>
    <w:rsid w:val="004F7042"/>
    <w:rsid w:val="004F7352"/>
    <w:rsid w:val="004F75EA"/>
    <w:rsid w:val="00500527"/>
    <w:rsid w:val="00500A2D"/>
    <w:rsid w:val="0050133E"/>
    <w:rsid w:val="0050149B"/>
    <w:rsid w:val="005014D0"/>
    <w:rsid w:val="00501704"/>
    <w:rsid w:val="00501BBA"/>
    <w:rsid w:val="00501D1F"/>
    <w:rsid w:val="00502036"/>
    <w:rsid w:val="00502279"/>
    <w:rsid w:val="00502309"/>
    <w:rsid w:val="005038FD"/>
    <w:rsid w:val="0050391D"/>
    <w:rsid w:val="00503A32"/>
    <w:rsid w:val="0050408A"/>
    <w:rsid w:val="005048D5"/>
    <w:rsid w:val="005055DA"/>
    <w:rsid w:val="00510404"/>
    <w:rsid w:val="005107CF"/>
    <w:rsid w:val="005108B9"/>
    <w:rsid w:val="005108ED"/>
    <w:rsid w:val="00510ED3"/>
    <w:rsid w:val="0051116B"/>
    <w:rsid w:val="005111CC"/>
    <w:rsid w:val="005114C9"/>
    <w:rsid w:val="005115B4"/>
    <w:rsid w:val="00511E30"/>
    <w:rsid w:val="005121C8"/>
    <w:rsid w:val="005136F6"/>
    <w:rsid w:val="005138CF"/>
    <w:rsid w:val="00513957"/>
    <w:rsid w:val="0051400C"/>
    <w:rsid w:val="00514073"/>
    <w:rsid w:val="0051475B"/>
    <w:rsid w:val="005151E1"/>
    <w:rsid w:val="0051554C"/>
    <w:rsid w:val="0051560B"/>
    <w:rsid w:val="00515861"/>
    <w:rsid w:val="00515965"/>
    <w:rsid w:val="00515B5A"/>
    <w:rsid w:val="00515DAD"/>
    <w:rsid w:val="00516C2D"/>
    <w:rsid w:val="005172B9"/>
    <w:rsid w:val="00517762"/>
    <w:rsid w:val="00517880"/>
    <w:rsid w:val="0051793C"/>
    <w:rsid w:val="00517D7C"/>
    <w:rsid w:val="00517DED"/>
    <w:rsid w:val="00517FB4"/>
    <w:rsid w:val="00520282"/>
    <w:rsid w:val="0052047C"/>
    <w:rsid w:val="005204A6"/>
    <w:rsid w:val="00520ACC"/>
    <w:rsid w:val="005218F2"/>
    <w:rsid w:val="00522044"/>
    <w:rsid w:val="00522222"/>
    <w:rsid w:val="00522DEB"/>
    <w:rsid w:val="00522EC8"/>
    <w:rsid w:val="00522FDB"/>
    <w:rsid w:val="00522FF2"/>
    <w:rsid w:val="005230C8"/>
    <w:rsid w:val="00523194"/>
    <w:rsid w:val="00523434"/>
    <w:rsid w:val="00523456"/>
    <w:rsid w:val="005238C2"/>
    <w:rsid w:val="00523A0F"/>
    <w:rsid w:val="00523D18"/>
    <w:rsid w:val="00524189"/>
    <w:rsid w:val="0052423A"/>
    <w:rsid w:val="00525EF0"/>
    <w:rsid w:val="00525F4E"/>
    <w:rsid w:val="00527108"/>
    <w:rsid w:val="0052786E"/>
    <w:rsid w:val="00527BC4"/>
    <w:rsid w:val="005303FD"/>
    <w:rsid w:val="00530949"/>
    <w:rsid w:val="00530DE7"/>
    <w:rsid w:val="00531359"/>
    <w:rsid w:val="00532C51"/>
    <w:rsid w:val="005335A5"/>
    <w:rsid w:val="00533622"/>
    <w:rsid w:val="00534808"/>
    <w:rsid w:val="005349DA"/>
    <w:rsid w:val="005361E6"/>
    <w:rsid w:val="00536533"/>
    <w:rsid w:val="0053687D"/>
    <w:rsid w:val="00536D02"/>
    <w:rsid w:val="00537472"/>
    <w:rsid w:val="00540323"/>
    <w:rsid w:val="00540491"/>
    <w:rsid w:val="00540A29"/>
    <w:rsid w:val="00541049"/>
    <w:rsid w:val="0054154B"/>
    <w:rsid w:val="0054159A"/>
    <w:rsid w:val="00541F64"/>
    <w:rsid w:val="00542592"/>
    <w:rsid w:val="005425AA"/>
    <w:rsid w:val="00543169"/>
    <w:rsid w:val="0054331C"/>
    <w:rsid w:val="0054342B"/>
    <w:rsid w:val="00543BD6"/>
    <w:rsid w:val="00543C4D"/>
    <w:rsid w:val="00543F38"/>
    <w:rsid w:val="005452E4"/>
    <w:rsid w:val="005458D4"/>
    <w:rsid w:val="00545BC0"/>
    <w:rsid w:val="005460A0"/>
    <w:rsid w:val="0054621F"/>
    <w:rsid w:val="00546CA3"/>
    <w:rsid w:val="00546F03"/>
    <w:rsid w:val="00550CD0"/>
    <w:rsid w:val="00551798"/>
    <w:rsid w:val="00551F87"/>
    <w:rsid w:val="0055230B"/>
    <w:rsid w:val="0055262C"/>
    <w:rsid w:val="00552BBB"/>
    <w:rsid w:val="00552F96"/>
    <w:rsid w:val="005530CE"/>
    <w:rsid w:val="00553800"/>
    <w:rsid w:val="00554463"/>
    <w:rsid w:val="005546C6"/>
    <w:rsid w:val="00554872"/>
    <w:rsid w:val="0055495B"/>
    <w:rsid w:val="005549E6"/>
    <w:rsid w:val="00555BDE"/>
    <w:rsid w:val="005561A5"/>
    <w:rsid w:val="005564F7"/>
    <w:rsid w:val="00556964"/>
    <w:rsid w:val="00557446"/>
    <w:rsid w:val="00557F11"/>
    <w:rsid w:val="005600FB"/>
    <w:rsid w:val="0056089B"/>
    <w:rsid w:val="005608EE"/>
    <w:rsid w:val="00560B6D"/>
    <w:rsid w:val="00560E80"/>
    <w:rsid w:val="0056104E"/>
    <w:rsid w:val="0056243B"/>
    <w:rsid w:val="005629B6"/>
    <w:rsid w:val="00564F58"/>
    <w:rsid w:val="005651EF"/>
    <w:rsid w:val="00565395"/>
    <w:rsid w:val="005657A1"/>
    <w:rsid w:val="00565BE4"/>
    <w:rsid w:val="00565F74"/>
    <w:rsid w:val="00565FA7"/>
    <w:rsid w:val="0056654C"/>
    <w:rsid w:val="00566F1B"/>
    <w:rsid w:val="00567134"/>
    <w:rsid w:val="0056718B"/>
    <w:rsid w:val="0056720C"/>
    <w:rsid w:val="00567342"/>
    <w:rsid w:val="005673B7"/>
    <w:rsid w:val="00567912"/>
    <w:rsid w:val="00567D39"/>
    <w:rsid w:val="00567E68"/>
    <w:rsid w:val="00567EAF"/>
    <w:rsid w:val="00570A2A"/>
    <w:rsid w:val="00570B18"/>
    <w:rsid w:val="005711E8"/>
    <w:rsid w:val="0057141F"/>
    <w:rsid w:val="00571E8B"/>
    <w:rsid w:val="005725FA"/>
    <w:rsid w:val="00572726"/>
    <w:rsid w:val="005737B8"/>
    <w:rsid w:val="0057400B"/>
    <w:rsid w:val="00574495"/>
    <w:rsid w:val="00574E4C"/>
    <w:rsid w:val="00575B1E"/>
    <w:rsid w:val="00576684"/>
    <w:rsid w:val="00576AF9"/>
    <w:rsid w:val="0057708D"/>
    <w:rsid w:val="00577901"/>
    <w:rsid w:val="00577934"/>
    <w:rsid w:val="00577FFD"/>
    <w:rsid w:val="005802D2"/>
    <w:rsid w:val="0058116C"/>
    <w:rsid w:val="005814D9"/>
    <w:rsid w:val="0058162D"/>
    <w:rsid w:val="00581999"/>
    <w:rsid w:val="005827A5"/>
    <w:rsid w:val="005830C0"/>
    <w:rsid w:val="005837B8"/>
    <w:rsid w:val="00583F40"/>
    <w:rsid w:val="005845AF"/>
    <w:rsid w:val="0058512F"/>
    <w:rsid w:val="0058560D"/>
    <w:rsid w:val="005857AB"/>
    <w:rsid w:val="00585B4F"/>
    <w:rsid w:val="00586370"/>
    <w:rsid w:val="00586C28"/>
    <w:rsid w:val="00587A16"/>
    <w:rsid w:val="0059018C"/>
    <w:rsid w:val="005901F2"/>
    <w:rsid w:val="005903BF"/>
    <w:rsid w:val="005909D1"/>
    <w:rsid w:val="00591672"/>
    <w:rsid w:val="00591770"/>
    <w:rsid w:val="00591FB0"/>
    <w:rsid w:val="0059284D"/>
    <w:rsid w:val="00592C5F"/>
    <w:rsid w:val="00592F86"/>
    <w:rsid w:val="00593449"/>
    <w:rsid w:val="00593F10"/>
    <w:rsid w:val="005940AA"/>
    <w:rsid w:val="005945FA"/>
    <w:rsid w:val="00595337"/>
    <w:rsid w:val="00595D9A"/>
    <w:rsid w:val="00596351"/>
    <w:rsid w:val="00596BAD"/>
    <w:rsid w:val="00596F8F"/>
    <w:rsid w:val="00597176"/>
    <w:rsid w:val="005974B7"/>
    <w:rsid w:val="00597959"/>
    <w:rsid w:val="0059799B"/>
    <w:rsid w:val="00597F86"/>
    <w:rsid w:val="00597FF5"/>
    <w:rsid w:val="005A0033"/>
    <w:rsid w:val="005A1299"/>
    <w:rsid w:val="005A1D77"/>
    <w:rsid w:val="005A1DF1"/>
    <w:rsid w:val="005A1EEC"/>
    <w:rsid w:val="005A2944"/>
    <w:rsid w:val="005A2F24"/>
    <w:rsid w:val="005A3790"/>
    <w:rsid w:val="005A3851"/>
    <w:rsid w:val="005A3E48"/>
    <w:rsid w:val="005A3FD1"/>
    <w:rsid w:val="005A50D8"/>
    <w:rsid w:val="005A5913"/>
    <w:rsid w:val="005A69F7"/>
    <w:rsid w:val="005A6DA7"/>
    <w:rsid w:val="005A7E77"/>
    <w:rsid w:val="005B0411"/>
    <w:rsid w:val="005B0606"/>
    <w:rsid w:val="005B081C"/>
    <w:rsid w:val="005B166B"/>
    <w:rsid w:val="005B1E7D"/>
    <w:rsid w:val="005B219B"/>
    <w:rsid w:val="005B29DD"/>
    <w:rsid w:val="005B3B4D"/>
    <w:rsid w:val="005B41BA"/>
    <w:rsid w:val="005B453D"/>
    <w:rsid w:val="005B47CC"/>
    <w:rsid w:val="005B48EA"/>
    <w:rsid w:val="005B4EAD"/>
    <w:rsid w:val="005B5794"/>
    <w:rsid w:val="005B5AAA"/>
    <w:rsid w:val="005B5D47"/>
    <w:rsid w:val="005B5FBC"/>
    <w:rsid w:val="005B63F3"/>
    <w:rsid w:val="005C016B"/>
    <w:rsid w:val="005C07DF"/>
    <w:rsid w:val="005C1244"/>
    <w:rsid w:val="005C39EE"/>
    <w:rsid w:val="005C4073"/>
    <w:rsid w:val="005C49EA"/>
    <w:rsid w:val="005C509B"/>
    <w:rsid w:val="005C5DA5"/>
    <w:rsid w:val="005C66FE"/>
    <w:rsid w:val="005C6AE4"/>
    <w:rsid w:val="005C7AD1"/>
    <w:rsid w:val="005C7D2D"/>
    <w:rsid w:val="005D0319"/>
    <w:rsid w:val="005D1D14"/>
    <w:rsid w:val="005D2419"/>
    <w:rsid w:val="005D250F"/>
    <w:rsid w:val="005D319A"/>
    <w:rsid w:val="005D335A"/>
    <w:rsid w:val="005D38DF"/>
    <w:rsid w:val="005D414A"/>
    <w:rsid w:val="005D5C00"/>
    <w:rsid w:val="005D5FF5"/>
    <w:rsid w:val="005D6BBA"/>
    <w:rsid w:val="005D6C6F"/>
    <w:rsid w:val="005D76A1"/>
    <w:rsid w:val="005D794F"/>
    <w:rsid w:val="005E0399"/>
    <w:rsid w:val="005E065F"/>
    <w:rsid w:val="005E115B"/>
    <w:rsid w:val="005E135E"/>
    <w:rsid w:val="005E1AF9"/>
    <w:rsid w:val="005E1F7C"/>
    <w:rsid w:val="005E2024"/>
    <w:rsid w:val="005E2091"/>
    <w:rsid w:val="005E313C"/>
    <w:rsid w:val="005E39E9"/>
    <w:rsid w:val="005E3A9C"/>
    <w:rsid w:val="005E433F"/>
    <w:rsid w:val="005E46EE"/>
    <w:rsid w:val="005E50D8"/>
    <w:rsid w:val="005E534D"/>
    <w:rsid w:val="005E550B"/>
    <w:rsid w:val="005E5537"/>
    <w:rsid w:val="005E6062"/>
    <w:rsid w:val="005E619A"/>
    <w:rsid w:val="005E6435"/>
    <w:rsid w:val="005E6D4E"/>
    <w:rsid w:val="005E6D68"/>
    <w:rsid w:val="005E73CA"/>
    <w:rsid w:val="005E74CA"/>
    <w:rsid w:val="005E7DFD"/>
    <w:rsid w:val="005F01A1"/>
    <w:rsid w:val="005F061C"/>
    <w:rsid w:val="005F06D8"/>
    <w:rsid w:val="005F2387"/>
    <w:rsid w:val="005F246E"/>
    <w:rsid w:val="005F2D11"/>
    <w:rsid w:val="005F31F0"/>
    <w:rsid w:val="005F447E"/>
    <w:rsid w:val="005F45C8"/>
    <w:rsid w:val="005F4E3C"/>
    <w:rsid w:val="005F540E"/>
    <w:rsid w:val="005F577D"/>
    <w:rsid w:val="005F5792"/>
    <w:rsid w:val="005F5B4A"/>
    <w:rsid w:val="005F5B6B"/>
    <w:rsid w:val="005F5C65"/>
    <w:rsid w:val="005F61B0"/>
    <w:rsid w:val="005F6553"/>
    <w:rsid w:val="005F66CC"/>
    <w:rsid w:val="005F6CFC"/>
    <w:rsid w:val="005F702E"/>
    <w:rsid w:val="006003B1"/>
    <w:rsid w:val="00600D72"/>
    <w:rsid w:val="00601093"/>
    <w:rsid w:val="00601576"/>
    <w:rsid w:val="006023FA"/>
    <w:rsid w:val="00602800"/>
    <w:rsid w:val="00602A98"/>
    <w:rsid w:val="00602D62"/>
    <w:rsid w:val="00603B35"/>
    <w:rsid w:val="0060422C"/>
    <w:rsid w:val="0060424D"/>
    <w:rsid w:val="00604258"/>
    <w:rsid w:val="006051D9"/>
    <w:rsid w:val="006054D2"/>
    <w:rsid w:val="006056D8"/>
    <w:rsid w:val="00605AE0"/>
    <w:rsid w:val="00605BD0"/>
    <w:rsid w:val="00605D4F"/>
    <w:rsid w:val="0060613E"/>
    <w:rsid w:val="00606FB5"/>
    <w:rsid w:val="006075A3"/>
    <w:rsid w:val="00607BB9"/>
    <w:rsid w:val="0061065B"/>
    <w:rsid w:val="00610821"/>
    <w:rsid w:val="00611C3E"/>
    <w:rsid w:val="00612849"/>
    <w:rsid w:val="00613B52"/>
    <w:rsid w:val="00613F9F"/>
    <w:rsid w:val="00614738"/>
    <w:rsid w:val="00614D93"/>
    <w:rsid w:val="006150FF"/>
    <w:rsid w:val="00615C29"/>
    <w:rsid w:val="00615EEF"/>
    <w:rsid w:val="00615F46"/>
    <w:rsid w:val="00616662"/>
    <w:rsid w:val="00616CD2"/>
    <w:rsid w:val="00617874"/>
    <w:rsid w:val="006204E0"/>
    <w:rsid w:val="006207EB"/>
    <w:rsid w:val="00620B54"/>
    <w:rsid w:val="00620B74"/>
    <w:rsid w:val="00620F08"/>
    <w:rsid w:val="0062113E"/>
    <w:rsid w:val="00621764"/>
    <w:rsid w:val="00621994"/>
    <w:rsid w:val="00621E37"/>
    <w:rsid w:val="00621F98"/>
    <w:rsid w:val="0062279B"/>
    <w:rsid w:val="00622893"/>
    <w:rsid w:val="00622AAC"/>
    <w:rsid w:val="00622DBE"/>
    <w:rsid w:val="006235D4"/>
    <w:rsid w:val="00623846"/>
    <w:rsid w:val="0062396C"/>
    <w:rsid w:val="006239AB"/>
    <w:rsid w:val="0062414A"/>
    <w:rsid w:val="006244A1"/>
    <w:rsid w:val="00625152"/>
    <w:rsid w:val="0062523A"/>
    <w:rsid w:val="006258E5"/>
    <w:rsid w:val="00625BDA"/>
    <w:rsid w:val="00625BEF"/>
    <w:rsid w:val="00625EFD"/>
    <w:rsid w:val="00626884"/>
    <w:rsid w:val="00626B18"/>
    <w:rsid w:val="00626F92"/>
    <w:rsid w:val="00627233"/>
    <w:rsid w:val="00627AED"/>
    <w:rsid w:val="00627C48"/>
    <w:rsid w:val="00627CF4"/>
    <w:rsid w:val="006303B8"/>
    <w:rsid w:val="0063115C"/>
    <w:rsid w:val="006311AC"/>
    <w:rsid w:val="0063182E"/>
    <w:rsid w:val="00631C70"/>
    <w:rsid w:val="00631DBF"/>
    <w:rsid w:val="00632866"/>
    <w:rsid w:val="0063374F"/>
    <w:rsid w:val="006337FB"/>
    <w:rsid w:val="006339F5"/>
    <w:rsid w:val="00634173"/>
    <w:rsid w:val="006347A1"/>
    <w:rsid w:val="006355C1"/>
    <w:rsid w:val="00636218"/>
    <w:rsid w:val="006367C2"/>
    <w:rsid w:val="00637214"/>
    <w:rsid w:val="006400E1"/>
    <w:rsid w:val="006401A4"/>
    <w:rsid w:val="006410B3"/>
    <w:rsid w:val="006417C7"/>
    <w:rsid w:val="00642316"/>
    <w:rsid w:val="006423C6"/>
    <w:rsid w:val="0064256E"/>
    <w:rsid w:val="0064311C"/>
    <w:rsid w:val="006432ED"/>
    <w:rsid w:val="00643652"/>
    <w:rsid w:val="00643D44"/>
    <w:rsid w:val="00643E7C"/>
    <w:rsid w:val="006443DD"/>
    <w:rsid w:val="00644C7A"/>
    <w:rsid w:val="00645358"/>
    <w:rsid w:val="00645B8E"/>
    <w:rsid w:val="00646A13"/>
    <w:rsid w:val="00646B35"/>
    <w:rsid w:val="0064708A"/>
    <w:rsid w:val="006478C0"/>
    <w:rsid w:val="006478D0"/>
    <w:rsid w:val="00647F3F"/>
    <w:rsid w:val="006504BA"/>
    <w:rsid w:val="00651AE0"/>
    <w:rsid w:val="00651FBA"/>
    <w:rsid w:val="00652828"/>
    <w:rsid w:val="00652E4D"/>
    <w:rsid w:val="00653749"/>
    <w:rsid w:val="006542E5"/>
    <w:rsid w:val="006543FA"/>
    <w:rsid w:val="00654D68"/>
    <w:rsid w:val="00654DD4"/>
    <w:rsid w:val="0065610A"/>
    <w:rsid w:val="00657872"/>
    <w:rsid w:val="00657B10"/>
    <w:rsid w:val="0066053A"/>
    <w:rsid w:val="006605A7"/>
    <w:rsid w:val="00660612"/>
    <w:rsid w:val="0066107D"/>
    <w:rsid w:val="00661C05"/>
    <w:rsid w:val="00661DCA"/>
    <w:rsid w:val="00662386"/>
    <w:rsid w:val="006626F6"/>
    <w:rsid w:val="00662A33"/>
    <w:rsid w:val="00662DA6"/>
    <w:rsid w:val="006635DC"/>
    <w:rsid w:val="006639FB"/>
    <w:rsid w:val="00663C2A"/>
    <w:rsid w:val="00663D1D"/>
    <w:rsid w:val="00663E8E"/>
    <w:rsid w:val="00665B25"/>
    <w:rsid w:val="00665E32"/>
    <w:rsid w:val="00665EB5"/>
    <w:rsid w:val="006660BE"/>
    <w:rsid w:val="00666227"/>
    <w:rsid w:val="006662D1"/>
    <w:rsid w:val="00666980"/>
    <w:rsid w:val="00666CE1"/>
    <w:rsid w:val="0066701B"/>
    <w:rsid w:val="00667554"/>
    <w:rsid w:val="0066762D"/>
    <w:rsid w:val="00670595"/>
    <w:rsid w:val="006706F2"/>
    <w:rsid w:val="0067100E"/>
    <w:rsid w:val="006717D6"/>
    <w:rsid w:val="00671926"/>
    <w:rsid w:val="00671B2F"/>
    <w:rsid w:val="006725E9"/>
    <w:rsid w:val="00672646"/>
    <w:rsid w:val="006726CB"/>
    <w:rsid w:val="006731A2"/>
    <w:rsid w:val="006732D5"/>
    <w:rsid w:val="00674547"/>
    <w:rsid w:val="00674BB7"/>
    <w:rsid w:val="00674DF7"/>
    <w:rsid w:val="006763E1"/>
    <w:rsid w:val="006768B8"/>
    <w:rsid w:val="006776D3"/>
    <w:rsid w:val="00677B3A"/>
    <w:rsid w:val="006800F1"/>
    <w:rsid w:val="00680B94"/>
    <w:rsid w:val="00680BF2"/>
    <w:rsid w:val="00680FB0"/>
    <w:rsid w:val="0068118C"/>
    <w:rsid w:val="006812F2"/>
    <w:rsid w:val="00682067"/>
    <w:rsid w:val="00682EDB"/>
    <w:rsid w:val="006846E9"/>
    <w:rsid w:val="006856C0"/>
    <w:rsid w:val="006857F7"/>
    <w:rsid w:val="0068625E"/>
    <w:rsid w:val="006868C9"/>
    <w:rsid w:val="00687846"/>
    <w:rsid w:val="00690177"/>
    <w:rsid w:val="006911A0"/>
    <w:rsid w:val="006912AD"/>
    <w:rsid w:val="006912C6"/>
    <w:rsid w:val="00691483"/>
    <w:rsid w:val="006914B7"/>
    <w:rsid w:val="0069188B"/>
    <w:rsid w:val="006925BB"/>
    <w:rsid w:val="00692CDC"/>
    <w:rsid w:val="006931CB"/>
    <w:rsid w:val="00693395"/>
    <w:rsid w:val="00693E9C"/>
    <w:rsid w:val="0069466B"/>
    <w:rsid w:val="00694695"/>
    <w:rsid w:val="00694778"/>
    <w:rsid w:val="0069531E"/>
    <w:rsid w:val="00695FB6"/>
    <w:rsid w:val="00696552"/>
    <w:rsid w:val="006967DD"/>
    <w:rsid w:val="00697947"/>
    <w:rsid w:val="006A00A4"/>
    <w:rsid w:val="006A0D16"/>
    <w:rsid w:val="006A0EA9"/>
    <w:rsid w:val="006A0FDB"/>
    <w:rsid w:val="006A1745"/>
    <w:rsid w:val="006A1933"/>
    <w:rsid w:val="006A2935"/>
    <w:rsid w:val="006A2C8C"/>
    <w:rsid w:val="006A323F"/>
    <w:rsid w:val="006A3F2B"/>
    <w:rsid w:val="006A4001"/>
    <w:rsid w:val="006A4701"/>
    <w:rsid w:val="006A57C6"/>
    <w:rsid w:val="006A57E6"/>
    <w:rsid w:val="006A58AB"/>
    <w:rsid w:val="006A5D49"/>
    <w:rsid w:val="006A6345"/>
    <w:rsid w:val="006A667E"/>
    <w:rsid w:val="006A6690"/>
    <w:rsid w:val="006A6A77"/>
    <w:rsid w:val="006A745A"/>
    <w:rsid w:val="006A75B4"/>
    <w:rsid w:val="006B01C3"/>
    <w:rsid w:val="006B1598"/>
    <w:rsid w:val="006B22C3"/>
    <w:rsid w:val="006B2DE3"/>
    <w:rsid w:val="006B30B8"/>
    <w:rsid w:val="006B3163"/>
    <w:rsid w:val="006B3274"/>
    <w:rsid w:val="006B354D"/>
    <w:rsid w:val="006B35E8"/>
    <w:rsid w:val="006B362C"/>
    <w:rsid w:val="006B3FAB"/>
    <w:rsid w:val="006B4069"/>
    <w:rsid w:val="006B43EE"/>
    <w:rsid w:val="006B47A4"/>
    <w:rsid w:val="006B66D7"/>
    <w:rsid w:val="006B6F01"/>
    <w:rsid w:val="006B711E"/>
    <w:rsid w:val="006B75C9"/>
    <w:rsid w:val="006B7D3F"/>
    <w:rsid w:val="006B7FC6"/>
    <w:rsid w:val="006C0551"/>
    <w:rsid w:val="006C07D1"/>
    <w:rsid w:val="006C0C8C"/>
    <w:rsid w:val="006C15A2"/>
    <w:rsid w:val="006C179D"/>
    <w:rsid w:val="006C17C8"/>
    <w:rsid w:val="006C1A96"/>
    <w:rsid w:val="006C4121"/>
    <w:rsid w:val="006C4A4C"/>
    <w:rsid w:val="006C4CC2"/>
    <w:rsid w:val="006C5F19"/>
    <w:rsid w:val="006C5F49"/>
    <w:rsid w:val="006C68E2"/>
    <w:rsid w:val="006C7596"/>
    <w:rsid w:val="006C7D72"/>
    <w:rsid w:val="006D08ED"/>
    <w:rsid w:val="006D17B5"/>
    <w:rsid w:val="006D1847"/>
    <w:rsid w:val="006D2A96"/>
    <w:rsid w:val="006D2AC5"/>
    <w:rsid w:val="006D2FCC"/>
    <w:rsid w:val="006D452F"/>
    <w:rsid w:val="006D5987"/>
    <w:rsid w:val="006D659E"/>
    <w:rsid w:val="006D71DB"/>
    <w:rsid w:val="006E0412"/>
    <w:rsid w:val="006E06D9"/>
    <w:rsid w:val="006E2A2F"/>
    <w:rsid w:val="006E2A3C"/>
    <w:rsid w:val="006E31B2"/>
    <w:rsid w:val="006E39F3"/>
    <w:rsid w:val="006E4AEA"/>
    <w:rsid w:val="006E4BDE"/>
    <w:rsid w:val="006E5190"/>
    <w:rsid w:val="006E589D"/>
    <w:rsid w:val="006E672F"/>
    <w:rsid w:val="006E6833"/>
    <w:rsid w:val="006E69E8"/>
    <w:rsid w:val="006E77A3"/>
    <w:rsid w:val="006E7814"/>
    <w:rsid w:val="006F0CB1"/>
    <w:rsid w:val="006F0D08"/>
    <w:rsid w:val="006F1426"/>
    <w:rsid w:val="006F1559"/>
    <w:rsid w:val="006F229D"/>
    <w:rsid w:val="006F23C9"/>
    <w:rsid w:val="006F27E4"/>
    <w:rsid w:val="006F2CD6"/>
    <w:rsid w:val="006F36FF"/>
    <w:rsid w:val="006F3905"/>
    <w:rsid w:val="006F44F3"/>
    <w:rsid w:val="006F4581"/>
    <w:rsid w:val="006F558F"/>
    <w:rsid w:val="006F5A9E"/>
    <w:rsid w:val="006F6C89"/>
    <w:rsid w:val="006F707A"/>
    <w:rsid w:val="006F7E9D"/>
    <w:rsid w:val="0070007F"/>
    <w:rsid w:val="007000B0"/>
    <w:rsid w:val="007006FD"/>
    <w:rsid w:val="00702BD5"/>
    <w:rsid w:val="00702D29"/>
    <w:rsid w:val="00702F51"/>
    <w:rsid w:val="007038FD"/>
    <w:rsid w:val="007039A3"/>
    <w:rsid w:val="0070430F"/>
    <w:rsid w:val="0070485D"/>
    <w:rsid w:val="00704AFC"/>
    <w:rsid w:val="00705A36"/>
    <w:rsid w:val="0070604C"/>
    <w:rsid w:val="0070613F"/>
    <w:rsid w:val="0070614C"/>
    <w:rsid w:val="007061D7"/>
    <w:rsid w:val="007062E3"/>
    <w:rsid w:val="007069BD"/>
    <w:rsid w:val="007069F2"/>
    <w:rsid w:val="00706A0F"/>
    <w:rsid w:val="00706D85"/>
    <w:rsid w:val="007077EF"/>
    <w:rsid w:val="0070786E"/>
    <w:rsid w:val="00707BD8"/>
    <w:rsid w:val="00707F8A"/>
    <w:rsid w:val="00710DDD"/>
    <w:rsid w:val="00711112"/>
    <w:rsid w:val="007114C0"/>
    <w:rsid w:val="00711D9F"/>
    <w:rsid w:val="0071275D"/>
    <w:rsid w:val="00712BE5"/>
    <w:rsid w:val="00712BEC"/>
    <w:rsid w:val="00712BF7"/>
    <w:rsid w:val="00712D03"/>
    <w:rsid w:val="00712DA9"/>
    <w:rsid w:val="007134AF"/>
    <w:rsid w:val="00713A67"/>
    <w:rsid w:val="007140A6"/>
    <w:rsid w:val="0071499A"/>
    <w:rsid w:val="00715D38"/>
    <w:rsid w:val="007166DA"/>
    <w:rsid w:val="00716E33"/>
    <w:rsid w:val="0071750B"/>
    <w:rsid w:val="00720225"/>
    <w:rsid w:val="007204C5"/>
    <w:rsid w:val="007205FD"/>
    <w:rsid w:val="00720CC5"/>
    <w:rsid w:val="0072194D"/>
    <w:rsid w:val="00721ACA"/>
    <w:rsid w:val="00722C8B"/>
    <w:rsid w:val="00723BFB"/>
    <w:rsid w:val="00724258"/>
    <w:rsid w:val="00724E69"/>
    <w:rsid w:val="007252DC"/>
    <w:rsid w:val="0072539A"/>
    <w:rsid w:val="0072644C"/>
    <w:rsid w:val="0072648B"/>
    <w:rsid w:val="00726537"/>
    <w:rsid w:val="007274FD"/>
    <w:rsid w:val="00727F9F"/>
    <w:rsid w:val="00730A39"/>
    <w:rsid w:val="00730B80"/>
    <w:rsid w:val="00731014"/>
    <w:rsid w:val="00731120"/>
    <w:rsid w:val="00731757"/>
    <w:rsid w:val="00731872"/>
    <w:rsid w:val="00731F97"/>
    <w:rsid w:val="007329B8"/>
    <w:rsid w:val="00732CA6"/>
    <w:rsid w:val="00733037"/>
    <w:rsid w:val="00734450"/>
    <w:rsid w:val="00734777"/>
    <w:rsid w:val="00734E90"/>
    <w:rsid w:val="00735756"/>
    <w:rsid w:val="007363AB"/>
    <w:rsid w:val="00736BA5"/>
    <w:rsid w:val="0073740D"/>
    <w:rsid w:val="007377DA"/>
    <w:rsid w:val="00737C41"/>
    <w:rsid w:val="00737E5F"/>
    <w:rsid w:val="0074019C"/>
    <w:rsid w:val="00741123"/>
    <w:rsid w:val="007415CE"/>
    <w:rsid w:val="00741A91"/>
    <w:rsid w:val="00741C95"/>
    <w:rsid w:val="00741D27"/>
    <w:rsid w:val="00741EB8"/>
    <w:rsid w:val="00742191"/>
    <w:rsid w:val="00742B56"/>
    <w:rsid w:val="00742CA6"/>
    <w:rsid w:val="0074334B"/>
    <w:rsid w:val="00743659"/>
    <w:rsid w:val="0074445C"/>
    <w:rsid w:val="00744CE7"/>
    <w:rsid w:val="007455FA"/>
    <w:rsid w:val="007456B4"/>
    <w:rsid w:val="007464C0"/>
    <w:rsid w:val="007467AC"/>
    <w:rsid w:val="007468E3"/>
    <w:rsid w:val="00746C26"/>
    <w:rsid w:val="00747308"/>
    <w:rsid w:val="00747EC2"/>
    <w:rsid w:val="00750CAB"/>
    <w:rsid w:val="00750DFE"/>
    <w:rsid w:val="00750F1D"/>
    <w:rsid w:val="007526C4"/>
    <w:rsid w:val="007536B6"/>
    <w:rsid w:val="00753E77"/>
    <w:rsid w:val="0075411D"/>
    <w:rsid w:val="007550B1"/>
    <w:rsid w:val="007554C2"/>
    <w:rsid w:val="00755584"/>
    <w:rsid w:val="007557E9"/>
    <w:rsid w:val="00755D1C"/>
    <w:rsid w:val="00755E97"/>
    <w:rsid w:val="0075615A"/>
    <w:rsid w:val="0075650D"/>
    <w:rsid w:val="00756890"/>
    <w:rsid w:val="007603E0"/>
    <w:rsid w:val="00760869"/>
    <w:rsid w:val="007609AF"/>
    <w:rsid w:val="00760DDF"/>
    <w:rsid w:val="00761276"/>
    <w:rsid w:val="007613C9"/>
    <w:rsid w:val="007618CB"/>
    <w:rsid w:val="007622FA"/>
    <w:rsid w:val="007627EA"/>
    <w:rsid w:val="00763EB3"/>
    <w:rsid w:val="00764438"/>
    <w:rsid w:val="00764645"/>
    <w:rsid w:val="00764C73"/>
    <w:rsid w:val="00764F6C"/>
    <w:rsid w:val="007651C0"/>
    <w:rsid w:val="00765C6B"/>
    <w:rsid w:val="0076627B"/>
    <w:rsid w:val="00766B21"/>
    <w:rsid w:val="007701BF"/>
    <w:rsid w:val="0077045B"/>
    <w:rsid w:val="00771115"/>
    <w:rsid w:val="00771FAE"/>
    <w:rsid w:val="007732C3"/>
    <w:rsid w:val="007746E0"/>
    <w:rsid w:val="00774EDF"/>
    <w:rsid w:val="00775A79"/>
    <w:rsid w:val="00776739"/>
    <w:rsid w:val="007769FE"/>
    <w:rsid w:val="00777DE5"/>
    <w:rsid w:val="007801E9"/>
    <w:rsid w:val="007806F0"/>
    <w:rsid w:val="00780D89"/>
    <w:rsid w:val="0078114F"/>
    <w:rsid w:val="007814B9"/>
    <w:rsid w:val="0078179C"/>
    <w:rsid w:val="00781881"/>
    <w:rsid w:val="00782626"/>
    <w:rsid w:val="00782BF9"/>
    <w:rsid w:val="00782C2C"/>
    <w:rsid w:val="0078301B"/>
    <w:rsid w:val="00783398"/>
    <w:rsid w:val="00783527"/>
    <w:rsid w:val="007835A4"/>
    <w:rsid w:val="00783A0E"/>
    <w:rsid w:val="00783FEA"/>
    <w:rsid w:val="00784E2B"/>
    <w:rsid w:val="00784E52"/>
    <w:rsid w:val="00786A46"/>
    <w:rsid w:val="00786CCF"/>
    <w:rsid w:val="0078718C"/>
    <w:rsid w:val="00787850"/>
    <w:rsid w:val="00787A55"/>
    <w:rsid w:val="00787A8D"/>
    <w:rsid w:val="00787D40"/>
    <w:rsid w:val="00792383"/>
    <w:rsid w:val="00793791"/>
    <w:rsid w:val="007944A6"/>
    <w:rsid w:val="007946D1"/>
    <w:rsid w:val="007946EA"/>
    <w:rsid w:val="00795ACE"/>
    <w:rsid w:val="00795CB1"/>
    <w:rsid w:val="00796A28"/>
    <w:rsid w:val="00796A65"/>
    <w:rsid w:val="00796AD0"/>
    <w:rsid w:val="00796C44"/>
    <w:rsid w:val="00797677"/>
    <w:rsid w:val="0079778F"/>
    <w:rsid w:val="007977C4"/>
    <w:rsid w:val="007979DB"/>
    <w:rsid w:val="00797AE3"/>
    <w:rsid w:val="007A011D"/>
    <w:rsid w:val="007A026A"/>
    <w:rsid w:val="007A031B"/>
    <w:rsid w:val="007A0974"/>
    <w:rsid w:val="007A0A00"/>
    <w:rsid w:val="007A1592"/>
    <w:rsid w:val="007A2870"/>
    <w:rsid w:val="007A30A8"/>
    <w:rsid w:val="007A311E"/>
    <w:rsid w:val="007A3679"/>
    <w:rsid w:val="007A369D"/>
    <w:rsid w:val="007A4303"/>
    <w:rsid w:val="007A465A"/>
    <w:rsid w:val="007A4F51"/>
    <w:rsid w:val="007A504C"/>
    <w:rsid w:val="007A508A"/>
    <w:rsid w:val="007A5A00"/>
    <w:rsid w:val="007A5A3A"/>
    <w:rsid w:val="007A5F69"/>
    <w:rsid w:val="007A62A2"/>
    <w:rsid w:val="007A637B"/>
    <w:rsid w:val="007A7BF3"/>
    <w:rsid w:val="007A7BF5"/>
    <w:rsid w:val="007B0219"/>
    <w:rsid w:val="007B0510"/>
    <w:rsid w:val="007B1191"/>
    <w:rsid w:val="007B1810"/>
    <w:rsid w:val="007B1937"/>
    <w:rsid w:val="007B1E03"/>
    <w:rsid w:val="007B1E52"/>
    <w:rsid w:val="007B2537"/>
    <w:rsid w:val="007B2FD8"/>
    <w:rsid w:val="007B309A"/>
    <w:rsid w:val="007B3F16"/>
    <w:rsid w:val="007B4082"/>
    <w:rsid w:val="007B4E0A"/>
    <w:rsid w:val="007B4E62"/>
    <w:rsid w:val="007B653B"/>
    <w:rsid w:val="007B661F"/>
    <w:rsid w:val="007B6638"/>
    <w:rsid w:val="007B67FE"/>
    <w:rsid w:val="007B691B"/>
    <w:rsid w:val="007B6C61"/>
    <w:rsid w:val="007B76D3"/>
    <w:rsid w:val="007B78F8"/>
    <w:rsid w:val="007B7912"/>
    <w:rsid w:val="007B7BD5"/>
    <w:rsid w:val="007B7D42"/>
    <w:rsid w:val="007C0442"/>
    <w:rsid w:val="007C0B65"/>
    <w:rsid w:val="007C0D88"/>
    <w:rsid w:val="007C1326"/>
    <w:rsid w:val="007C1866"/>
    <w:rsid w:val="007C1AFD"/>
    <w:rsid w:val="007C20F8"/>
    <w:rsid w:val="007C2210"/>
    <w:rsid w:val="007C2819"/>
    <w:rsid w:val="007C2DDC"/>
    <w:rsid w:val="007C301A"/>
    <w:rsid w:val="007C39EC"/>
    <w:rsid w:val="007C47FE"/>
    <w:rsid w:val="007C582E"/>
    <w:rsid w:val="007C61AC"/>
    <w:rsid w:val="007C61B4"/>
    <w:rsid w:val="007C62DD"/>
    <w:rsid w:val="007C6351"/>
    <w:rsid w:val="007C6D77"/>
    <w:rsid w:val="007C7414"/>
    <w:rsid w:val="007C7613"/>
    <w:rsid w:val="007C797C"/>
    <w:rsid w:val="007D057B"/>
    <w:rsid w:val="007D0C86"/>
    <w:rsid w:val="007D0FE7"/>
    <w:rsid w:val="007D1E1D"/>
    <w:rsid w:val="007D2D8C"/>
    <w:rsid w:val="007D3301"/>
    <w:rsid w:val="007D33A9"/>
    <w:rsid w:val="007D48F9"/>
    <w:rsid w:val="007D4DE3"/>
    <w:rsid w:val="007D542A"/>
    <w:rsid w:val="007D6196"/>
    <w:rsid w:val="007D7275"/>
    <w:rsid w:val="007D74C5"/>
    <w:rsid w:val="007D75C6"/>
    <w:rsid w:val="007D7784"/>
    <w:rsid w:val="007D78F3"/>
    <w:rsid w:val="007D7A1A"/>
    <w:rsid w:val="007E0857"/>
    <w:rsid w:val="007E0D29"/>
    <w:rsid w:val="007E0FB9"/>
    <w:rsid w:val="007E2E84"/>
    <w:rsid w:val="007E302F"/>
    <w:rsid w:val="007E32F8"/>
    <w:rsid w:val="007E3D96"/>
    <w:rsid w:val="007E451A"/>
    <w:rsid w:val="007E49E3"/>
    <w:rsid w:val="007E4AD1"/>
    <w:rsid w:val="007E4C54"/>
    <w:rsid w:val="007E64F8"/>
    <w:rsid w:val="007E64FB"/>
    <w:rsid w:val="007E7549"/>
    <w:rsid w:val="007E7DB5"/>
    <w:rsid w:val="007E7DD4"/>
    <w:rsid w:val="007E7FC2"/>
    <w:rsid w:val="007F083F"/>
    <w:rsid w:val="007F0A49"/>
    <w:rsid w:val="007F0B47"/>
    <w:rsid w:val="007F0EAE"/>
    <w:rsid w:val="007F167E"/>
    <w:rsid w:val="007F1A68"/>
    <w:rsid w:val="007F1E9F"/>
    <w:rsid w:val="007F216E"/>
    <w:rsid w:val="007F282E"/>
    <w:rsid w:val="007F323D"/>
    <w:rsid w:val="007F3349"/>
    <w:rsid w:val="007F3A41"/>
    <w:rsid w:val="007F3BE9"/>
    <w:rsid w:val="007F4FBB"/>
    <w:rsid w:val="007F5023"/>
    <w:rsid w:val="007F565D"/>
    <w:rsid w:val="007F666E"/>
    <w:rsid w:val="007F6C78"/>
    <w:rsid w:val="007F74F5"/>
    <w:rsid w:val="007F779D"/>
    <w:rsid w:val="007F7B7E"/>
    <w:rsid w:val="007F7E62"/>
    <w:rsid w:val="00800139"/>
    <w:rsid w:val="00800B52"/>
    <w:rsid w:val="00800B80"/>
    <w:rsid w:val="00801382"/>
    <w:rsid w:val="008013BC"/>
    <w:rsid w:val="00801725"/>
    <w:rsid w:val="00801EA5"/>
    <w:rsid w:val="00802478"/>
    <w:rsid w:val="00802722"/>
    <w:rsid w:val="00803289"/>
    <w:rsid w:val="008032A4"/>
    <w:rsid w:val="0080394B"/>
    <w:rsid w:val="00803C3B"/>
    <w:rsid w:val="00803C9B"/>
    <w:rsid w:val="00804571"/>
    <w:rsid w:val="008045CE"/>
    <w:rsid w:val="008046B1"/>
    <w:rsid w:val="00804CCC"/>
    <w:rsid w:val="00804E92"/>
    <w:rsid w:val="00804F48"/>
    <w:rsid w:val="0080506D"/>
    <w:rsid w:val="0080539C"/>
    <w:rsid w:val="0080638C"/>
    <w:rsid w:val="00806FD9"/>
    <w:rsid w:val="0081067A"/>
    <w:rsid w:val="0081067E"/>
    <w:rsid w:val="00811FDD"/>
    <w:rsid w:val="008120FB"/>
    <w:rsid w:val="00812171"/>
    <w:rsid w:val="008124EA"/>
    <w:rsid w:val="00812965"/>
    <w:rsid w:val="00812DA7"/>
    <w:rsid w:val="00813AAE"/>
    <w:rsid w:val="00813D07"/>
    <w:rsid w:val="00813F99"/>
    <w:rsid w:val="0081404C"/>
    <w:rsid w:val="008140D6"/>
    <w:rsid w:val="0081496F"/>
    <w:rsid w:val="00814E69"/>
    <w:rsid w:val="00814F93"/>
    <w:rsid w:val="008151FC"/>
    <w:rsid w:val="00815B8A"/>
    <w:rsid w:val="00816057"/>
    <w:rsid w:val="008166B2"/>
    <w:rsid w:val="008166DA"/>
    <w:rsid w:val="00817723"/>
    <w:rsid w:val="00817D13"/>
    <w:rsid w:val="008201B6"/>
    <w:rsid w:val="00820845"/>
    <w:rsid w:val="0082153A"/>
    <w:rsid w:val="008222AA"/>
    <w:rsid w:val="00822B08"/>
    <w:rsid w:val="00822E8B"/>
    <w:rsid w:val="00823068"/>
    <w:rsid w:val="00823614"/>
    <w:rsid w:val="00823D25"/>
    <w:rsid w:val="00824486"/>
    <w:rsid w:val="008248EE"/>
    <w:rsid w:val="00825894"/>
    <w:rsid w:val="00826C2E"/>
    <w:rsid w:val="00826D89"/>
    <w:rsid w:val="00826E4C"/>
    <w:rsid w:val="00827491"/>
    <w:rsid w:val="00827698"/>
    <w:rsid w:val="00830686"/>
    <w:rsid w:val="00830852"/>
    <w:rsid w:val="00830A5C"/>
    <w:rsid w:val="00830E73"/>
    <w:rsid w:val="008318C2"/>
    <w:rsid w:val="00831A43"/>
    <w:rsid w:val="00831ABA"/>
    <w:rsid w:val="0083208F"/>
    <w:rsid w:val="00832D19"/>
    <w:rsid w:val="00833FB7"/>
    <w:rsid w:val="00834335"/>
    <w:rsid w:val="008349F1"/>
    <w:rsid w:val="00834E2A"/>
    <w:rsid w:val="008352E7"/>
    <w:rsid w:val="00836794"/>
    <w:rsid w:val="00836B2D"/>
    <w:rsid w:val="00836EFC"/>
    <w:rsid w:val="00837582"/>
    <w:rsid w:val="00837695"/>
    <w:rsid w:val="00840081"/>
    <w:rsid w:val="00840093"/>
    <w:rsid w:val="0084020C"/>
    <w:rsid w:val="00840275"/>
    <w:rsid w:val="00840670"/>
    <w:rsid w:val="00840A42"/>
    <w:rsid w:val="00840A72"/>
    <w:rsid w:val="00840E6C"/>
    <w:rsid w:val="00841432"/>
    <w:rsid w:val="00841580"/>
    <w:rsid w:val="008416E4"/>
    <w:rsid w:val="008423AE"/>
    <w:rsid w:val="008423D2"/>
    <w:rsid w:val="00842C2B"/>
    <w:rsid w:val="0084379B"/>
    <w:rsid w:val="00843CE2"/>
    <w:rsid w:val="008442EE"/>
    <w:rsid w:val="00844AC3"/>
    <w:rsid w:val="0084513A"/>
    <w:rsid w:val="00845FDA"/>
    <w:rsid w:val="00846733"/>
    <w:rsid w:val="00847930"/>
    <w:rsid w:val="00847C5A"/>
    <w:rsid w:val="00847E8E"/>
    <w:rsid w:val="00850A72"/>
    <w:rsid w:val="00850ED9"/>
    <w:rsid w:val="00851347"/>
    <w:rsid w:val="00851D3E"/>
    <w:rsid w:val="00851F42"/>
    <w:rsid w:val="008521F1"/>
    <w:rsid w:val="008525EF"/>
    <w:rsid w:val="00852803"/>
    <w:rsid w:val="00852E91"/>
    <w:rsid w:val="0085343F"/>
    <w:rsid w:val="00854306"/>
    <w:rsid w:val="00854E1D"/>
    <w:rsid w:val="00854E8C"/>
    <w:rsid w:val="00855668"/>
    <w:rsid w:val="00855783"/>
    <w:rsid w:val="00855CE1"/>
    <w:rsid w:val="00855D3A"/>
    <w:rsid w:val="008562D9"/>
    <w:rsid w:val="00856C10"/>
    <w:rsid w:val="00857016"/>
    <w:rsid w:val="0085711D"/>
    <w:rsid w:val="00857B33"/>
    <w:rsid w:val="00857C0B"/>
    <w:rsid w:val="008608D9"/>
    <w:rsid w:val="0086131F"/>
    <w:rsid w:val="0086170F"/>
    <w:rsid w:val="00861C6A"/>
    <w:rsid w:val="008620F9"/>
    <w:rsid w:val="00862236"/>
    <w:rsid w:val="008625C8"/>
    <w:rsid w:val="00862967"/>
    <w:rsid w:val="008629CB"/>
    <w:rsid w:val="00862E12"/>
    <w:rsid w:val="00863337"/>
    <w:rsid w:val="00863480"/>
    <w:rsid w:val="00863583"/>
    <w:rsid w:val="00863CE6"/>
    <w:rsid w:val="0086431D"/>
    <w:rsid w:val="00864E72"/>
    <w:rsid w:val="00865343"/>
    <w:rsid w:val="0086584A"/>
    <w:rsid w:val="00865DA3"/>
    <w:rsid w:val="0086695D"/>
    <w:rsid w:val="00866D87"/>
    <w:rsid w:val="008674BE"/>
    <w:rsid w:val="00867B17"/>
    <w:rsid w:val="00867E1A"/>
    <w:rsid w:val="00867F0F"/>
    <w:rsid w:val="008700B5"/>
    <w:rsid w:val="008700F9"/>
    <w:rsid w:val="008710EE"/>
    <w:rsid w:val="008714A8"/>
    <w:rsid w:val="00872431"/>
    <w:rsid w:val="008727AF"/>
    <w:rsid w:val="00872B8B"/>
    <w:rsid w:val="00873633"/>
    <w:rsid w:val="008736BF"/>
    <w:rsid w:val="00873ACB"/>
    <w:rsid w:val="00874066"/>
    <w:rsid w:val="0087459C"/>
    <w:rsid w:val="00874B65"/>
    <w:rsid w:val="00875098"/>
    <w:rsid w:val="00876F4F"/>
    <w:rsid w:val="0087776F"/>
    <w:rsid w:val="00877856"/>
    <w:rsid w:val="00880054"/>
    <w:rsid w:val="00880238"/>
    <w:rsid w:val="00880F8B"/>
    <w:rsid w:val="008810D6"/>
    <w:rsid w:val="008811D8"/>
    <w:rsid w:val="00881442"/>
    <w:rsid w:val="008818D6"/>
    <w:rsid w:val="00882007"/>
    <w:rsid w:val="00882454"/>
    <w:rsid w:val="0088251F"/>
    <w:rsid w:val="00883440"/>
    <w:rsid w:val="00883839"/>
    <w:rsid w:val="00883CD8"/>
    <w:rsid w:val="00884021"/>
    <w:rsid w:val="00885052"/>
    <w:rsid w:val="008850FA"/>
    <w:rsid w:val="00885C94"/>
    <w:rsid w:val="00886D59"/>
    <w:rsid w:val="00886D99"/>
    <w:rsid w:val="00890F0D"/>
    <w:rsid w:val="008916A3"/>
    <w:rsid w:val="0089178F"/>
    <w:rsid w:val="00892AAB"/>
    <w:rsid w:val="008934AB"/>
    <w:rsid w:val="00893BD4"/>
    <w:rsid w:val="0089409C"/>
    <w:rsid w:val="00894563"/>
    <w:rsid w:val="00894D12"/>
    <w:rsid w:val="00895671"/>
    <w:rsid w:val="00895847"/>
    <w:rsid w:val="00896268"/>
    <w:rsid w:val="008968AF"/>
    <w:rsid w:val="0089698A"/>
    <w:rsid w:val="00896B15"/>
    <w:rsid w:val="008971B1"/>
    <w:rsid w:val="008A06D3"/>
    <w:rsid w:val="008A0D35"/>
    <w:rsid w:val="008A0EC4"/>
    <w:rsid w:val="008A0F94"/>
    <w:rsid w:val="008A12C9"/>
    <w:rsid w:val="008A1627"/>
    <w:rsid w:val="008A20E9"/>
    <w:rsid w:val="008A2239"/>
    <w:rsid w:val="008A28A6"/>
    <w:rsid w:val="008A2BE5"/>
    <w:rsid w:val="008A2D07"/>
    <w:rsid w:val="008A2E6A"/>
    <w:rsid w:val="008A38D3"/>
    <w:rsid w:val="008A3BC8"/>
    <w:rsid w:val="008A5183"/>
    <w:rsid w:val="008A54DF"/>
    <w:rsid w:val="008A616E"/>
    <w:rsid w:val="008A6A2C"/>
    <w:rsid w:val="008A6C35"/>
    <w:rsid w:val="008A6FED"/>
    <w:rsid w:val="008A796A"/>
    <w:rsid w:val="008B0A3E"/>
    <w:rsid w:val="008B1829"/>
    <w:rsid w:val="008B1ED9"/>
    <w:rsid w:val="008B2CD8"/>
    <w:rsid w:val="008B30B8"/>
    <w:rsid w:val="008B3595"/>
    <w:rsid w:val="008B4D6E"/>
    <w:rsid w:val="008B4E3B"/>
    <w:rsid w:val="008B5000"/>
    <w:rsid w:val="008B5093"/>
    <w:rsid w:val="008B5536"/>
    <w:rsid w:val="008B571E"/>
    <w:rsid w:val="008B6119"/>
    <w:rsid w:val="008B65CE"/>
    <w:rsid w:val="008B7000"/>
    <w:rsid w:val="008B70FD"/>
    <w:rsid w:val="008B7651"/>
    <w:rsid w:val="008B785E"/>
    <w:rsid w:val="008B7E67"/>
    <w:rsid w:val="008C2255"/>
    <w:rsid w:val="008C32AA"/>
    <w:rsid w:val="008C3FD7"/>
    <w:rsid w:val="008C46D9"/>
    <w:rsid w:val="008C4D7A"/>
    <w:rsid w:val="008C4E8A"/>
    <w:rsid w:val="008C5238"/>
    <w:rsid w:val="008C56F5"/>
    <w:rsid w:val="008C6C1E"/>
    <w:rsid w:val="008C6D02"/>
    <w:rsid w:val="008C7173"/>
    <w:rsid w:val="008C7955"/>
    <w:rsid w:val="008C7DB8"/>
    <w:rsid w:val="008C7E6F"/>
    <w:rsid w:val="008D0AD5"/>
    <w:rsid w:val="008D0AF8"/>
    <w:rsid w:val="008D0D0C"/>
    <w:rsid w:val="008D1012"/>
    <w:rsid w:val="008D1BFB"/>
    <w:rsid w:val="008D22F3"/>
    <w:rsid w:val="008D2872"/>
    <w:rsid w:val="008D2ECB"/>
    <w:rsid w:val="008D321B"/>
    <w:rsid w:val="008D4460"/>
    <w:rsid w:val="008D45E8"/>
    <w:rsid w:val="008D4F38"/>
    <w:rsid w:val="008D5882"/>
    <w:rsid w:val="008E021A"/>
    <w:rsid w:val="008E05BB"/>
    <w:rsid w:val="008E05CD"/>
    <w:rsid w:val="008E12CC"/>
    <w:rsid w:val="008E1438"/>
    <w:rsid w:val="008E2273"/>
    <w:rsid w:val="008E3099"/>
    <w:rsid w:val="008E37F2"/>
    <w:rsid w:val="008E3ED7"/>
    <w:rsid w:val="008E3F77"/>
    <w:rsid w:val="008E46F3"/>
    <w:rsid w:val="008E4E9A"/>
    <w:rsid w:val="008E53FC"/>
    <w:rsid w:val="008E6847"/>
    <w:rsid w:val="008E6949"/>
    <w:rsid w:val="008E7292"/>
    <w:rsid w:val="008E742B"/>
    <w:rsid w:val="008F0FBE"/>
    <w:rsid w:val="008F145A"/>
    <w:rsid w:val="008F1507"/>
    <w:rsid w:val="008F1765"/>
    <w:rsid w:val="008F2114"/>
    <w:rsid w:val="008F229A"/>
    <w:rsid w:val="008F23F8"/>
    <w:rsid w:val="008F298A"/>
    <w:rsid w:val="008F3166"/>
    <w:rsid w:val="008F35D4"/>
    <w:rsid w:val="008F397C"/>
    <w:rsid w:val="008F3B07"/>
    <w:rsid w:val="008F41A5"/>
    <w:rsid w:val="008F5ABF"/>
    <w:rsid w:val="008F5E22"/>
    <w:rsid w:val="008F72FE"/>
    <w:rsid w:val="008F7E9F"/>
    <w:rsid w:val="00900BA3"/>
    <w:rsid w:val="009013D0"/>
    <w:rsid w:val="00901BFA"/>
    <w:rsid w:val="00902118"/>
    <w:rsid w:val="00902D82"/>
    <w:rsid w:val="00902F10"/>
    <w:rsid w:val="00903CED"/>
    <w:rsid w:val="00904354"/>
    <w:rsid w:val="009046F3"/>
    <w:rsid w:val="00904E5B"/>
    <w:rsid w:val="00905591"/>
    <w:rsid w:val="009058DF"/>
    <w:rsid w:val="00905E9F"/>
    <w:rsid w:val="0090644C"/>
    <w:rsid w:val="009106FA"/>
    <w:rsid w:val="00910BC0"/>
    <w:rsid w:val="009114D8"/>
    <w:rsid w:val="009114E5"/>
    <w:rsid w:val="00911FE5"/>
    <w:rsid w:val="00912468"/>
    <w:rsid w:val="00912D69"/>
    <w:rsid w:val="009134FE"/>
    <w:rsid w:val="0091479A"/>
    <w:rsid w:val="00914F08"/>
    <w:rsid w:val="00915972"/>
    <w:rsid w:val="00915B3E"/>
    <w:rsid w:val="0091619C"/>
    <w:rsid w:val="0091655A"/>
    <w:rsid w:val="00916F37"/>
    <w:rsid w:val="0091719A"/>
    <w:rsid w:val="009175FF"/>
    <w:rsid w:val="00917D58"/>
    <w:rsid w:val="0092035B"/>
    <w:rsid w:val="009203E1"/>
    <w:rsid w:val="009204F7"/>
    <w:rsid w:val="009206DA"/>
    <w:rsid w:val="009212E1"/>
    <w:rsid w:val="009217A8"/>
    <w:rsid w:val="009219CB"/>
    <w:rsid w:val="009220C8"/>
    <w:rsid w:val="00922110"/>
    <w:rsid w:val="0092291B"/>
    <w:rsid w:val="00923B3F"/>
    <w:rsid w:val="00923C0B"/>
    <w:rsid w:val="009247C4"/>
    <w:rsid w:val="00925BAC"/>
    <w:rsid w:val="0092628D"/>
    <w:rsid w:val="00926C4A"/>
    <w:rsid w:val="00927562"/>
    <w:rsid w:val="00927E5D"/>
    <w:rsid w:val="00927F5F"/>
    <w:rsid w:val="009301C4"/>
    <w:rsid w:val="00931126"/>
    <w:rsid w:val="00931B33"/>
    <w:rsid w:val="00931E0C"/>
    <w:rsid w:val="00932045"/>
    <w:rsid w:val="00932991"/>
    <w:rsid w:val="00932AB7"/>
    <w:rsid w:val="00932F81"/>
    <w:rsid w:val="009333B0"/>
    <w:rsid w:val="00933AE3"/>
    <w:rsid w:val="0093415D"/>
    <w:rsid w:val="0093509A"/>
    <w:rsid w:val="00935311"/>
    <w:rsid w:val="00937236"/>
    <w:rsid w:val="009375E9"/>
    <w:rsid w:val="00937A98"/>
    <w:rsid w:val="00937F51"/>
    <w:rsid w:val="00940A54"/>
    <w:rsid w:val="00940CDC"/>
    <w:rsid w:val="00940E3A"/>
    <w:rsid w:val="009431B6"/>
    <w:rsid w:val="00943481"/>
    <w:rsid w:val="0094376F"/>
    <w:rsid w:val="00943A82"/>
    <w:rsid w:val="00943D56"/>
    <w:rsid w:val="0094415E"/>
    <w:rsid w:val="00944256"/>
    <w:rsid w:val="00944600"/>
    <w:rsid w:val="00944690"/>
    <w:rsid w:val="009449DD"/>
    <w:rsid w:val="00945BFB"/>
    <w:rsid w:val="00946561"/>
    <w:rsid w:val="00946DDB"/>
    <w:rsid w:val="00950631"/>
    <w:rsid w:val="0095077F"/>
    <w:rsid w:val="00950B4F"/>
    <w:rsid w:val="00951309"/>
    <w:rsid w:val="00952971"/>
    <w:rsid w:val="00953FCE"/>
    <w:rsid w:val="00955E80"/>
    <w:rsid w:val="009564FC"/>
    <w:rsid w:val="009568C9"/>
    <w:rsid w:val="0095729B"/>
    <w:rsid w:val="00960462"/>
    <w:rsid w:val="009609A2"/>
    <w:rsid w:val="00960DBD"/>
    <w:rsid w:val="00960ECC"/>
    <w:rsid w:val="00961B7D"/>
    <w:rsid w:val="00961FD1"/>
    <w:rsid w:val="00962F0A"/>
    <w:rsid w:val="0096341F"/>
    <w:rsid w:val="00964C04"/>
    <w:rsid w:val="0096563C"/>
    <w:rsid w:val="00965B49"/>
    <w:rsid w:val="00965DE1"/>
    <w:rsid w:val="0096605F"/>
    <w:rsid w:val="00966204"/>
    <w:rsid w:val="0096740F"/>
    <w:rsid w:val="00967A83"/>
    <w:rsid w:val="00967B0E"/>
    <w:rsid w:val="009704AC"/>
    <w:rsid w:val="00970A76"/>
    <w:rsid w:val="00971CCA"/>
    <w:rsid w:val="0097202E"/>
    <w:rsid w:val="0097217D"/>
    <w:rsid w:val="00972211"/>
    <w:rsid w:val="00972440"/>
    <w:rsid w:val="00972EB3"/>
    <w:rsid w:val="009730D5"/>
    <w:rsid w:val="00973BCD"/>
    <w:rsid w:val="009742FA"/>
    <w:rsid w:val="00974DCD"/>
    <w:rsid w:val="009756BF"/>
    <w:rsid w:val="009759B0"/>
    <w:rsid w:val="00975B6D"/>
    <w:rsid w:val="00975D6E"/>
    <w:rsid w:val="00976241"/>
    <w:rsid w:val="009762CE"/>
    <w:rsid w:val="00976FD0"/>
    <w:rsid w:val="00977482"/>
    <w:rsid w:val="00980619"/>
    <w:rsid w:val="009806BB"/>
    <w:rsid w:val="00980FB4"/>
    <w:rsid w:val="00981150"/>
    <w:rsid w:val="00981B4E"/>
    <w:rsid w:val="00981C12"/>
    <w:rsid w:val="0098271A"/>
    <w:rsid w:val="0098372E"/>
    <w:rsid w:val="00983816"/>
    <w:rsid w:val="009838C3"/>
    <w:rsid w:val="00983981"/>
    <w:rsid w:val="00985010"/>
    <w:rsid w:val="0098534B"/>
    <w:rsid w:val="009854F2"/>
    <w:rsid w:val="00985C63"/>
    <w:rsid w:val="009862EB"/>
    <w:rsid w:val="00986DC2"/>
    <w:rsid w:val="009879EE"/>
    <w:rsid w:val="009903A4"/>
    <w:rsid w:val="00990762"/>
    <w:rsid w:val="00990991"/>
    <w:rsid w:val="00990B33"/>
    <w:rsid w:val="00990B3A"/>
    <w:rsid w:val="00990C07"/>
    <w:rsid w:val="00990D87"/>
    <w:rsid w:val="00991436"/>
    <w:rsid w:val="00991D9F"/>
    <w:rsid w:val="00992869"/>
    <w:rsid w:val="00992BFF"/>
    <w:rsid w:val="0099346F"/>
    <w:rsid w:val="00993837"/>
    <w:rsid w:val="009938BC"/>
    <w:rsid w:val="009942CB"/>
    <w:rsid w:val="00994A25"/>
    <w:rsid w:val="009958A9"/>
    <w:rsid w:val="0099598E"/>
    <w:rsid w:val="00995C5E"/>
    <w:rsid w:val="009A0129"/>
    <w:rsid w:val="009A0DCE"/>
    <w:rsid w:val="009A1568"/>
    <w:rsid w:val="009A198D"/>
    <w:rsid w:val="009A2800"/>
    <w:rsid w:val="009A3284"/>
    <w:rsid w:val="009A375B"/>
    <w:rsid w:val="009A3A15"/>
    <w:rsid w:val="009A436E"/>
    <w:rsid w:val="009A4C2C"/>
    <w:rsid w:val="009A5660"/>
    <w:rsid w:val="009A62BB"/>
    <w:rsid w:val="009A68DD"/>
    <w:rsid w:val="009A6D25"/>
    <w:rsid w:val="009A6F4F"/>
    <w:rsid w:val="009A70EE"/>
    <w:rsid w:val="009A7A46"/>
    <w:rsid w:val="009B0AF5"/>
    <w:rsid w:val="009B11E8"/>
    <w:rsid w:val="009B1C17"/>
    <w:rsid w:val="009B253F"/>
    <w:rsid w:val="009B25CF"/>
    <w:rsid w:val="009B2B68"/>
    <w:rsid w:val="009B409F"/>
    <w:rsid w:val="009B4BFF"/>
    <w:rsid w:val="009B4CCB"/>
    <w:rsid w:val="009B4F55"/>
    <w:rsid w:val="009B5560"/>
    <w:rsid w:val="009B586F"/>
    <w:rsid w:val="009B62D1"/>
    <w:rsid w:val="009B666A"/>
    <w:rsid w:val="009C0060"/>
    <w:rsid w:val="009C1C19"/>
    <w:rsid w:val="009C20C4"/>
    <w:rsid w:val="009C28F7"/>
    <w:rsid w:val="009C2CA9"/>
    <w:rsid w:val="009C32EE"/>
    <w:rsid w:val="009C3336"/>
    <w:rsid w:val="009C3FB9"/>
    <w:rsid w:val="009C4604"/>
    <w:rsid w:val="009C5B60"/>
    <w:rsid w:val="009C65A0"/>
    <w:rsid w:val="009C77ED"/>
    <w:rsid w:val="009C7D79"/>
    <w:rsid w:val="009D01B7"/>
    <w:rsid w:val="009D0A90"/>
    <w:rsid w:val="009D16C1"/>
    <w:rsid w:val="009D1922"/>
    <w:rsid w:val="009D1ABB"/>
    <w:rsid w:val="009D23AE"/>
    <w:rsid w:val="009D27CA"/>
    <w:rsid w:val="009D2ED0"/>
    <w:rsid w:val="009D3AE8"/>
    <w:rsid w:val="009D501E"/>
    <w:rsid w:val="009D5782"/>
    <w:rsid w:val="009D631C"/>
    <w:rsid w:val="009D63D9"/>
    <w:rsid w:val="009D6BF9"/>
    <w:rsid w:val="009E01CD"/>
    <w:rsid w:val="009E0288"/>
    <w:rsid w:val="009E0478"/>
    <w:rsid w:val="009E04EB"/>
    <w:rsid w:val="009E060E"/>
    <w:rsid w:val="009E0725"/>
    <w:rsid w:val="009E0A3A"/>
    <w:rsid w:val="009E0B0D"/>
    <w:rsid w:val="009E10EF"/>
    <w:rsid w:val="009E13FB"/>
    <w:rsid w:val="009E14F8"/>
    <w:rsid w:val="009E1C3B"/>
    <w:rsid w:val="009E23E1"/>
    <w:rsid w:val="009E26D6"/>
    <w:rsid w:val="009E29CC"/>
    <w:rsid w:val="009E3A60"/>
    <w:rsid w:val="009E3C73"/>
    <w:rsid w:val="009E3F23"/>
    <w:rsid w:val="009E47D8"/>
    <w:rsid w:val="009E4A9C"/>
    <w:rsid w:val="009E4BA4"/>
    <w:rsid w:val="009E4C05"/>
    <w:rsid w:val="009E4F4E"/>
    <w:rsid w:val="009E5212"/>
    <w:rsid w:val="009E53CC"/>
    <w:rsid w:val="009E5C83"/>
    <w:rsid w:val="009E5EF0"/>
    <w:rsid w:val="009F034E"/>
    <w:rsid w:val="009F1137"/>
    <w:rsid w:val="009F1965"/>
    <w:rsid w:val="009F2423"/>
    <w:rsid w:val="009F266C"/>
    <w:rsid w:val="009F2CDE"/>
    <w:rsid w:val="009F367E"/>
    <w:rsid w:val="009F36AE"/>
    <w:rsid w:val="009F38FD"/>
    <w:rsid w:val="009F3BE6"/>
    <w:rsid w:val="009F3E23"/>
    <w:rsid w:val="009F3E2B"/>
    <w:rsid w:val="009F45B5"/>
    <w:rsid w:val="009F4963"/>
    <w:rsid w:val="009F4AB2"/>
    <w:rsid w:val="009F4D9D"/>
    <w:rsid w:val="009F4DBA"/>
    <w:rsid w:val="009F50BB"/>
    <w:rsid w:val="009F52A9"/>
    <w:rsid w:val="009F6229"/>
    <w:rsid w:val="009F65E8"/>
    <w:rsid w:val="009F66B0"/>
    <w:rsid w:val="009F68E4"/>
    <w:rsid w:val="009F6A69"/>
    <w:rsid w:val="009F772D"/>
    <w:rsid w:val="009F786F"/>
    <w:rsid w:val="009F7AA8"/>
    <w:rsid w:val="009F7CA1"/>
    <w:rsid w:val="009F7E9E"/>
    <w:rsid w:val="00A00008"/>
    <w:rsid w:val="00A00164"/>
    <w:rsid w:val="00A00A6F"/>
    <w:rsid w:val="00A00C39"/>
    <w:rsid w:val="00A0139D"/>
    <w:rsid w:val="00A020DE"/>
    <w:rsid w:val="00A02421"/>
    <w:rsid w:val="00A02CA9"/>
    <w:rsid w:val="00A02CB8"/>
    <w:rsid w:val="00A02EC9"/>
    <w:rsid w:val="00A03E39"/>
    <w:rsid w:val="00A03F32"/>
    <w:rsid w:val="00A06872"/>
    <w:rsid w:val="00A069A6"/>
    <w:rsid w:val="00A06F76"/>
    <w:rsid w:val="00A0709A"/>
    <w:rsid w:val="00A075CC"/>
    <w:rsid w:val="00A076CC"/>
    <w:rsid w:val="00A077ED"/>
    <w:rsid w:val="00A07B4B"/>
    <w:rsid w:val="00A10B52"/>
    <w:rsid w:val="00A11348"/>
    <w:rsid w:val="00A113BE"/>
    <w:rsid w:val="00A11C51"/>
    <w:rsid w:val="00A1330F"/>
    <w:rsid w:val="00A1359C"/>
    <w:rsid w:val="00A135F8"/>
    <w:rsid w:val="00A14071"/>
    <w:rsid w:val="00A14B2B"/>
    <w:rsid w:val="00A15135"/>
    <w:rsid w:val="00A15DE0"/>
    <w:rsid w:val="00A1743E"/>
    <w:rsid w:val="00A175D0"/>
    <w:rsid w:val="00A20901"/>
    <w:rsid w:val="00A20B81"/>
    <w:rsid w:val="00A2121F"/>
    <w:rsid w:val="00A21499"/>
    <w:rsid w:val="00A219F1"/>
    <w:rsid w:val="00A21C46"/>
    <w:rsid w:val="00A226C2"/>
    <w:rsid w:val="00A23C51"/>
    <w:rsid w:val="00A2423C"/>
    <w:rsid w:val="00A247BD"/>
    <w:rsid w:val="00A2485A"/>
    <w:rsid w:val="00A24F5D"/>
    <w:rsid w:val="00A2501E"/>
    <w:rsid w:val="00A25167"/>
    <w:rsid w:val="00A25CEE"/>
    <w:rsid w:val="00A26B9A"/>
    <w:rsid w:val="00A26E61"/>
    <w:rsid w:val="00A26E7E"/>
    <w:rsid w:val="00A27132"/>
    <w:rsid w:val="00A305CA"/>
    <w:rsid w:val="00A307C8"/>
    <w:rsid w:val="00A312A4"/>
    <w:rsid w:val="00A31AE7"/>
    <w:rsid w:val="00A31DDE"/>
    <w:rsid w:val="00A320A7"/>
    <w:rsid w:val="00A32247"/>
    <w:rsid w:val="00A32861"/>
    <w:rsid w:val="00A32961"/>
    <w:rsid w:val="00A32B18"/>
    <w:rsid w:val="00A33061"/>
    <w:rsid w:val="00A330A6"/>
    <w:rsid w:val="00A33B25"/>
    <w:rsid w:val="00A3447C"/>
    <w:rsid w:val="00A34F6D"/>
    <w:rsid w:val="00A3534A"/>
    <w:rsid w:val="00A3554B"/>
    <w:rsid w:val="00A36252"/>
    <w:rsid w:val="00A376B5"/>
    <w:rsid w:val="00A37914"/>
    <w:rsid w:val="00A37D4E"/>
    <w:rsid w:val="00A40307"/>
    <w:rsid w:val="00A40AF0"/>
    <w:rsid w:val="00A41EB5"/>
    <w:rsid w:val="00A429BA"/>
    <w:rsid w:val="00A42A50"/>
    <w:rsid w:val="00A43623"/>
    <w:rsid w:val="00A4377C"/>
    <w:rsid w:val="00A43FF0"/>
    <w:rsid w:val="00A43FF9"/>
    <w:rsid w:val="00A44399"/>
    <w:rsid w:val="00A446DA"/>
    <w:rsid w:val="00A44EAC"/>
    <w:rsid w:val="00A4544B"/>
    <w:rsid w:val="00A46BDD"/>
    <w:rsid w:val="00A46C1D"/>
    <w:rsid w:val="00A47C13"/>
    <w:rsid w:val="00A50734"/>
    <w:rsid w:val="00A5115F"/>
    <w:rsid w:val="00A51539"/>
    <w:rsid w:val="00A517B3"/>
    <w:rsid w:val="00A51DF8"/>
    <w:rsid w:val="00A51E77"/>
    <w:rsid w:val="00A531C0"/>
    <w:rsid w:val="00A535C7"/>
    <w:rsid w:val="00A536CC"/>
    <w:rsid w:val="00A53D52"/>
    <w:rsid w:val="00A54274"/>
    <w:rsid w:val="00A54CA2"/>
    <w:rsid w:val="00A5539C"/>
    <w:rsid w:val="00A556B1"/>
    <w:rsid w:val="00A55E39"/>
    <w:rsid w:val="00A569F3"/>
    <w:rsid w:val="00A57197"/>
    <w:rsid w:val="00A57AC5"/>
    <w:rsid w:val="00A57B59"/>
    <w:rsid w:val="00A6013E"/>
    <w:rsid w:val="00A60B72"/>
    <w:rsid w:val="00A61464"/>
    <w:rsid w:val="00A6223F"/>
    <w:rsid w:val="00A6241D"/>
    <w:rsid w:val="00A624B7"/>
    <w:rsid w:val="00A62539"/>
    <w:rsid w:val="00A6264C"/>
    <w:rsid w:val="00A62ED1"/>
    <w:rsid w:val="00A636FC"/>
    <w:rsid w:val="00A63D2D"/>
    <w:rsid w:val="00A64066"/>
    <w:rsid w:val="00A6408A"/>
    <w:rsid w:val="00A6428E"/>
    <w:rsid w:val="00A645C8"/>
    <w:rsid w:val="00A64C59"/>
    <w:rsid w:val="00A6639A"/>
    <w:rsid w:val="00A670A9"/>
    <w:rsid w:val="00A676FA"/>
    <w:rsid w:val="00A70471"/>
    <w:rsid w:val="00A716FA"/>
    <w:rsid w:val="00A71854"/>
    <w:rsid w:val="00A71E63"/>
    <w:rsid w:val="00A724F6"/>
    <w:rsid w:val="00A72C86"/>
    <w:rsid w:val="00A733E7"/>
    <w:rsid w:val="00A736A3"/>
    <w:rsid w:val="00A754C4"/>
    <w:rsid w:val="00A75B31"/>
    <w:rsid w:val="00A75D54"/>
    <w:rsid w:val="00A763FE"/>
    <w:rsid w:val="00A766B4"/>
    <w:rsid w:val="00A77042"/>
    <w:rsid w:val="00A7717F"/>
    <w:rsid w:val="00A77204"/>
    <w:rsid w:val="00A7748A"/>
    <w:rsid w:val="00A7749A"/>
    <w:rsid w:val="00A77B28"/>
    <w:rsid w:val="00A80005"/>
    <w:rsid w:val="00A80351"/>
    <w:rsid w:val="00A809BA"/>
    <w:rsid w:val="00A81B9C"/>
    <w:rsid w:val="00A8278D"/>
    <w:rsid w:val="00A82C5F"/>
    <w:rsid w:val="00A82D24"/>
    <w:rsid w:val="00A8385D"/>
    <w:rsid w:val="00A83DA9"/>
    <w:rsid w:val="00A83FC9"/>
    <w:rsid w:val="00A846D1"/>
    <w:rsid w:val="00A848EE"/>
    <w:rsid w:val="00A85036"/>
    <w:rsid w:val="00A8503A"/>
    <w:rsid w:val="00A851C8"/>
    <w:rsid w:val="00A868F2"/>
    <w:rsid w:val="00A86C8C"/>
    <w:rsid w:val="00A86D70"/>
    <w:rsid w:val="00A86FD4"/>
    <w:rsid w:val="00A875A0"/>
    <w:rsid w:val="00A87B91"/>
    <w:rsid w:val="00A87C21"/>
    <w:rsid w:val="00A87F2F"/>
    <w:rsid w:val="00A90826"/>
    <w:rsid w:val="00A90BEC"/>
    <w:rsid w:val="00A912D2"/>
    <w:rsid w:val="00A918D1"/>
    <w:rsid w:val="00A91B7F"/>
    <w:rsid w:val="00A92190"/>
    <w:rsid w:val="00A92481"/>
    <w:rsid w:val="00A93487"/>
    <w:rsid w:val="00A93E97"/>
    <w:rsid w:val="00A94023"/>
    <w:rsid w:val="00A95215"/>
    <w:rsid w:val="00A96757"/>
    <w:rsid w:val="00A968E9"/>
    <w:rsid w:val="00A96A59"/>
    <w:rsid w:val="00A96B8D"/>
    <w:rsid w:val="00A96DB8"/>
    <w:rsid w:val="00A96EB7"/>
    <w:rsid w:val="00A96FA1"/>
    <w:rsid w:val="00A9723C"/>
    <w:rsid w:val="00A97570"/>
    <w:rsid w:val="00A97673"/>
    <w:rsid w:val="00A97A09"/>
    <w:rsid w:val="00AA071E"/>
    <w:rsid w:val="00AA0BB6"/>
    <w:rsid w:val="00AA0EC6"/>
    <w:rsid w:val="00AA1147"/>
    <w:rsid w:val="00AA15FE"/>
    <w:rsid w:val="00AA16E2"/>
    <w:rsid w:val="00AA1A15"/>
    <w:rsid w:val="00AA2A5F"/>
    <w:rsid w:val="00AA3E87"/>
    <w:rsid w:val="00AA4109"/>
    <w:rsid w:val="00AA44E8"/>
    <w:rsid w:val="00AA4730"/>
    <w:rsid w:val="00AA5469"/>
    <w:rsid w:val="00AA5AED"/>
    <w:rsid w:val="00AA6138"/>
    <w:rsid w:val="00AA65B6"/>
    <w:rsid w:val="00AA668C"/>
    <w:rsid w:val="00AA7176"/>
    <w:rsid w:val="00AB0280"/>
    <w:rsid w:val="00AB09AE"/>
    <w:rsid w:val="00AB14F6"/>
    <w:rsid w:val="00AB1549"/>
    <w:rsid w:val="00AB15AB"/>
    <w:rsid w:val="00AB1959"/>
    <w:rsid w:val="00AB1B15"/>
    <w:rsid w:val="00AB1BCC"/>
    <w:rsid w:val="00AB226B"/>
    <w:rsid w:val="00AB2504"/>
    <w:rsid w:val="00AB2916"/>
    <w:rsid w:val="00AB2A17"/>
    <w:rsid w:val="00AB2D33"/>
    <w:rsid w:val="00AB30EF"/>
    <w:rsid w:val="00AB32BD"/>
    <w:rsid w:val="00AB4F39"/>
    <w:rsid w:val="00AB5342"/>
    <w:rsid w:val="00AB5B15"/>
    <w:rsid w:val="00AB682D"/>
    <w:rsid w:val="00AB6F2F"/>
    <w:rsid w:val="00AB78E0"/>
    <w:rsid w:val="00AC0C96"/>
    <w:rsid w:val="00AC1397"/>
    <w:rsid w:val="00AC1AEC"/>
    <w:rsid w:val="00AC1B16"/>
    <w:rsid w:val="00AC2638"/>
    <w:rsid w:val="00AC2B16"/>
    <w:rsid w:val="00AC3DC1"/>
    <w:rsid w:val="00AC3F48"/>
    <w:rsid w:val="00AC42D0"/>
    <w:rsid w:val="00AC4425"/>
    <w:rsid w:val="00AC4542"/>
    <w:rsid w:val="00AC4A78"/>
    <w:rsid w:val="00AC4CDD"/>
    <w:rsid w:val="00AC521A"/>
    <w:rsid w:val="00AC6167"/>
    <w:rsid w:val="00AC619B"/>
    <w:rsid w:val="00AC6845"/>
    <w:rsid w:val="00AC75D6"/>
    <w:rsid w:val="00AC780B"/>
    <w:rsid w:val="00AD04C8"/>
    <w:rsid w:val="00AD126D"/>
    <w:rsid w:val="00AD1869"/>
    <w:rsid w:val="00AD27E9"/>
    <w:rsid w:val="00AD2821"/>
    <w:rsid w:val="00AD29FC"/>
    <w:rsid w:val="00AD2CD9"/>
    <w:rsid w:val="00AD335A"/>
    <w:rsid w:val="00AD37A6"/>
    <w:rsid w:val="00AD38E7"/>
    <w:rsid w:val="00AD3CBE"/>
    <w:rsid w:val="00AD4AC7"/>
    <w:rsid w:val="00AD4BDF"/>
    <w:rsid w:val="00AD4D64"/>
    <w:rsid w:val="00AD52FA"/>
    <w:rsid w:val="00AD5B92"/>
    <w:rsid w:val="00AD5F42"/>
    <w:rsid w:val="00AD7C45"/>
    <w:rsid w:val="00AD7E6C"/>
    <w:rsid w:val="00AE0090"/>
    <w:rsid w:val="00AE0935"/>
    <w:rsid w:val="00AE102E"/>
    <w:rsid w:val="00AE154E"/>
    <w:rsid w:val="00AE15C8"/>
    <w:rsid w:val="00AE3400"/>
    <w:rsid w:val="00AE3E13"/>
    <w:rsid w:val="00AE3F3B"/>
    <w:rsid w:val="00AE4212"/>
    <w:rsid w:val="00AE50DD"/>
    <w:rsid w:val="00AE572D"/>
    <w:rsid w:val="00AE59D8"/>
    <w:rsid w:val="00AE6716"/>
    <w:rsid w:val="00AE693F"/>
    <w:rsid w:val="00AE6A4A"/>
    <w:rsid w:val="00AE6BB0"/>
    <w:rsid w:val="00AE7935"/>
    <w:rsid w:val="00AE79EB"/>
    <w:rsid w:val="00AE7B52"/>
    <w:rsid w:val="00AE7D87"/>
    <w:rsid w:val="00AF0191"/>
    <w:rsid w:val="00AF0409"/>
    <w:rsid w:val="00AF041D"/>
    <w:rsid w:val="00AF1BEC"/>
    <w:rsid w:val="00AF251B"/>
    <w:rsid w:val="00AF2C9F"/>
    <w:rsid w:val="00AF3645"/>
    <w:rsid w:val="00AF37B5"/>
    <w:rsid w:val="00AF38A2"/>
    <w:rsid w:val="00AF3B46"/>
    <w:rsid w:val="00AF3CA0"/>
    <w:rsid w:val="00AF46C1"/>
    <w:rsid w:val="00AF546D"/>
    <w:rsid w:val="00AF5822"/>
    <w:rsid w:val="00AF584E"/>
    <w:rsid w:val="00AF5D86"/>
    <w:rsid w:val="00AF62BA"/>
    <w:rsid w:val="00AF62E9"/>
    <w:rsid w:val="00AF7635"/>
    <w:rsid w:val="00AF7729"/>
    <w:rsid w:val="00AF7805"/>
    <w:rsid w:val="00AF7C4A"/>
    <w:rsid w:val="00B006B7"/>
    <w:rsid w:val="00B00E6B"/>
    <w:rsid w:val="00B01CA0"/>
    <w:rsid w:val="00B02659"/>
    <w:rsid w:val="00B0370D"/>
    <w:rsid w:val="00B03AE0"/>
    <w:rsid w:val="00B03CFF"/>
    <w:rsid w:val="00B03D6E"/>
    <w:rsid w:val="00B0649D"/>
    <w:rsid w:val="00B06655"/>
    <w:rsid w:val="00B068E5"/>
    <w:rsid w:val="00B06AD5"/>
    <w:rsid w:val="00B06BFC"/>
    <w:rsid w:val="00B07BB8"/>
    <w:rsid w:val="00B07C48"/>
    <w:rsid w:val="00B10314"/>
    <w:rsid w:val="00B108FD"/>
    <w:rsid w:val="00B11232"/>
    <w:rsid w:val="00B117D1"/>
    <w:rsid w:val="00B11828"/>
    <w:rsid w:val="00B11A10"/>
    <w:rsid w:val="00B124AA"/>
    <w:rsid w:val="00B12D59"/>
    <w:rsid w:val="00B12DBE"/>
    <w:rsid w:val="00B13691"/>
    <w:rsid w:val="00B13BB3"/>
    <w:rsid w:val="00B13DE9"/>
    <w:rsid w:val="00B1456E"/>
    <w:rsid w:val="00B146D7"/>
    <w:rsid w:val="00B14CC8"/>
    <w:rsid w:val="00B150E1"/>
    <w:rsid w:val="00B15B42"/>
    <w:rsid w:val="00B16F4E"/>
    <w:rsid w:val="00B17046"/>
    <w:rsid w:val="00B17313"/>
    <w:rsid w:val="00B1754C"/>
    <w:rsid w:val="00B201B5"/>
    <w:rsid w:val="00B20D46"/>
    <w:rsid w:val="00B218A8"/>
    <w:rsid w:val="00B21F37"/>
    <w:rsid w:val="00B22376"/>
    <w:rsid w:val="00B226EE"/>
    <w:rsid w:val="00B22E3C"/>
    <w:rsid w:val="00B23075"/>
    <w:rsid w:val="00B231BF"/>
    <w:rsid w:val="00B23CD6"/>
    <w:rsid w:val="00B23FB1"/>
    <w:rsid w:val="00B2422E"/>
    <w:rsid w:val="00B24288"/>
    <w:rsid w:val="00B242A8"/>
    <w:rsid w:val="00B2431D"/>
    <w:rsid w:val="00B2450E"/>
    <w:rsid w:val="00B246DC"/>
    <w:rsid w:val="00B24FBC"/>
    <w:rsid w:val="00B27831"/>
    <w:rsid w:val="00B300E5"/>
    <w:rsid w:val="00B305C7"/>
    <w:rsid w:val="00B31C58"/>
    <w:rsid w:val="00B32655"/>
    <w:rsid w:val="00B32A07"/>
    <w:rsid w:val="00B32EA0"/>
    <w:rsid w:val="00B32FC8"/>
    <w:rsid w:val="00B33546"/>
    <w:rsid w:val="00B3363F"/>
    <w:rsid w:val="00B33FCF"/>
    <w:rsid w:val="00B35003"/>
    <w:rsid w:val="00B35064"/>
    <w:rsid w:val="00B35648"/>
    <w:rsid w:val="00B35A19"/>
    <w:rsid w:val="00B35AF4"/>
    <w:rsid w:val="00B35F65"/>
    <w:rsid w:val="00B368E0"/>
    <w:rsid w:val="00B371B0"/>
    <w:rsid w:val="00B402A7"/>
    <w:rsid w:val="00B40F22"/>
    <w:rsid w:val="00B4119D"/>
    <w:rsid w:val="00B422CE"/>
    <w:rsid w:val="00B42497"/>
    <w:rsid w:val="00B43291"/>
    <w:rsid w:val="00B43FA6"/>
    <w:rsid w:val="00B44D46"/>
    <w:rsid w:val="00B44E06"/>
    <w:rsid w:val="00B44F8E"/>
    <w:rsid w:val="00B453A6"/>
    <w:rsid w:val="00B458DF"/>
    <w:rsid w:val="00B45D3B"/>
    <w:rsid w:val="00B46287"/>
    <w:rsid w:val="00B46622"/>
    <w:rsid w:val="00B468C2"/>
    <w:rsid w:val="00B46D3E"/>
    <w:rsid w:val="00B47DEA"/>
    <w:rsid w:val="00B51324"/>
    <w:rsid w:val="00B51685"/>
    <w:rsid w:val="00B517BA"/>
    <w:rsid w:val="00B51B2A"/>
    <w:rsid w:val="00B52C3A"/>
    <w:rsid w:val="00B540EB"/>
    <w:rsid w:val="00B54B13"/>
    <w:rsid w:val="00B54D4A"/>
    <w:rsid w:val="00B54F00"/>
    <w:rsid w:val="00B55A39"/>
    <w:rsid w:val="00B55B4A"/>
    <w:rsid w:val="00B55C0E"/>
    <w:rsid w:val="00B55C4D"/>
    <w:rsid w:val="00B55D75"/>
    <w:rsid w:val="00B56B51"/>
    <w:rsid w:val="00B5704E"/>
    <w:rsid w:val="00B57404"/>
    <w:rsid w:val="00B57586"/>
    <w:rsid w:val="00B578C5"/>
    <w:rsid w:val="00B57E94"/>
    <w:rsid w:val="00B57F05"/>
    <w:rsid w:val="00B601CF"/>
    <w:rsid w:val="00B60341"/>
    <w:rsid w:val="00B603BB"/>
    <w:rsid w:val="00B60675"/>
    <w:rsid w:val="00B60AD4"/>
    <w:rsid w:val="00B615DE"/>
    <w:rsid w:val="00B6162B"/>
    <w:rsid w:val="00B61FA2"/>
    <w:rsid w:val="00B623AB"/>
    <w:rsid w:val="00B623B9"/>
    <w:rsid w:val="00B6261C"/>
    <w:rsid w:val="00B62DB4"/>
    <w:rsid w:val="00B63286"/>
    <w:rsid w:val="00B641EA"/>
    <w:rsid w:val="00B64666"/>
    <w:rsid w:val="00B654A4"/>
    <w:rsid w:val="00B6561D"/>
    <w:rsid w:val="00B65A64"/>
    <w:rsid w:val="00B65C7D"/>
    <w:rsid w:val="00B65CC9"/>
    <w:rsid w:val="00B65E38"/>
    <w:rsid w:val="00B66B43"/>
    <w:rsid w:val="00B674AE"/>
    <w:rsid w:val="00B6751C"/>
    <w:rsid w:val="00B67847"/>
    <w:rsid w:val="00B704AF"/>
    <w:rsid w:val="00B704C0"/>
    <w:rsid w:val="00B706B5"/>
    <w:rsid w:val="00B71F68"/>
    <w:rsid w:val="00B726CE"/>
    <w:rsid w:val="00B731E7"/>
    <w:rsid w:val="00B73529"/>
    <w:rsid w:val="00B736B9"/>
    <w:rsid w:val="00B73CCE"/>
    <w:rsid w:val="00B73DC5"/>
    <w:rsid w:val="00B74B38"/>
    <w:rsid w:val="00B74E99"/>
    <w:rsid w:val="00B765DE"/>
    <w:rsid w:val="00B76B64"/>
    <w:rsid w:val="00B775F5"/>
    <w:rsid w:val="00B77B3C"/>
    <w:rsid w:val="00B77F36"/>
    <w:rsid w:val="00B81097"/>
    <w:rsid w:val="00B811DB"/>
    <w:rsid w:val="00B816CD"/>
    <w:rsid w:val="00B81BE6"/>
    <w:rsid w:val="00B825C1"/>
    <w:rsid w:val="00B82684"/>
    <w:rsid w:val="00B82D21"/>
    <w:rsid w:val="00B82DEE"/>
    <w:rsid w:val="00B838CE"/>
    <w:rsid w:val="00B84039"/>
    <w:rsid w:val="00B84535"/>
    <w:rsid w:val="00B84F8A"/>
    <w:rsid w:val="00B8656E"/>
    <w:rsid w:val="00B86A3E"/>
    <w:rsid w:val="00B86D21"/>
    <w:rsid w:val="00B900D0"/>
    <w:rsid w:val="00B901D4"/>
    <w:rsid w:val="00B90B8B"/>
    <w:rsid w:val="00B91105"/>
    <w:rsid w:val="00B916B6"/>
    <w:rsid w:val="00B917D3"/>
    <w:rsid w:val="00B923FE"/>
    <w:rsid w:val="00B92D31"/>
    <w:rsid w:val="00B92FA9"/>
    <w:rsid w:val="00B93107"/>
    <w:rsid w:val="00B932FE"/>
    <w:rsid w:val="00B93647"/>
    <w:rsid w:val="00B93E7E"/>
    <w:rsid w:val="00B94068"/>
    <w:rsid w:val="00B9442E"/>
    <w:rsid w:val="00B94A46"/>
    <w:rsid w:val="00B94EA3"/>
    <w:rsid w:val="00B951BB"/>
    <w:rsid w:val="00B9528D"/>
    <w:rsid w:val="00B95699"/>
    <w:rsid w:val="00B962BE"/>
    <w:rsid w:val="00BA051E"/>
    <w:rsid w:val="00BA05EF"/>
    <w:rsid w:val="00BA09E5"/>
    <w:rsid w:val="00BA0F75"/>
    <w:rsid w:val="00BA2DF7"/>
    <w:rsid w:val="00BA35FE"/>
    <w:rsid w:val="00BA4858"/>
    <w:rsid w:val="00BA4E91"/>
    <w:rsid w:val="00BA538B"/>
    <w:rsid w:val="00BA562C"/>
    <w:rsid w:val="00BA5F47"/>
    <w:rsid w:val="00BA6020"/>
    <w:rsid w:val="00BA7E3A"/>
    <w:rsid w:val="00BA7E58"/>
    <w:rsid w:val="00BB048E"/>
    <w:rsid w:val="00BB0551"/>
    <w:rsid w:val="00BB0F59"/>
    <w:rsid w:val="00BB12C9"/>
    <w:rsid w:val="00BB1581"/>
    <w:rsid w:val="00BB1917"/>
    <w:rsid w:val="00BB1A0D"/>
    <w:rsid w:val="00BB36D1"/>
    <w:rsid w:val="00BB4DC0"/>
    <w:rsid w:val="00BB542C"/>
    <w:rsid w:val="00BB5EDD"/>
    <w:rsid w:val="00BB63EF"/>
    <w:rsid w:val="00BB650D"/>
    <w:rsid w:val="00BB6640"/>
    <w:rsid w:val="00BB671E"/>
    <w:rsid w:val="00BB686C"/>
    <w:rsid w:val="00BB6ED4"/>
    <w:rsid w:val="00BB78EA"/>
    <w:rsid w:val="00BB7E05"/>
    <w:rsid w:val="00BB7F3A"/>
    <w:rsid w:val="00BC09BD"/>
    <w:rsid w:val="00BC0B76"/>
    <w:rsid w:val="00BC2C53"/>
    <w:rsid w:val="00BC2D29"/>
    <w:rsid w:val="00BC30B9"/>
    <w:rsid w:val="00BC321A"/>
    <w:rsid w:val="00BC3405"/>
    <w:rsid w:val="00BC3E1E"/>
    <w:rsid w:val="00BC48E5"/>
    <w:rsid w:val="00BC4D1C"/>
    <w:rsid w:val="00BC5020"/>
    <w:rsid w:val="00BC67F0"/>
    <w:rsid w:val="00BC6AE4"/>
    <w:rsid w:val="00BC7678"/>
    <w:rsid w:val="00BD00C4"/>
    <w:rsid w:val="00BD0159"/>
    <w:rsid w:val="00BD06BE"/>
    <w:rsid w:val="00BD0AF5"/>
    <w:rsid w:val="00BD1050"/>
    <w:rsid w:val="00BD191E"/>
    <w:rsid w:val="00BD1B1E"/>
    <w:rsid w:val="00BD1D89"/>
    <w:rsid w:val="00BD27EB"/>
    <w:rsid w:val="00BD44DB"/>
    <w:rsid w:val="00BD4EC0"/>
    <w:rsid w:val="00BD51C3"/>
    <w:rsid w:val="00BD543F"/>
    <w:rsid w:val="00BD5DDE"/>
    <w:rsid w:val="00BD5FD2"/>
    <w:rsid w:val="00BD60EE"/>
    <w:rsid w:val="00BD6AE2"/>
    <w:rsid w:val="00BD77B1"/>
    <w:rsid w:val="00BD77D7"/>
    <w:rsid w:val="00BD7897"/>
    <w:rsid w:val="00BD7C18"/>
    <w:rsid w:val="00BE0070"/>
    <w:rsid w:val="00BE1C13"/>
    <w:rsid w:val="00BE20E3"/>
    <w:rsid w:val="00BE2252"/>
    <w:rsid w:val="00BE24D2"/>
    <w:rsid w:val="00BE2E91"/>
    <w:rsid w:val="00BE39ED"/>
    <w:rsid w:val="00BE3A44"/>
    <w:rsid w:val="00BE3FCD"/>
    <w:rsid w:val="00BE4125"/>
    <w:rsid w:val="00BE41A0"/>
    <w:rsid w:val="00BE4454"/>
    <w:rsid w:val="00BE46AC"/>
    <w:rsid w:val="00BE5351"/>
    <w:rsid w:val="00BE548B"/>
    <w:rsid w:val="00BE5B91"/>
    <w:rsid w:val="00BE5E94"/>
    <w:rsid w:val="00BE5EEE"/>
    <w:rsid w:val="00BE5FCC"/>
    <w:rsid w:val="00BE702D"/>
    <w:rsid w:val="00BE71B6"/>
    <w:rsid w:val="00BE7474"/>
    <w:rsid w:val="00BE7E5F"/>
    <w:rsid w:val="00BE7FE6"/>
    <w:rsid w:val="00BF002C"/>
    <w:rsid w:val="00BF0B20"/>
    <w:rsid w:val="00BF14C6"/>
    <w:rsid w:val="00BF18AC"/>
    <w:rsid w:val="00BF25C5"/>
    <w:rsid w:val="00BF2CC9"/>
    <w:rsid w:val="00BF3282"/>
    <w:rsid w:val="00BF3695"/>
    <w:rsid w:val="00BF3787"/>
    <w:rsid w:val="00BF454A"/>
    <w:rsid w:val="00BF4773"/>
    <w:rsid w:val="00BF4D60"/>
    <w:rsid w:val="00BF50E3"/>
    <w:rsid w:val="00BF50E9"/>
    <w:rsid w:val="00BF5873"/>
    <w:rsid w:val="00BF5B0A"/>
    <w:rsid w:val="00BF5F5C"/>
    <w:rsid w:val="00BF6294"/>
    <w:rsid w:val="00BF6632"/>
    <w:rsid w:val="00BF77C0"/>
    <w:rsid w:val="00BF7B2A"/>
    <w:rsid w:val="00C001FE"/>
    <w:rsid w:val="00C00D05"/>
    <w:rsid w:val="00C0101C"/>
    <w:rsid w:val="00C0164C"/>
    <w:rsid w:val="00C01C38"/>
    <w:rsid w:val="00C03D6C"/>
    <w:rsid w:val="00C04964"/>
    <w:rsid w:val="00C05918"/>
    <w:rsid w:val="00C0612C"/>
    <w:rsid w:val="00C0671D"/>
    <w:rsid w:val="00C06941"/>
    <w:rsid w:val="00C06F4D"/>
    <w:rsid w:val="00C07ABC"/>
    <w:rsid w:val="00C1069F"/>
    <w:rsid w:val="00C10D34"/>
    <w:rsid w:val="00C10F81"/>
    <w:rsid w:val="00C120F1"/>
    <w:rsid w:val="00C1236A"/>
    <w:rsid w:val="00C12EFA"/>
    <w:rsid w:val="00C12F11"/>
    <w:rsid w:val="00C13974"/>
    <w:rsid w:val="00C139E3"/>
    <w:rsid w:val="00C13B7B"/>
    <w:rsid w:val="00C13D4A"/>
    <w:rsid w:val="00C13D65"/>
    <w:rsid w:val="00C1416F"/>
    <w:rsid w:val="00C14301"/>
    <w:rsid w:val="00C1472D"/>
    <w:rsid w:val="00C14944"/>
    <w:rsid w:val="00C15002"/>
    <w:rsid w:val="00C1532A"/>
    <w:rsid w:val="00C15678"/>
    <w:rsid w:val="00C16279"/>
    <w:rsid w:val="00C163C7"/>
    <w:rsid w:val="00C168A3"/>
    <w:rsid w:val="00C16982"/>
    <w:rsid w:val="00C16A48"/>
    <w:rsid w:val="00C16AFE"/>
    <w:rsid w:val="00C16F88"/>
    <w:rsid w:val="00C17B69"/>
    <w:rsid w:val="00C20656"/>
    <w:rsid w:val="00C20A15"/>
    <w:rsid w:val="00C20EF1"/>
    <w:rsid w:val="00C21E4B"/>
    <w:rsid w:val="00C22388"/>
    <w:rsid w:val="00C22498"/>
    <w:rsid w:val="00C230E5"/>
    <w:rsid w:val="00C235F9"/>
    <w:rsid w:val="00C24753"/>
    <w:rsid w:val="00C24978"/>
    <w:rsid w:val="00C25446"/>
    <w:rsid w:val="00C25A31"/>
    <w:rsid w:val="00C25A85"/>
    <w:rsid w:val="00C265D4"/>
    <w:rsid w:val="00C273F8"/>
    <w:rsid w:val="00C27781"/>
    <w:rsid w:val="00C27AAF"/>
    <w:rsid w:val="00C27BD5"/>
    <w:rsid w:val="00C3016D"/>
    <w:rsid w:val="00C30372"/>
    <w:rsid w:val="00C306DD"/>
    <w:rsid w:val="00C30CC4"/>
    <w:rsid w:val="00C32257"/>
    <w:rsid w:val="00C32662"/>
    <w:rsid w:val="00C32849"/>
    <w:rsid w:val="00C32A9B"/>
    <w:rsid w:val="00C33080"/>
    <w:rsid w:val="00C3368C"/>
    <w:rsid w:val="00C336BE"/>
    <w:rsid w:val="00C33745"/>
    <w:rsid w:val="00C33768"/>
    <w:rsid w:val="00C33C06"/>
    <w:rsid w:val="00C33D5E"/>
    <w:rsid w:val="00C33DD6"/>
    <w:rsid w:val="00C347F9"/>
    <w:rsid w:val="00C3480C"/>
    <w:rsid w:val="00C34ADD"/>
    <w:rsid w:val="00C34B46"/>
    <w:rsid w:val="00C34E42"/>
    <w:rsid w:val="00C355CA"/>
    <w:rsid w:val="00C35B6F"/>
    <w:rsid w:val="00C375E5"/>
    <w:rsid w:val="00C37606"/>
    <w:rsid w:val="00C37800"/>
    <w:rsid w:val="00C4079C"/>
    <w:rsid w:val="00C42216"/>
    <w:rsid w:val="00C4290D"/>
    <w:rsid w:val="00C42D04"/>
    <w:rsid w:val="00C431BD"/>
    <w:rsid w:val="00C433C2"/>
    <w:rsid w:val="00C434AE"/>
    <w:rsid w:val="00C436FA"/>
    <w:rsid w:val="00C44720"/>
    <w:rsid w:val="00C44DCF"/>
    <w:rsid w:val="00C45115"/>
    <w:rsid w:val="00C4538A"/>
    <w:rsid w:val="00C459F4"/>
    <w:rsid w:val="00C45CDD"/>
    <w:rsid w:val="00C45EAF"/>
    <w:rsid w:val="00C4679F"/>
    <w:rsid w:val="00C46A94"/>
    <w:rsid w:val="00C4743B"/>
    <w:rsid w:val="00C478D9"/>
    <w:rsid w:val="00C4792B"/>
    <w:rsid w:val="00C47F18"/>
    <w:rsid w:val="00C50166"/>
    <w:rsid w:val="00C505E2"/>
    <w:rsid w:val="00C5093C"/>
    <w:rsid w:val="00C5105B"/>
    <w:rsid w:val="00C51E7E"/>
    <w:rsid w:val="00C5218C"/>
    <w:rsid w:val="00C523E9"/>
    <w:rsid w:val="00C52CF3"/>
    <w:rsid w:val="00C52EFB"/>
    <w:rsid w:val="00C53659"/>
    <w:rsid w:val="00C53AEA"/>
    <w:rsid w:val="00C5434A"/>
    <w:rsid w:val="00C54DFA"/>
    <w:rsid w:val="00C55910"/>
    <w:rsid w:val="00C55F54"/>
    <w:rsid w:val="00C569E4"/>
    <w:rsid w:val="00C56BB9"/>
    <w:rsid w:val="00C56CE7"/>
    <w:rsid w:val="00C57580"/>
    <w:rsid w:val="00C57615"/>
    <w:rsid w:val="00C57FF0"/>
    <w:rsid w:val="00C6021E"/>
    <w:rsid w:val="00C60E66"/>
    <w:rsid w:val="00C61B9B"/>
    <w:rsid w:val="00C61BC2"/>
    <w:rsid w:val="00C63181"/>
    <w:rsid w:val="00C6324B"/>
    <w:rsid w:val="00C637DB"/>
    <w:rsid w:val="00C63D64"/>
    <w:rsid w:val="00C645A6"/>
    <w:rsid w:val="00C655C0"/>
    <w:rsid w:val="00C663A3"/>
    <w:rsid w:val="00C673A3"/>
    <w:rsid w:val="00C67445"/>
    <w:rsid w:val="00C67567"/>
    <w:rsid w:val="00C677E2"/>
    <w:rsid w:val="00C709A5"/>
    <w:rsid w:val="00C71D3C"/>
    <w:rsid w:val="00C71EFE"/>
    <w:rsid w:val="00C72300"/>
    <w:rsid w:val="00C729D5"/>
    <w:rsid w:val="00C73454"/>
    <w:rsid w:val="00C7393D"/>
    <w:rsid w:val="00C7433C"/>
    <w:rsid w:val="00C74D9F"/>
    <w:rsid w:val="00C750CE"/>
    <w:rsid w:val="00C75749"/>
    <w:rsid w:val="00C7584A"/>
    <w:rsid w:val="00C76482"/>
    <w:rsid w:val="00C7735A"/>
    <w:rsid w:val="00C77B7E"/>
    <w:rsid w:val="00C80152"/>
    <w:rsid w:val="00C80992"/>
    <w:rsid w:val="00C81BEF"/>
    <w:rsid w:val="00C82047"/>
    <w:rsid w:val="00C825EA"/>
    <w:rsid w:val="00C82CF7"/>
    <w:rsid w:val="00C83528"/>
    <w:rsid w:val="00C836DD"/>
    <w:rsid w:val="00C83BDE"/>
    <w:rsid w:val="00C8439C"/>
    <w:rsid w:val="00C84CF3"/>
    <w:rsid w:val="00C85269"/>
    <w:rsid w:val="00C85674"/>
    <w:rsid w:val="00C86035"/>
    <w:rsid w:val="00C86486"/>
    <w:rsid w:val="00C86F71"/>
    <w:rsid w:val="00C876B2"/>
    <w:rsid w:val="00C87A4C"/>
    <w:rsid w:val="00C87EB0"/>
    <w:rsid w:val="00C9005C"/>
    <w:rsid w:val="00C91B25"/>
    <w:rsid w:val="00C927F7"/>
    <w:rsid w:val="00C92827"/>
    <w:rsid w:val="00C946FA"/>
    <w:rsid w:val="00C954DA"/>
    <w:rsid w:val="00C95761"/>
    <w:rsid w:val="00C95802"/>
    <w:rsid w:val="00C95DFC"/>
    <w:rsid w:val="00C964C4"/>
    <w:rsid w:val="00C967FC"/>
    <w:rsid w:val="00C96BD0"/>
    <w:rsid w:val="00C96C02"/>
    <w:rsid w:val="00C9764F"/>
    <w:rsid w:val="00C97CC0"/>
    <w:rsid w:val="00CA014D"/>
    <w:rsid w:val="00CA1183"/>
    <w:rsid w:val="00CA15BA"/>
    <w:rsid w:val="00CA1C87"/>
    <w:rsid w:val="00CA1FA6"/>
    <w:rsid w:val="00CA28EF"/>
    <w:rsid w:val="00CA2D6E"/>
    <w:rsid w:val="00CA43A4"/>
    <w:rsid w:val="00CA447E"/>
    <w:rsid w:val="00CA4AA8"/>
    <w:rsid w:val="00CA4C63"/>
    <w:rsid w:val="00CA5248"/>
    <w:rsid w:val="00CA57AD"/>
    <w:rsid w:val="00CA6185"/>
    <w:rsid w:val="00CA622D"/>
    <w:rsid w:val="00CA6854"/>
    <w:rsid w:val="00CA6C42"/>
    <w:rsid w:val="00CA709B"/>
    <w:rsid w:val="00CA7140"/>
    <w:rsid w:val="00CA714B"/>
    <w:rsid w:val="00CA71E1"/>
    <w:rsid w:val="00CA7280"/>
    <w:rsid w:val="00CB020D"/>
    <w:rsid w:val="00CB140F"/>
    <w:rsid w:val="00CB1901"/>
    <w:rsid w:val="00CB1CED"/>
    <w:rsid w:val="00CB22B6"/>
    <w:rsid w:val="00CB2FF6"/>
    <w:rsid w:val="00CB376E"/>
    <w:rsid w:val="00CB4342"/>
    <w:rsid w:val="00CB45BC"/>
    <w:rsid w:val="00CB48EC"/>
    <w:rsid w:val="00CB5049"/>
    <w:rsid w:val="00CB640B"/>
    <w:rsid w:val="00CB727E"/>
    <w:rsid w:val="00CC01DD"/>
    <w:rsid w:val="00CC05ED"/>
    <w:rsid w:val="00CC0609"/>
    <w:rsid w:val="00CC1961"/>
    <w:rsid w:val="00CC1D64"/>
    <w:rsid w:val="00CC1E8A"/>
    <w:rsid w:val="00CC2746"/>
    <w:rsid w:val="00CC3161"/>
    <w:rsid w:val="00CC3F49"/>
    <w:rsid w:val="00CC4090"/>
    <w:rsid w:val="00CC4693"/>
    <w:rsid w:val="00CC5AC4"/>
    <w:rsid w:val="00CC66D0"/>
    <w:rsid w:val="00CC6C10"/>
    <w:rsid w:val="00CD0548"/>
    <w:rsid w:val="00CD05AA"/>
    <w:rsid w:val="00CD1368"/>
    <w:rsid w:val="00CD2261"/>
    <w:rsid w:val="00CD2BB0"/>
    <w:rsid w:val="00CD3352"/>
    <w:rsid w:val="00CD3D1C"/>
    <w:rsid w:val="00CD40A1"/>
    <w:rsid w:val="00CD41C0"/>
    <w:rsid w:val="00CD4232"/>
    <w:rsid w:val="00CD48B0"/>
    <w:rsid w:val="00CD4BD1"/>
    <w:rsid w:val="00CD4DC6"/>
    <w:rsid w:val="00CD4E2A"/>
    <w:rsid w:val="00CD5D68"/>
    <w:rsid w:val="00CD6438"/>
    <w:rsid w:val="00CD6495"/>
    <w:rsid w:val="00CD65E0"/>
    <w:rsid w:val="00CD6741"/>
    <w:rsid w:val="00CD71E6"/>
    <w:rsid w:val="00CE0269"/>
    <w:rsid w:val="00CE05AF"/>
    <w:rsid w:val="00CE06CA"/>
    <w:rsid w:val="00CE0BD7"/>
    <w:rsid w:val="00CE103D"/>
    <w:rsid w:val="00CE1DB6"/>
    <w:rsid w:val="00CE1E7A"/>
    <w:rsid w:val="00CE203F"/>
    <w:rsid w:val="00CE2FB6"/>
    <w:rsid w:val="00CE32CE"/>
    <w:rsid w:val="00CE36A6"/>
    <w:rsid w:val="00CE4936"/>
    <w:rsid w:val="00CE5293"/>
    <w:rsid w:val="00CE643E"/>
    <w:rsid w:val="00CE647B"/>
    <w:rsid w:val="00CE6CFF"/>
    <w:rsid w:val="00CE7125"/>
    <w:rsid w:val="00CF01D3"/>
    <w:rsid w:val="00CF1829"/>
    <w:rsid w:val="00CF24E8"/>
    <w:rsid w:val="00CF25AE"/>
    <w:rsid w:val="00CF315E"/>
    <w:rsid w:val="00CF48F3"/>
    <w:rsid w:val="00CF4CAB"/>
    <w:rsid w:val="00CF4D1B"/>
    <w:rsid w:val="00CF55BC"/>
    <w:rsid w:val="00CF5CA5"/>
    <w:rsid w:val="00CF5F28"/>
    <w:rsid w:val="00CF5FA1"/>
    <w:rsid w:val="00CF61FB"/>
    <w:rsid w:val="00CF665A"/>
    <w:rsid w:val="00CF66DD"/>
    <w:rsid w:val="00CF6774"/>
    <w:rsid w:val="00CF75D2"/>
    <w:rsid w:val="00D00643"/>
    <w:rsid w:val="00D00722"/>
    <w:rsid w:val="00D00B30"/>
    <w:rsid w:val="00D01440"/>
    <w:rsid w:val="00D0152A"/>
    <w:rsid w:val="00D01D48"/>
    <w:rsid w:val="00D01EE5"/>
    <w:rsid w:val="00D01F53"/>
    <w:rsid w:val="00D02CFD"/>
    <w:rsid w:val="00D0358F"/>
    <w:rsid w:val="00D035F5"/>
    <w:rsid w:val="00D03A5F"/>
    <w:rsid w:val="00D04266"/>
    <w:rsid w:val="00D042F9"/>
    <w:rsid w:val="00D04E25"/>
    <w:rsid w:val="00D052E1"/>
    <w:rsid w:val="00D055AF"/>
    <w:rsid w:val="00D05656"/>
    <w:rsid w:val="00D05882"/>
    <w:rsid w:val="00D05EC0"/>
    <w:rsid w:val="00D06872"/>
    <w:rsid w:val="00D10F95"/>
    <w:rsid w:val="00D11102"/>
    <w:rsid w:val="00D11B28"/>
    <w:rsid w:val="00D11C92"/>
    <w:rsid w:val="00D11E51"/>
    <w:rsid w:val="00D11EEC"/>
    <w:rsid w:val="00D11F97"/>
    <w:rsid w:val="00D12A69"/>
    <w:rsid w:val="00D14008"/>
    <w:rsid w:val="00D1499B"/>
    <w:rsid w:val="00D14B4F"/>
    <w:rsid w:val="00D14CF2"/>
    <w:rsid w:val="00D14E67"/>
    <w:rsid w:val="00D14F5D"/>
    <w:rsid w:val="00D15376"/>
    <w:rsid w:val="00D15C03"/>
    <w:rsid w:val="00D16A97"/>
    <w:rsid w:val="00D17099"/>
    <w:rsid w:val="00D17708"/>
    <w:rsid w:val="00D17921"/>
    <w:rsid w:val="00D17DC6"/>
    <w:rsid w:val="00D20192"/>
    <w:rsid w:val="00D2043C"/>
    <w:rsid w:val="00D20DCC"/>
    <w:rsid w:val="00D20F02"/>
    <w:rsid w:val="00D21115"/>
    <w:rsid w:val="00D212C7"/>
    <w:rsid w:val="00D21BE7"/>
    <w:rsid w:val="00D21DA9"/>
    <w:rsid w:val="00D224D7"/>
    <w:rsid w:val="00D22A64"/>
    <w:rsid w:val="00D233A6"/>
    <w:rsid w:val="00D24E2B"/>
    <w:rsid w:val="00D25001"/>
    <w:rsid w:val="00D250BA"/>
    <w:rsid w:val="00D255B3"/>
    <w:rsid w:val="00D26279"/>
    <w:rsid w:val="00D267AC"/>
    <w:rsid w:val="00D26961"/>
    <w:rsid w:val="00D269BD"/>
    <w:rsid w:val="00D26B0B"/>
    <w:rsid w:val="00D26B74"/>
    <w:rsid w:val="00D27040"/>
    <w:rsid w:val="00D275D1"/>
    <w:rsid w:val="00D27CC2"/>
    <w:rsid w:val="00D30758"/>
    <w:rsid w:val="00D31259"/>
    <w:rsid w:val="00D31BA0"/>
    <w:rsid w:val="00D31C22"/>
    <w:rsid w:val="00D31FC6"/>
    <w:rsid w:val="00D32288"/>
    <w:rsid w:val="00D3228A"/>
    <w:rsid w:val="00D3242F"/>
    <w:rsid w:val="00D33172"/>
    <w:rsid w:val="00D33AF4"/>
    <w:rsid w:val="00D35022"/>
    <w:rsid w:val="00D350B5"/>
    <w:rsid w:val="00D357DE"/>
    <w:rsid w:val="00D35AC1"/>
    <w:rsid w:val="00D35BAA"/>
    <w:rsid w:val="00D35DFE"/>
    <w:rsid w:val="00D3656A"/>
    <w:rsid w:val="00D36798"/>
    <w:rsid w:val="00D36AE1"/>
    <w:rsid w:val="00D371CA"/>
    <w:rsid w:val="00D3722E"/>
    <w:rsid w:val="00D37468"/>
    <w:rsid w:val="00D37AC1"/>
    <w:rsid w:val="00D37F46"/>
    <w:rsid w:val="00D40226"/>
    <w:rsid w:val="00D40E87"/>
    <w:rsid w:val="00D40FC2"/>
    <w:rsid w:val="00D41026"/>
    <w:rsid w:val="00D411FD"/>
    <w:rsid w:val="00D417F3"/>
    <w:rsid w:val="00D4185F"/>
    <w:rsid w:val="00D42B9B"/>
    <w:rsid w:val="00D4337B"/>
    <w:rsid w:val="00D43F5D"/>
    <w:rsid w:val="00D440B4"/>
    <w:rsid w:val="00D444F4"/>
    <w:rsid w:val="00D44671"/>
    <w:rsid w:val="00D44B3B"/>
    <w:rsid w:val="00D4520C"/>
    <w:rsid w:val="00D45AA8"/>
    <w:rsid w:val="00D47377"/>
    <w:rsid w:val="00D47426"/>
    <w:rsid w:val="00D47ED4"/>
    <w:rsid w:val="00D47FC1"/>
    <w:rsid w:val="00D508AA"/>
    <w:rsid w:val="00D50E3F"/>
    <w:rsid w:val="00D5124F"/>
    <w:rsid w:val="00D5127F"/>
    <w:rsid w:val="00D51CD7"/>
    <w:rsid w:val="00D51DAA"/>
    <w:rsid w:val="00D521DF"/>
    <w:rsid w:val="00D52696"/>
    <w:rsid w:val="00D529EF"/>
    <w:rsid w:val="00D52A8E"/>
    <w:rsid w:val="00D52E3D"/>
    <w:rsid w:val="00D53395"/>
    <w:rsid w:val="00D535E3"/>
    <w:rsid w:val="00D542A8"/>
    <w:rsid w:val="00D54621"/>
    <w:rsid w:val="00D5466E"/>
    <w:rsid w:val="00D546A5"/>
    <w:rsid w:val="00D55451"/>
    <w:rsid w:val="00D56228"/>
    <w:rsid w:val="00D564D0"/>
    <w:rsid w:val="00D5676B"/>
    <w:rsid w:val="00D5689F"/>
    <w:rsid w:val="00D572A6"/>
    <w:rsid w:val="00D5799B"/>
    <w:rsid w:val="00D57C22"/>
    <w:rsid w:val="00D57E6B"/>
    <w:rsid w:val="00D60361"/>
    <w:rsid w:val="00D60930"/>
    <w:rsid w:val="00D6120B"/>
    <w:rsid w:val="00D61600"/>
    <w:rsid w:val="00D61C54"/>
    <w:rsid w:val="00D62452"/>
    <w:rsid w:val="00D62E50"/>
    <w:rsid w:val="00D632D5"/>
    <w:rsid w:val="00D6383D"/>
    <w:rsid w:val="00D64402"/>
    <w:rsid w:val="00D65D5F"/>
    <w:rsid w:val="00D65E92"/>
    <w:rsid w:val="00D6669C"/>
    <w:rsid w:val="00D66971"/>
    <w:rsid w:val="00D70204"/>
    <w:rsid w:val="00D704EC"/>
    <w:rsid w:val="00D70AF4"/>
    <w:rsid w:val="00D712B2"/>
    <w:rsid w:val="00D715C4"/>
    <w:rsid w:val="00D7160B"/>
    <w:rsid w:val="00D7215C"/>
    <w:rsid w:val="00D722B2"/>
    <w:rsid w:val="00D72897"/>
    <w:rsid w:val="00D72925"/>
    <w:rsid w:val="00D73211"/>
    <w:rsid w:val="00D735A2"/>
    <w:rsid w:val="00D737C6"/>
    <w:rsid w:val="00D7382A"/>
    <w:rsid w:val="00D7393A"/>
    <w:rsid w:val="00D73B5B"/>
    <w:rsid w:val="00D73D2D"/>
    <w:rsid w:val="00D74823"/>
    <w:rsid w:val="00D74854"/>
    <w:rsid w:val="00D74A3D"/>
    <w:rsid w:val="00D752A3"/>
    <w:rsid w:val="00D7555B"/>
    <w:rsid w:val="00D756E4"/>
    <w:rsid w:val="00D758D8"/>
    <w:rsid w:val="00D76051"/>
    <w:rsid w:val="00D76620"/>
    <w:rsid w:val="00D768BC"/>
    <w:rsid w:val="00D76B05"/>
    <w:rsid w:val="00D76F22"/>
    <w:rsid w:val="00D77585"/>
    <w:rsid w:val="00D779E4"/>
    <w:rsid w:val="00D77A87"/>
    <w:rsid w:val="00D77B1A"/>
    <w:rsid w:val="00D77EFE"/>
    <w:rsid w:val="00D801DF"/>
    <w:rsid w:val="00D80609"/>
    <w:rsid w:val="00D80E33"/>
    <w:rsid w:val="00D811FB"/>
    <w:rsid w:val="00D8163A"/>
    <w:rsid w:val="00D81951"/>
    <w:rsid w:val="00D81BC0"/>
    <w:rsid w:val="00D82B16"/>
    <w:rsid w:val="00D82B17"/>
    <w:rsid w:val="00D82EB2"/>
    <w:rsid w:val="00D8313F"/>
    <w:rsid w:val="00D833CE"/>
    <w:rsid w:val="00D83D2F"/>
    <w:rsid w:val="00D8444E"/>
    <w:rsid w:val="00D846A3"/>
    <w:rsid w:val="00D853A8"/>
    <w:rsid w:val="00D855BF"/>
    <w:rsid w:val="00D86830"/>
    <w:rsid w:val="00D8684F"/>
    <w:rsid w:val="00D874CA"/>
    <w:rsid w:val="00D87926"/>
    <w:rsid w:val="00D87A40"/>
    <w:rsid w:val="00D87E11"/>
    <w:rsid w:val="00D904B1"/>
    <w:rsid w:val="00D906E0"/>
    <w:rsid w:val="00D91436"/>
    <w:rsid w:val="00D91F3E"/>
    <w:rsid w:val="00D9289A"/>
    <w:rsid w:val="00D92C61"/>
    <w:rsid w:val="00D92C94"/>
    <w:rsid w:val="00D934E7"/>
    <w:rsid w:val="00D94487"/>
    <w:rsid w:val="00D94974"/>
    <w:rsid w:val="00D95049"/>
    <w:rsid w:val="00D951B9"/>
    <w:rsid w:val="00D95601"/>
    <w:rsid w:val="00D9623E"/>
    <w:rsid w:val="00D96374"/>
    <w:rsid w:val="00D96D2D"/>
    <w:rsid w:val="00D97117"/>
    <w:rsid w:val="00D978AE"/>
    <w:rsid w:val="00DA1265"/>
    <w:rsid w:val="00DA1891"/>
    <w:rsid w:val="00DA1DF3"/>
    <w:rsid w:val="00DA1E4D"/>
    <w:rsid w:val="00DA25E7"/>
    <w:rsid w:val="00DA283B"/>
    <w:rsid w:val="00DA36AC"/>
    <w:rsid w:val="00DA4198"/>
    <w:rsid w:val="00DA480A"/>
    <w:rsid w:val="00DA4DC6"/>
    <w:rsid w:val="00DA4E52"/>
    <w:rsid w:val="00DA51CA"/>
    <w:rsid w:val="00DA55BE"/>
    <w:rsid w:val="00DA5A94"/>
    <w:rsid w:val="00DA64DF"/>
    <w:rsid w:val="00DA69F5"/>
    <w:rsid w:val="00DA69F8"/>
    <w:rsid w:val="00DB0A20"/>
    <w:rsid w:val="00DB0B1A"/>
    <w:rsid w:val="00DB0FA1"/>
    <w:rsid w:val="00DB162B"/>
    <w:rsid w:val="00DB19D3"/>
    <w:rsid w:val="00DB2E61"/>
    <w:rsid w:val="00DB306F"/>
    <w:rsid w:val="00DB392E"/>
    <w:rsid w:val="00DB39DA"/>
    <w:rsid w:val="00DB4AD6"/>
    <w:rsid w:val="00DB4B22"/>
    <w:rsid w:val="00DB4BDA"/>
    <w:rsid w:val="00DB4C38"/>
    <w:rsid w:val="00DB53AD"/>
    <w:rsid w:val="00DB55DE"/>
    <w:rsid w:val="00DB5802"/>
    <w:rsid w:val="00DB68AD"/>
    <w:rsid w:val="00DB7263"/>
    <w:rsid w:val="00DC07D1"/>
    <w:rsid w:val="00DC1E91"/>
    <w:rsid w:val="00DC242E"/>
    <w:rsid w:val="00DC258A"/>
    <w:rsid w:val="00DC2AF5"/>
    <w:rsid w:val="00DC33C4"/>
    <w:rsid w:val="00DC35B0"/>
    <w:rsid w:val="00DC4534"/>
    <w:rsid w:val="00DC489A"/>
    <w:rsid w:val="00DC65D8"/>
    <w:rsid w:val="00DC66D4"/>
    <w:rsid w:val="00DC6E23"/>
    <w:rsid w:val="00DC7F03"/>
    <w:rsid w:val="00DD0110"/>
    <w:rsid w:val="00DD054F"/>
    <w:rsid w:val="00DD08A7"/>
    <w:rsid w:val="00DD094D"/>
    <w:rsid w:val="00DD0E96"/>
    <w:rsid w:val="00DD14CC"/>
    <w:rsid w:val="00DD1A68"/>
    <w:rsid w:val="00DD1AE2"/>
    <w:rsid w:val="00DD1CCF"/>
    <w:rsid w:val="00DD1FB3"/>
    <w:rsid w:val="00DD221B"/>
    <w:rsid w:val="00DD2565"/>
    <w:rsid w:val="00DD2664"/>
    <w:rsid w:val="00DD267F"/>
    <w:rsid w:val="00DD2BDB"/>
    <w:rsid w:val="00DD2D63"/>
    <w:rsid w:val="00DD2DD6"/>
    <w:rsid w:val="00DD3178"/>
    <w:rsid w:val="00DD31CF"/>
    <w:rsid w:val="00DD3597"/>
    <w:rsid w:val="00DD396B"/>
    <w:rsid w:val="00DD5482"/>
    <w:rsid w:val="00DD5CC6"/>
    <w:rsid w:val="00DD6E97"/>
    <w:rsid w:val="00DD7523"/>
    <w:rsid w:val="00DD7914"/>
    <w:rsid w:val="00DE113A"/>
    <w:rsid w:val="00DE28F8"/>
    <w:rsid w:val="00DE374B"/>
    <w:rsid w:val="00DE38D7"/>
    <w:rsid w:val="00DE4663"/>
    <w:rsid w:val="00DE50C3"/>
    <w:rsid w:val="00DE530D"/>
    <w:rsid w:val="00DE53C8"/>
    <w:rsid w:val="00DE6590"/>
    <w:rsid w:val="00DE6854"/>
    <w:rsid w:val="00DE724A"/>
    <w:rsid w:val="00DE7AEA"/>
    <w:rsid w:val="00DE7C64"/>
    <w:rsid w:val="00DF006E"/>
    <w:rsid w:val="00DF0CC2"/>
    <w:rsid w:val="00DF13B2"/>
    <w:rsid w:val="00DF1807"/>
    <w:rsid w:val="00DF1B7C"/>
    <w:rsid w:val="00DF1D68"/>
    <w:rsid w:val="00DF21DC"/>
    <w:rsid w:val="00DF2255"/>
    <w:rsid w:val="00DF244F"/>
    <w:rsid w:val="00DF271C"/>
    <w:rsid w:val="00DF2E27"/>
    <w:rsid w:val="00DF315C"/>
    <w:rsid w:val="00DF39A4"/>
    <w:rsid w:val="00DF4051"/>
    <w:rsid w:val="00DF4272"/>
    <w:rsid w:val="00DF43E1"/>
    <w:rsid w:val="00DF463C"/>
    <w:rsid w:val="00DF4882"/>
    <w:rsid w:val="00DF4F07"/>
    <w:rsid w:val="00DF50A5"/>
    <w:rsid w:val="00DF5705"/>
    <w:rsid w:val="00DF6A61"/>
    <w:rsid w:val="00DF775D"/>
    <w:rsid w:val="00DF796E"/>
    <w:rsid w:val="00DF7C70"/>
    <w:rsid w:val="00E006C0"/>
    <w:rsid w:val="00E00A52"/>
    <w:rsid w:val="00E00C77"/>
    <w:rsid w:val="00E01436"/>
    <w:rsid w:val="00E032EB"/>
    <w:rsid w:val="00E0368D"/>
    <w:rsid w:val="00E03ADF"/>
    <w:rsid w:val="00E03F87"/>
    <w:rsid w:val="00E04B34"/>
    <w:rsid w:val="00E05025"/>
    <w:rsid w:val="00E05411"/>
    <w:rsid w:val="00E059BC"/>
    <w:rsid w:val="00E05B1E"/>
    <w:rsid w:val="00E05C97"/>
    <w:rsid w:val="00E0690C"/>
    <w:rsid w:val="00E0734E"/>
    <w:rsid w:val="00E0762E"/>
    <w:rsid w:val="00E102AD"/>
    <w:rsid w:val="00E10563"/>
    <w:rsid w:val="00E10C50"/>
    <w:rsid w:val="00E111CA"/>
    <w:rsid w:val="00E117BC"/>
    <w:rsid w:val="00E12FFA"/>
    <w:rsid w:val="00E1351E"/>
    <w:rsid w:val="00E13FF0"/>
    <w:rsid w:val="00E140BA"/>
    <w:rsid w:val="00E14720"/>
    <w:rsid w:val="00E14E47"/>
    <w:rsid w:val="00E15BC2"/>
    <w:rsid w:val="00E15C1D"/>
    <w:rsid w:val="00E15D78"/>
    <w:rsid w:val="00E1609F"/>
    <w:rsid w:val="00E16348"/>
    <w:rsid w:val="00E1725F"/>
    <w:rsid w:val="00E17378"/>
    <w:rsid w:val="00E17E53"/>
    <w:rsid w:val="00E20D75"/>
    <w:rsid w:val="00E20F1C"/>
    <w:rsid w:val="00E2162F"/>
    <w:rsid w:val="00E21B3B"/>
    <w:rsid w:val="00E229D8"/>
    <w:rsid w:val="00E22C0A"/>
    <w:rsid w:val="00E22F7B"/>
    <w:rsid w:val="00E236E6"/>
    <w:rsid w:val="00E23912"/>
    <w:rsid w:val="00E24BCC"/>
    <w:rsid w:val="00E25451"/>
    <w:rsid w:val="00E25AF0"/>
    <w:rsid w:val="00E27FEA"/>
    <w:rsid w:val="00E307A2"/>
    <w:rsid w:val="00E3099C"/>
    <w:rsid w:val="00E310BA"/>
    <w:rsid w:val="00E3144E"/>
    <w:rsid w:val="00E31473"/>
    <w:rsid w:val="00E32634"/>
    <w:rsid w:val="00E33219"/>
    <w:rsid w:val="00E33685"/>
    <w:rsid w:val="00E336A0"/>
    <w:rsid w:val="00E33C1A"/>
    <w:rsid w:val="00E3440E"/>
    <w:rsid w:val="00E34820"/>
    <w:rsid w:val="00E35075"/>
    <w:rsid w:val="00E35264"/>
    <w:rsid w:val="00E35937"/>
    <w:rsid w:val="00E35A89"/>
    <w:rsid w:val="00E35C28"/>
    <w:rsid w:val="00E36B2D"/>
    <w:rsid w:val="00E37432"/>
    <w:rsid w:val="00E375FD"/>
    <w:rsid w:val="00E403BD"/>
    <w:rsid w:val="00E40D00"/>
    <w:rsid w:val="00E416B3"/>
    <w:rsid w:val="00E4199F"/>
    <w:rsid w:val="00E42FDD"/>
    <w:rsid w:val="00E434D8"/>
    <w:rsid w:val="00E43838"/>
    <w:rsid w:val="00E44A99"/>
    <w:rsid w:val="00E44DB9"/>
    <w:rsid w:val="00E45AE5"/>
    <w:rsid w:val="00E45E3D"/>
    <w:rsid w:val="00E46B41"/>
    <w:rsid w:val="00E501C1"/>
    <w:rsid w:val="00E50D9C"/>
    <w:rsid w:val="00E50EDC"/>
    <w:rsid w:val="00E51159"/>
    <w:rsid w:val="00E53AE7"/>
    <w:rsid w:val="00E54EBC"/>
    <w:rsid w:val="00E554DA"/>
    <w:rsid w:val="00E55ED3"/>
    <w:rsid w:val="00E5657D"/>
    <w:rsid w:val="00E56884"/>
    <w:rsid w:val="00E57060"/>
    <w:rsid w:val="00E57214"/>
    <w:rsid w:val="00E57D87"/>
    <w:rsid w:val="00E60185"/>
    <w:rsid w:val="00E60C03"/>
    <w:rsid w:val="00E60DB5"/>
    <w:rsid w:val="00E61394"/>
    <w:rsid w:val="00E62084"/>
    <w:rsid w:val="00E623C0"/>
    <w:rsid w:val="00E62B0E"/>
    <w:rsid w:val="00E62F92"/>
    <w:rsid w:val="00E63C99"/>
    <w:rsid w:val="00E643E6"/>
    <w:rsid w:val="00E64669"/>
    <w:rsid w:val="00E64FBE"/>
    <w:rsid w:val="00E65B06"/>
    <w:rsid w:val="00E65BD6"/>
    <w:rsid w:val="00E66B02"/>
    <w:rsid w:val="00E66B5B"/>
    <w:rsid w:val="00E66B7D"/>
    <w:rsid w:val="00E66FFB"/>
    <w:rsid w:val="00E67502"/>
    <w:rsid w:val="00E67D42"/>
    <w:rsid w:val="00E70407"/>
    <w:rsid w:val="00E7048D"/>
    <w:rsid w:val="00E70E23"/>
    <w:rsid w:val="00E70E9F"/>
    <w:rsid w:val="00E711E7"/>
    <w:rsid w:val="00E71B97"/>
    <w:rsid w:val="00E72319"/>
    <w:rsid w:val="00E72370"/>
    <w:rsid w:val="00E72E48"/>
    <w:rsid w:val="00E73674"/>
    <w:rsid w:val="00E7521A"/>
    <w:rsid w:val="00E7544D"/>
    <w:rsid w:val="00E75482"/>
    <w:rsid w:val="00E758CE"/>
    <w:rsid w:val="00E767AD"/>
    <w:rsid w:val="00E775AA"/>
    <w:rsid w:val="00E775FE"/>
    <w:rsid w:val="00E77DD1"/>
    <w:rsid w:val="00E801E9"/>
    <w:rsid w:val="00E80A33"/>
    <w:rsid w:val="00E8214E"/>
    <w:rsid w:val="00E825B2"/>
    <w:rsid w:val="00E82B90"/>
    <w:rsid w:val="00E82D18"/>
    <w:rsid w:val="00E82DE6"/>
    <w:rsid w:val="00E82E4F"/>
    <w:rsid w:val="00E836E6"/>
    <w:rsid w:val="00E8443D"/>
    <w:rsid w:val="00E84A11"/>
    <w:rsid w:val="00E84EEE"/>
    <w:rsid w:val="00E85466"/>
    <w:rsid w:val="00E86201"/>
    <w:rsid w:val="00E86414"/>
    <w:rsid w:val="00E8687F"/>
    <w:rsid w:val="00E86C2B"/>
    <w:rsid w:val="00E87460"/>
    <w:rsid w:val="00E875B2"/>
    <w:rsid w:val="00E87845"/>
    <w:rsid w:val="00E878BA"/>
    <w:rsid w:val="00E87A6C"/>
    <w:rsid w:val="00E87E55"/>
    <w:rsid w:val="00E9009B"/>
    <w:rsid w:val="00E90AAF"/>
    <w:rsid w:val="00E91D48"/>
    <w:rsid w:val="00E92274"/>
    <w:rsid w:val="00E92519"/>
    <w:rsid w:val="00E92B03"/>
    <w:rsid w:val="00E92D11"/>
    <w:rsid w:val="00E93067"/>
    <w:rsid w:val="00E9356C"/>
    <w:rsid w:val="00E9359B"/>
    <w:rsid w:val="00E93968"/>
    <w:rsid w:val="00E93C35"/>
    <w:rsid w:val="00E94895"/>
    <w:rsid w:val="00E966ED"/>
    <w:rsid w:val="00E967C1"/>
    <w:rsid w:val="00E96E26"/>
    <w:rsid w:val="00E96F1B"/>
    <w:rsid w:val="00E97ABE"/>
    <w:rsid w:val="00EA00A6"/>
    <w:rsid w:val="00EA0CFB"/>
    <w:rsid w:val="00EA1BE8"/>
    <w:rsid w:val="00EA1BEF"/>
    <w:rsid w:val="00EA24C8"/>
    <w:rsid w:val="00EA28D6"/>
    <w:rsid w:val="00EA2BF6"/>
    <w:rsid w:val="00EA4285"/>
    <w:rsid w:val="00EA47C8"/>
    <w:rsid w:val="00EA4994"/>
    <w:rsid w:val="00EA4B9B"/>
    <w:rsid w:val="00EA557E"/>
    <w:rsid w:val="00EA5764"/>
    <w:rsid w:val="00EA58CD"/>
    <w:rsid w:val="00EA627D"/>
    <w:rsid w:val="00EA67FE"/>
    <w:rsid w:val="00EA71AC"/>
    <w:rsid w:val="00EA746C"/>
    <w:rsid w:val="00EA7555"/>
    <w:rsid w:val="00EB0A19"/>
    <w:rsid w:val="00EB0C6D"/>
    <w:rsid w:val="00EB0F79"/>
    <w:rsid w:val="00EB1D1B"/>
    <w:rsid w:val="00EB26E8"/>
    <w:rsid w:val="00EB3049"/>
    <w:rsid w:val="00EB30D8"/>
    <w:rsid w:val="00EB3692"/>
    <w:rsid w:val="00EB3D9E"/>
    <w:rsid w:val="00EB3DD4"/>
    <w:rsid w:val="00EB5EB0"/>
    <w:rsid w:val="00EB5F68"/>
    <w:rsid w:val="00EB6B38"/>
    <w:rsid w:val="00EB7367"/>
    <w:rsid w:val="00EB79CC"/>
    <w:rsid w:val="00EB7E4F"/>
    <w:rsid w:val="00EC0FFA"/>
    <w:rsid w:val="00EC1207"/>
    <w:rsid w:val="00EC13C7"/>
    <w:rsid w:val="00EC1A7D"/>
    <w:rsid w:val="00EC1BE1"/>
    <w:rsid w:val="00EC2531"/>
    <w:rsid w:val="00EC258E"/>
    <w:rsid w:val="00EC28B4"/>
    <w:rsid w:val="00EC2C67"/>
    <w:rsid w:val="00EC2D3C"/>
    <w:rsid w:val="00EC357B"/>
    <w:rsid w:val="00EC3796"/>
    <w:rsid w:val="00EC3A35"/>
    <w:rsid w:val="00EC4BBE"/>
    <w:rsid w:val="00EC4FB1"/>
    <w:rsid w:val="00EC500A"/>
    <w:rsid w:val="00EC5870"/>
    <w:rsid w:val="00EC5D67"/>
    <w:rsid w:val="00EC643F"/>
    <w:rsid w:val="00EC7765"/>
    <w:rsid w:val="00ED0F75"/>
    <w:rsid w:val="00ED1322"/>
    <w:rsid w:val="00ED163E"/>
    <w:rsid w:val="00ED21D5"/>
    <w:rsid w:val="00ED3820"/>
    <w:rsid w:val="00ED3B0D"/>
    <w:rsid w:val="00ED3B7C"/>
    <w:rsid w:val="00ED4024"/>
    <w:rsid w:val="00ED46E6"/>
    <w:rsid w:val="00ED4EBE"/>
    <w:rsid w:val="00ED6916"/>
    <w:rsid w:val="00ED695B"/>
    <w:rsid w:val="00ED6A1E"/>
    <w:rsid w:val="00ED6D47"/>
    <w:rsid w:val="00ED745A"/>
    <w:rsid w:val="00ED7866"/>
    <w:rsid w:val="00ED792C"/>
    <w:rsid w:val="00ED7CF3"/>
    <w:rsid w:val="00EE008C"/>
    <w:rsid w:val="00EE00AC"/>
    <w:rsid w:val="00EE035E"/>
    <w:rsid w:val="00EE097E"/>
    <w:rsid w:val="00EE09EB"/>
    <w:rsid w:val="00EE0CC9"/>
    <w:rsid w:val="00EE1205"/>
    <w:rsid w:val="00EE19DE"/>
    <w:rsid w:val="00EE1AD3"/>
    <w:rsid w:val="00EE1C66"/>
    <w:rsid w:val="00EE2975"/>
    <w:rsid w:val="00EE2F84"/>
    <w:rsid w:val="00EE3235"/>
    <w:rsid w:val="00EE3C45"/>
    <w:rsid w:val="00EE41DD"/>
    <w:rsid w:val="00EE4206"/>
    <w:rsid w:val="00EE42B6"/>
    <w:rsid w:val="00EE4500"/>
    <w:rsid w:val="00EE47F8"/>
    <w:rsid w:val="00EE4B7E"/>
    <w:rsid w:val="00EE4BDE"/>
    <w:rsid w:val="00EE4DF7"/>
    <w:rsid w:val="00EE5991"/>
    <w:rsid w:val="00EE61B9"/>
    <w:rsid w:val="00EE62D1"/>
    <w:rsid w:val="00EE6301"/>
    <w:rsid w:val="00EE6464"/>
    <w:rsid w:val="00EE64C5"/>
    <w:rsid w:val="00EE6690"/>
    <w:rsid w:val="00EE6BDB"/>
    <w:rsid w:val="00EE6F11"/>
    <w:rsid w:val="00EE7158"/>
    <w:rsid w:val="00EE7BA7"/>
    <w:rsid w:val="00EE7C72"/>
    <w:rsid w:val="00EF0167"/>
    <w:rsid w:val="00EF037D"/>
    <w:rsid w:val="00EF1DE0"/>
    <w:rsid w:val="00EF1FF9"/>
    <w:rsid w:val="00EF2581"/>
    <w:rsid w:val="00EF25A9"/>
    <w:rsid w:val="00EF2857"/>
    <w:rsid w:val="00EF2D3B"/>
    <w:rsid w:val="00EF3333"/>
    <w:rsid w:val="00EF383C"/>
    <w:rsid w:val="00EF39C6"/>
    <w:rsid w:val="00EF4C3D"/>
    <w:rsid w:val="00EF4D90"/>
    <w:rsid w:val="00EF52CC"/>
    <w:rsid w:val="00EF540F"/>
    <w:rsid w:val="00EF5DA6"/>
    <w:rsid w:val="00EF6310"/>
    <w:rsid w:val="00EF6427"/>
    <w:rsid w:val="00EF68A2"/>
    <w:rsid w:val="00EF7551"/>
    <w:rsid w:val="00EF77C5"/>
    <w:rsid w:val="00EF7AD7"/>
    <w:rsid w:val="00EF7B7E"/>
    <w:rsid w:val="00F00A14"/>
    <w:rsid w:val="00F01654"/>
    <w:rsid w:val="00F01FF6"/>
    <w:rsid w:val="00F03DD6"/>
    <w:rsid w:val="00F04062"/>
    <w:rsid w:val="00F040DD"/>
    <w:rsid w:val="00F0430A"/>
    <w:rsid w:val="00F04677"/>
    <w:rsid w:val="00F04DA5"/>
    <w:rsid w:val="00F052A8"/>
    <w:rsid w:val="00F0621F"/>
    <w:rsid w:val="00F069E1"/>
    <w:rsid w:val="00F06A45"/>
    <w:rsid w:val="00F06C6F"/>
    <w:rsid w:val="00F06F32"/>
    <w:rsid w:val="00F108DF"/>
    <w:rsid w:val="00F125AA"/>
    <w:rsid w:val="00F12A5E"/>
    <w:rsid w:val="00F134AF"/>
    <w:rsid w:val="00F13760"/>
    <w:rsid w:val="00F13E20"/>
    <w:rsid w:val="00F14A4A"/>
    <w:rsid w:val="00F1635A"/>
    <w:rsid w:val="00F16CE0"/>
    <w:rsid w:val="00F1763F"/>
    <w:rsid w:val="00F1773D"/>
    <w:rsid w:val="00F17C35"/>
    <w:rsid w:val="00F17DFE"/>
    <w:rsid w:val="00F20116"/>
    <w:rsid w:val="00F205CA"/>
    <w:rsid w:val="00F2079C"/>
    <w:rsid w:val="00F220E4"/>
    <w:rsid w:val="00F225DC"/>
    <w:rsid w:val="00F23CC5"/>
    <w:rsid w:val="00F2423B"/>
    <w:rsid w:val="00F24B32"/>
    <w:rsid w:val="00F254CE"/>
    <w:rsid w:val="00F25A6E"/>
    <w:rsid w:val="00F2601C"/>
    <w:rsid w:val="00F26381"/>
    <w:rsid w:val="00F263B6"/>
    <w:rsid w:val="00F269F5"/>
    <w:rsid w:val="00F26DEC"/>
    <w:rsid w:val="00F274FF"/>
    <w:rsid w:val="00F27684"/>
    <w:rsid w:val="00F30B3B"/>
    <w:rsid w:val="00F32641"/>
    <w:rsid w:val="00F32774"/>
    <w:rsid w:val="00F32E2F"/>
    <w:rsid w:val="00F33868"/>
    <w:rsid w:val="00F33B29"/>
    <w:rsid w:val="00F346B8"/>
    <w:rsid w:val="00F355F2"/>
    <w:rsid w:val="00F359F2"/>
    <w:rsid w:val="00F35FC5"/>
    <w:rsid w:val="00F3689A"/>
    <w:rsid w:val="00F370F0"/>
    <w:rsid w:val="00F3792F"/>
    <w:rsid w:val="00F37A2D"/>
    <w:rsid w:val="00F40395"/>
    <w:rsid w:val="00F417E8"/>
    <w:rsid w:val="00F41A4C"/>
    <w:rsid w:val="00F42C2F"/>
    <w:rsid w:val="00F43613"/>
    <w:rsid w:val="00F43788"/>
    <w:rsid w:val="00F43BE2"/>
    <w:rsid w:val="00F445CA"/>
    <w:rsid w:val="00F44D45"/>
    <w:rsid w:val="00F45139"/>
    <w:rsid w:val="00F45E17"/>
    <w:rsid w:val="00F4609C"/>
    <w:rsid w:val="00F46119"/>
    <w:rsid w:val="00F472F9"/>
    <w:rsid w:val="00F47B01"/>
    <w:rsid w:val="00F505A9"/>
    <w:rsid w:val="00F50765"/>
    <w:rsid w:val="00F50C2A"/>
    <w:rsid w:val="00F50F8D"/>
    <w:rsid w:val="00F51694"/>
    <w:rsid w:val="00F51EA0"/>
    <w:rsid w:val="00F52163"/>
    <w:rsid w:val="00F523DF"/>
    <w:rsid w:val="00F527CB"/>
    <w:rsid w:val="00F52CB5"/>
    <w:rsid w:val="00F52F12"/>
    <w:rsid w:val="00F530F6"/>
    <w:rsid w:val="00F5335C"/>
    <w:rsid w:val="00F541C4"/>
    <w:rsid w:val="00F54325"/>
    <w:rsid w:val="00F54835"/>
    <w:rsid w:val="00F54BFA"/>
    <w:rsid w:val="00F55B6D"/>
    <w:rsid w:val="00F55B75"/>
    <w:rsid w:val="00F55DC3"/>
    <w:rsid w:val="00F55E1E"/>
    <w:rsid w:val="00F5657E"/>
    <w:rsid w:val="00F56638"/>
    <w:rsid w:val="00F56A34"/>
    <w:rsid w:val="00F56AC8"/>
    <w:rsid w:val="00F572A7"/>
    <w:rsid w:val="00F60264"/>
    <w:rsid w:val="00F6044D"/>
    <w:rsid w:val="00F610D4"/>
    <w:rsid w:val="00F61635"/>
    <w:rsid w:val="00F61DEE"/>
    <w:rsid w:val="00F6259A"/>
    <w:rsid w:val="00F6322D"/>
    <w:rsid w:val="00F6366B"/>
    <w:rsid w:val="00F63AC2"/>
    <w:rsid w:val="00F642A2"/>
    <w:rsid w:val="00F64517"/>
    <w:rsid w:val="00F64CE4"/>
    <w:rsid w:val="00F65650"/>
    <w:rsid w:val="00F65C66"/>
    <w:rsid w:val="00F66277"/>
    <w:rsid w:val="00F66371"/>
    <w:rsid w:val="00F672E2"/>
    <w:rsid w:val="00F70823"/>
    <w:rsid w:val="00F71058"/>
    <w:rsid w:val="00F714E6"/>
    <w:rsid w:val="00F7165E"/>
    <w:rsid w:val="00F717F2"/>
    <w:rsid w:val="00F718EF"/>
    <w:rsid w:val="00F71C50"/>
    <w:rsid w:val="00F7232E"/>
    <w:rsid w:val="00F728BD"/>
    <w:rsid w:val="00F72BD5"/>
    <w:rsid w:val="00F73340"/>
    <w:rsid w:val="00F733F7"/>
    <w:rsid w:val="00F73F8C"/>
    <w:rsid w:val="00F7403E"/>
    <w:rsid w:val="00F75054"/>
    <w:rsid w:val="00F75682"/>
    <w:rsid w:val="00F7584B"/>
    <w:rsid w:val="00F758CC"/>
    <w:rsid w:val="00F759CE"/>
    <w:rsid w:val="00F75A21"/>
    <w:rsid w:val="00F75D2A"/>
    <w:rsid w:val="00F7645A"/>
    <w:rsid w:val="00F7676E"/>
    <w:rsid w:val="00F7692C"/>
    <w:rsid w:val="00F77603"/>
    <w:rsid w:val="00F80190"/>
    <w:rsid w:val="00F8111F"/>
    <w:rsid w:val="00F811C7"/>
    <w:rsid w:val="00F81C20"/>
    <w:rsid w:val="00F8208E"/>
    <w:rsid w:val="00F82A11"/>
    <w:rsid w:val="00F82C57"/>
    <w:rsid w:val="00F83B3C"/>
    <w:rsid w:val="00F8494D"/>
    <w:rsid w:val="00F84F1E"/>
    <w:rsid w:val="00F85220"/>
    <w:rsid w:val="00F858AC"/>
    <w:rsid w:val="00F85EAE"/>
    <w:rsid w:val="00F86D14"/>
    <w:rsid w:val="00F86FAD"/>
    <w:rsid w:val="00F87019"/>
    <w:rsid w:val="00F8707F"/>
    <w:rsid w:val="00F87205"/>
    <w:rsid w:val="00F87A8D"/>
    <w:rsid w:val="00F90D68"/>
    <w:rsid w:val="00F90E40"/>
    <w:rsid w:val="00F90EB0"/>
    <w:rsid w:val="00F9290E"/>
    <w:rsid w:val="00F92DC8"/>
    <w:rsid w:val="00F93060"/>
    <w:rsid w:val="00F93489"/>
    <w:rsid w:val="00F9386C"/>
    <w:rsid w:val="00F93CF4"/>
    <w:rsid w:val="00F94F0D"/>
    <w:rsid w:val="00F951C5"/>
    <w:rsid w:val="00F95DEA"/>
    <w:rsid w:val="00F962B7"/>
    <w:rsid w:val="00F9708C"/>
    <w:rsid w:val="00F97BCE"/>
    <w:rsid w:val="00F97FD9"/>
    <w:rsid w:val="00FA032B"/>
    <w:rsid w:val="00FA037C"/>
    <w:rsid w:val="00FA090B"/>
    <w:rsid w:val="00FA0E64"/>
    <w:rsid w:val="00FA126F"/>
    <w:rsid w:val="00FA14F2"/>
    <w:rsid w:val="00FA27C4"/>
    <w:rsid w:val="00FA4168"/>
    <w:rsid w:val="00FA4894"/>
    <w:rsid w:val="00FA4DCE"/>
    <w:rsid w:val="00FA4E1B"/>
    <w:rsid w:val="00FA5ABC"/>
    <w:rsid w:val="00FA5AFD"/>
    <w:rsid w:val="00FA5CC3"/>
    <w:rsid w:val="00FA60C0"/>
    <w:rsid w:val="00FA62B0"/>
    <w:rsid w:val="00FA64F5"/>
    <w:rsid w:val="00FA6632"/>
    <w:rsid w:val="00FA77CC"/>
    <w:rsid w:val="00FA78CC"/>
    <w:rsid w:val="00FB03D5"/>
    <w:rsid w:val="00FB0E24"/>
    <w:rsid w:val="00FB1444"/>
    <w:rsid w:val="00FB14E3"/>
    <w:rsid w:val="00FB180D"/>
    <w:rsid w:val="00FB1ED0"/>
    <w:rsid w:val="00FB264A"/>
    <w:rsid w:val="00FB3551"/>
    <w:rsid w:val="00FB50EB"/>
    <w:rsid w:val="00FB5627"/>
    <w:rsid w:val="00FB6601"/>
    <w:rsid w:val="00FB6842"/>
    <w:rsid w:val="00FB6EAE"/>
    <w:rsid w:val="00FB7424"/>
    <w:rsid w:val="00FB7589"/>
    <w:rsid w:val="00FC00E9"/>
    <w:rsid w:val="00FC026C"/>
    <w:rsid w:val="00FC0639"/>
    <w:rsid w:val="00FC0769"/>
    <w:rsid w:val="00FC0CAB"/>
    <w:rsid w:val="00FC11C4"/>
    <w:rsid w:val="00FC2092"/>
    <w:rsid w:val="00FC2200"/>
    <w:rsid w:val="00FC24F7"/>
    <w:rsid w:val="00FC283E"/>
    <w:rsid w:val="00FC40A8"/>
    <w:rsid w:val="00FC41D6"/>
    <w:rsid w:val="00FC41E3"/>
    <w:rsid w:val="00FC523C"/>
    <w:rsid w:val="00FC586F"/>
    <w:rsid w:val="00FC60D4"/>
    <w:rsid w:val="00FC6251"/>
    <w:rsid w:val="00FC6A5C"/>
    <w:rsid w:val="00FC6DC6"/>
    <w:rsid w:val="00FC761C"/>
    <w:rsid w:val="00FC7858"/>
    <w:rsid w:val="00FC7953"/>
    <w:rsid w:val="00FD02C7"/>
    <w:rsid w:val="00FD05A0"/>
    <w:rsid w:val="00FD10F1"/>
    <w:rsid w:val="00FD1BA0"/>
    <w:rsid w:val="00FD1C6A"/>
    <w:rsid w:val="00FD23EB"/>
    <w:rsid w:val="00FD27EE"/>
    <w:rsid w:val="00FD2850"/>
    <w:rsid w:val="00FD30D1"/>
    <w:rsid w:val="00FD34D5"/>
    <w:rsid w:val="00FD3908"/>
    <w:rsid w:val="00FD3EFB"/>
    <w:rsid w:val="00FD4DDC"/>
    <w:rsid w:val="00FD5231"/>
    <w:rsid w:val="00FD59C6"/>
    <w:rsid w:val="00FD5A2D"/>
    <w:rsid w:val="00FD5DF1"/>
    <w:rsid w:val="00FD5E30"/>
    <w:rsid w:val="00FD6905"/>
    <w:rsid w:val="00FD720C"/>
    <w:rsid w:val="00FD73DB"/>
    <w:rsid w:val="00FD77A0"/>
    <w:rsid w:val="00FE0484"/>
    <w:rsid w:val="00FE0E92"/>
    <w:rsid w:val="00FE1D3E"/>
    <w:rsid w:val="00FE1F25"/>
    <w:rsid w:val="00FE2D95"/>
    <w:rsid w:val="00FE2F5A"/>
    <w:rsid w:val="00FE312F"/>
    <w:rsid w:val="00FE36BF"/>
    <w:rsid w:val="00FE3B3C"/>
    <w:rsid w:val="00FE4090"/>
    <w:rsid w:val="00FE40FB"/>
    <w:rsid w:val="00FE426C"/>
    <w:rsid w:val="00FE42C6"/>
    <w:rsid w:val="00FE49CD"/>
    <w:rsid w:val="00FE4C54"/>
    <w:rsid w:val="00FE4EA3"/>
    <w:rsid w:val="00FE530D"/>
    <w:rsid w:val="00FE53DB"/>
    <w:rsid w:val="00FE5596"/>
    <w:rsid w:val="00FE5687"/>
    <w:rsid w:val="00FE5A16"/>
    <w:rsid w:val="00FE7483"/>
    <w:rsid w:val="00FE7D0A"/>
    <w:rsid w:val="00FF0B53"/>
    <w:rsid w:val="00FF1222"/>
    <w:rsid w:val="00FF1BD6"/>
    <w:rsid w:val="00FF230E"/>
    <w:rsid w:val="00FF3C27"/>
    <w:rsid w:val="00FF46DE"/>
    <w:rsid w:val="00FF498D"/>
    <w:rsid w:val="00FF5985"/>
    <w:rsid w:val="00FF5E98"/>
    <w:rsid w:val="00FF6467"/>
    <w:rsid w:val="00FF6B26"/>
    <w:rsid w:val="00FF726E"/>
    <w:rsid w:val="00FF753D"/>
    <w:rsid w:val="035E1F83"/>
    <w:rsid w:val="035EC9FA"/>
    <w:rsid w:val="060AA94D"/>
    <w:rsid w:val="06E9030A"/>
    <w:rsid w:val="0736EF34"/>
    <w:rsid w:val="073C7EAF"/>
    <w:rsid w:val="084D18B7"/>
    <w:rsid w:val="08AE39BE"/>
    <w:rsid w:val="08D1856A"/>
    <w:rsid w:val="09A499B4"/>
    <w:rsid w:val="09D132CA"/>
    <w:rsid w:val="0DAF518C"/>
    <w:rsid w:val="0E278BF8"/>
    <w:rsid w:val="10129282"/>
    <w:rsid w:val="10DB5CE0"/>
    <w:rsid w:val="11B3D401"/>
    <w:rsid w:val="13A9AB3B"/>
    <w:rsid w:val="16267DF1"/>
    <w:rsid w:val="17092BAC"/>
    <w:rsid w:val="1A941FD3"/>
    <w:rsid w:val="1B709EED"/>
    <w:rsid w:val="1BEE78C0"/>
    <w:rsid w:val="1C9A0679"/>
    <w:rsid w:val="1EA92CF7"/>
    <w:rsid w:val="1FE65966"/>
    <w:rsid w:val="20C143A5"/>
    <w:rsid w:val="20EA99D8"/>
    <w:rsid w:val="21F8E040"/>
    <w:rsid w:val="23AEE8E1"/>
    <w:rsid w:val="25EFA8A5"/>
    <w:rsid w:val="285916C2"/>
    <w:rsid w:val="288BEB66"/>
    <w:rsid w:val="2893C39B"/>
    <w:rsid w:val="28941CE6"/>
    <w:rsid w:val="2A9AD0D8"/>
    <w:rsid w:val="2D0552F4"/>
    <w:rsid w:val="30EC001A"/>
    <w:rsid w:val="3310FE95"/>
    <w:rsid w:val="336BA2BC"/>
    <w:rsid w:val="33888EE9"/>
    <w:rsid w:val="33FE6920"/>
    <w:rsid w:val="34293805"/>
    <w:rsid w:val="34EFECA6"/>
    <w:rsid w:val="35DABB02"/>
    <w:rsid w:val="38524A6C"/>
    <w:rsid w:val="388555AF"/>
    <w:rsid w:val="3909B9CA"/>
    <w:rsid w:val="3912DE80"/>
    <w:rsid w:val="3995AE37"/>
    <w:rsid w:val="39DBF8C8"/>
    <w:rsid w:val="3AC32C6E"/>
    <w:rsid w:val="3B3F50D1"/>
    <w:rsid w:val="3D45529F"/>
    <w:rsid w:val="3E5038FB"/>
    <w:rsid w:val="3E620BDE"/>
    <w:rsid w:val="3EDBFAE4"/>
    <w:rsid w:val="3FB2DDAF"/>
    <w:rsid w:val="42731BFA"/>
    <w:rsid w:val="4495690E"/>
    <w:rsid w:val="44CB4BC6"/>
    <w:rsid w:val="44E62CA8"/>
    <w:rsid w:val="458EEA5B"/>
    <w:rsid w:val="46D959A3"/>
    <w:rsid w:val="47A45435"/>
    <w:rsid w:val="4A1A641C"/>
    <w:rsid w:val="4A2A3358"/>
    <w:rsid w:val="4ABDED71"/>
    <w:rsid w:val="4BB46383"/>
    <w:rsid w:val="4F3F432E"/>
    <w:rsid w:val="4FB25751"/>
    <w:rsid w:val="513E67B2"/>
    <w:rsid w:val="530311D3"/>
    <w:rsid w:val="543E7061"/>
    <w:rsid w:val="57C2D7C7"/>
    <w:rsid w:val="589B8C89"/>
    <w:rsid w:val="58C9B2E5"/>
    <w:rsid w:val="590AA492"/>
    <w:rsid w:val="5C1446F7"/>
    <w:rsid w:val="5C71F10F"/>
    <w:rsid w:val="5E07D1FC"/>
    <w:rsid w:val="5E150B8F"/>
    <w:rsid w:val="5F38CAFA"/>
    <w:rsid w:val="5FAAABDB"/>
    <w:rsid w:val="62745923"/>
    <w:rsid w:val="65FAF622"/>
    <w:rsid w:val="670FFBD0"/>
    <w:rsid w:val="67814DCE"/>
    <w:rsid w:val="6A541DF6"/>
    <w:rsid w:val="6A9A9A6F"/>
    <w:rsid w:val="6E0A13C4"/>
    <w:rsid w:val="6E7A95E2"/>
    <w:rsid w:val="6F6481C6"/>
    <w:rsid w:val="6FFA3E5C"/>
    <w:rsid w:val="703B92FC"/>
    <w:rsid w:val="7118B02B"/>
    <w:rsid w:val="71549D6F"/>
    <w:rsid w:val="7421E5B2"/>
    <w:rsid w:val="74FD3DD5"/>
    <w:rsid w:val="757D04CA"/>
    <w:rsid w:val="76746B4F"/>
    <w:rsid w:val="79296538"/>
    <w:rsid w:val="79FD4AAB"/>
    <w:rsid w:val="7B2363A7"/>
    <w:rsid w:val="7B88D938"/>
    <w:rsid w:val="7BB8EDA0"/>
    <w:rsid w:val="7C15B30E"/>
    <w:rsid w:val="7C2D524B"/>
    <w:rsid w:val="7E96906D"/>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0CB9D"/>
  <w15:chartTrackingRefBased/>
  <w15:docId w15:val="{3729D975-5B72-4603-B89B-D102BC69A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E6716"/>
    <w:rPr>
      <w:rFonts w:ascii="Calibri Light" w:hAnsi="Calibri Light"/>
      <w:szCs w:val="24"/>
    </w:rPr>
  </w:style>
  <w:style w:type="paragraph" w:styleId="Pealkiri1">
    <w:name w:val="heading 1"/>
    <w:basedOn w:val="Normaallaad"/>
    <w:next w:val="Normaallaad"/>
    <w:link w:val="Pealkiri1Mrk"/>
    <w:uiPriority w:val="9"/>
    <w:qFormat/>
    <w:rsid w:val="009759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9759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9759B0"/>
    <w:pPr>
      <w:keepNext/>
      <w:keepLines/>
      <w:spacing w:before="40" w:after="0"/>
      <w:outlineLvl w:val="2"/>
    </w:pPr>
    <w:rPr>
      <w:rFonts w:asciiTheme="majorHAnsi" w:eastAsiaTheme="majorEastAsia" w:hAnsiTheme="majorHAnsi" w:cstheme="majorBidi"/>
      <w:color w:val="1F3763" w:themeColor="accent1" w:themeShade="7F"/>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2F0B9E"/>
    <w:pPr>
      <w:tabs>
        <w:tab w:val="center" w:pos="4536"/>
        <w:tab w:val="right" w:pos="9072"/>
      </w:tabs>
    </w:pPr>
    <w:rPr>
      <w:szCs w:val="22"/>
    </w:rPr>
  </w:style>
  <w:style w:type="character" w:customStyle="1" w:styleId="PisMrk">
    <w:name w:val="Päis Märk"/>
    <w:basedOn w:val="Liguvaikefont"/>
    <w:link w:val="Pis"/>
    <w:uiPriority w:val="99"/>
    <w:rsid w:val="002F0B9E"/>
  </w:style>
  <w:style w:type="paragraph" w:styleId="Jalus">
    <w:name w:val="footer"/>
    <w:basedOn w:val="Normaallaad"/>
    <w:link w:val="JalusMrk"/>
    <w:uiPriority w:val="99"/>
    <w:unhideWhenUsed/>
    <w:rsid w:val="002F0B9E"/>
    <w:pPr>
      <w:tabs>
        <w:tab w:val="center" w:pos="4536"/>
        <w:tab w:val="right" w:pos="9072"/>
      </w:tabs>
    </w:pPr>
    <w:rPr>
      <w:szCs w:val="22"/>
    </w:rPr>
  </w:style>
  <w:style w:type="character" w:customStyle="1" w:styleId="JalusMrk">
    <w:name w:val="Jalus Märk"/>
    <w:basedOn w:val="Liguvaikefont"/>
    <w:link w:val="Jalus"/>
    <w:uiPriority w:val="99"/>
    <w:rsid w:val="002F0B9E"/>
  </w:style>
  <w:style w:type="table" w:styleId="Kontuurtabel">
    <w:name w:val="Table Grid"/>
    <w:basedOn w:val="Normaaltabel"/>
    <w:uiPriority w:val="39"/>
    <w:rsid w:val="00F2601C"/>
    <w:pPr>
      <w:spacing w:after="0" w:line="240" w:lineRule="auto"/>
      <w:jc w:val="both"/>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F2601C"/>
    <w:rPr>
      <w:color w:val="0563C1" w:themeColor="hyperlink"/>
      <w:u w:val="single"/>
    </w:rPr>
  </w:style>
  <w:style w:type="paragraph" w:styleId="Allmrkusetekst">
    <w:name w:val="footnote text"/>
    <w:basedOn w:val="Normaallaad"/>
    <w:link w:val="AllmrkusetekstMrk"/>
    <w:unhideWhenUsed/>
    <w:rsid w:val="00707BD8"/>
    <w:rPr>
      <w:rFonts w:eastAsia="Times New Roman" w:cs="Arial"/>
      <w:sz w:val="20"/>
      <w:szCs w:val="20"/>
      <w:lang w:val="da-DK" w:eastAsia="da-DK"/>
    </w:rPr>
  </w:style>
  <w:style w:type="character" w:customStyle="1" w:styleId="AllmrkusetekstMrk">
    <w:name w:val="Allmärkuse tekst Märk"/>
    <w:basedOn w:val="Liguvaikefont"/>
    <w:link w:val="Allmrkusetekst"/>
    <w:rsid w:val="00707BD8"/>
    <w:rPr>
      <w:rFonts w:ascii="Calibri Light" w:eastAsia="Times New Roman" w:hAnsi="Calibri Light" w:cs="Arial"/>
      <w:sz w:val="20"/>
      <w:szCs w:val="20"/>
      <w:lang w:val="da-DK" w:eastAsia="da-DK"/>
    </w:rPr>
  </w:style>
  <w:style w:type="character" w:styleId="Allmrkuseviide">
    <w:name w:val="footnote reference"/>
    <w:basedOn w:val="Liguvaikefont"/>
    <w:unhideWhenUsed/>
    <w:rsid w:val="00707BD8"/>
    <w:rPr>
      <w:vertAlign w:val="superscript"/>
    </w:rPr>
  </w:style>
  <w:style w:type="paragraph" w:customStyle="1" w:styleId="MAQSText">
    <w:name w:val="MAQS Text"/>
    <w:basedOn w:val="Normaallaad"/>
    <w:link w:val="MAQSTextChar"/>
    <w:qFormat/>
    <w:rsid w:val="00202D04"/>
    <w:pPr>
      <w:spacing w:before="100" w:line="312" w:lineRule="auto"/>
    </w:pPr>
    <w:rPr>
      <w:rFonts w:ascii="Arial" w:eastAsia="Times New Roman" w:hAnsi="Arial" w:cs="Times New Roman"/>
      <w:sz w:val="20"/>
      <w:szCs w:val="20"/>
      <w:lang w:val="sv-SE" w:eastAsia="sv-SE"/>
    </w:rPr>
  </w:style>
  <w:style w:type="character" w:styleId="Kohatitetekst">
    <w:name w:val="Placeholder Text"/>
    <w:basedOn w:val="Liguvaikefont"/>
    <w:uiPriority w:val="99"/>
    <w:semiHidden/>
    <w:rsid w:val="0016799B"/>
    <w:rPr>
      <w:color w:val="808080"/>
    </w:rPr>
  </w:style>
  <w:style w:type="paragraph" w:customStyle="1" w:styleId="11Pealkiri">
    <w:name w:val="1.1 Pealkiri"/>
    <w:basedOn w:val="Normaallaad"/>
    <w:qFormat/>
    <w:rsid w:val="00332C79"/>
    <w:pPr>
      <w:keepNext/>
      <w:numPr>
        <w:ilvl w:val="1"/>
        <w:numId w:val="1"/>
      </w:numPr>
      <w:spacing w:line="276" w:lineRule="auto"/>
      <w:ind w:left="567" w:hanging="567"/>
    </w:pPr>
    <w:rPr>
      <w:b/>
      <w:bCs/>
      <w:lang w:val="en-GB"/>
    </w:rPr>
  </w:style>
  <w:style w:type="paragraph" w:customStyle="1" w:styleId="111Pealkiri">
    <w:name w:val="1.1.1 Pealkiri"/>
    <w:basedOn w:val="11Pealkiri"/>
    <w:qFormat/>
    <w:rsid w:val="00332C79"/>
    <w:pPr>
      <w:numPr>
        <w:ilvl w:val="2"/>
      </w:numPr>
    </w:pPr>
    <w:rPr>
      <w:shd w:val="clear" w:color="auto" w:fill="FFFFFF"/>
    </w:rPr>
  </w:style>
  <w:style w:type="paragraph" w:customStyle="1" w:styleId="nimekiri">
    <w:name w:val="* nimekiri"/>
    <w:basedOn w:val="Normaallaad"/>
    <w:qFormat/>
    <w:rsid w:val="0016799B"/>
    <w:pPr>
      <w:numPr>
        <w:numId w:val="2"/>
      </w:numPr>
      <w:ind w:left="1094" w:hanging="357"/>
      <w:contextualSpacing/>
    </w:pPr>
    <w:rPr>
      <w:lang w:val="en-GB"/>
    </w:rPr>
  </w:style>
  <w:style w:type="paragraph" w:customStyle="1" w:styleId="Tabelipealkiri">
    <w:name w:val="Tabeli pealkiri"/>
    <w:basedOn w:val="Pealdis"/>
    <w:qFormat/>
    <w:rsid w:val="0016799B"/>
    <w:pPr>
      <w:keepNext/>
      <w:spacing w:after="120"/>
    </w:pPr>
    <w:rPr>
      <w:color w:val="auto"/>
      <w:lang w:val="en-GB"/>
    </w:rPr>
  </w:style>
  <w:style w:type="paragraph" w:styleId="Pealdis">
    <w:name w:val="caption"/>
    <w:basedOn w:val="Normaallaad"/>
    <w:next w:val="Normaallaad"/>
    <w:uiPriority w:val="35"/>
    <w:semiHidden/>
    <w:unhideWhenUsed/>
    <w:qFormat/>
    <w:rsid w:val="0016799B"/>
    <w:pPr>
      <w:spacing w:after="200"/>
    </w:pPr>
    <w:rPr>
      <w:i/>
      <w:iCs/>
      <w:color w:val="44546A" w:themeColor="text2"/>
      <w:sz w:val="18"/>
      <w:szCs w:val="18"/>
    </w:rPr>
  </w:style>
  <w:style w:type="paragraph" w:customStyle="1" w:styleId="1PEALKIRI">
    <w:name w:val="1 PEALKIRI"/>
    <w:basedOn w:val="Normaallaad"/>
    <w:qFormat/>
    <w:rsid w:val="00332C79"/>
    <w:pPr>
      <w:keepNext/>
      <w:numPr>
        <w:numId w:val="1"/>
      </w:numPr>
      <w:spacing w:line="276" w:lineRule="auto"/>
      <w:ind w:left="567" w:hanging="567"/>
    </w:pPr>
    <w:rPr>
      <w:rFonts w:asciiTheme="majorHAnsi" w:hAnsiTheme="majorHAnsi" w:cstheme="majorHAnsi"/>
      <w:b/>
      <w:caps/>
      <w:noProof/>
      <w:color w:val="000000" w:themeColor="text1"/>
      <w:szCs w:val="28"/>
      <w:lang w:val="en-GB"/>
    </w:rPr>
  </w:style>
  <w:style w:type="paragraph" w:customStyle="1" w:styleId="1nimekiri">
    <w:name w:val="1) nimekiri"/>
    <w:basedOn w:val="Normaallaad"/>
    <w:qFormat/>
    <w:rsid w:val="00332C79"/>
    <w:pPr>
      <w:numPr>
        <w:numId w:val="3"/>
      </w:numPr>
      <w:contextualSpacing/>
    </w:pPr>
  </w:style>
  <w:style w:type="character" w:customStyle="1" w:styleId="MAQSTextChar">
    <w:name w:val="MAQS Text Char"/>
    <w:basedOn w:val="Liguvaikefont"/>
    <w:link w:val="MAQSText"/>
    <w:rsid w:val="00202D04"/>
    <w:rPr>
      <w:rFonts w:ascii="Arial" w:eastAsia="Times New Roman" w:hAnsi="Arial" w:cs="Times New Roman"/>
      <w:sz w:val="20"/>
      <w:szCs w:val="20"/>
      <w:lang w:val="sv-SE" w:eastAsia="sv-SE"/>
    </w:rPr>
  </w:style>
  <w:style w:type="paragraph" w:customStyle="1" w:styleId="DOKUMENDINIMI">
    <w:name w:val="DOKUMENDI NIMI"/>
    <w:basedOn w:val="Normaallaad"/>
    <w:qFormat/>
    <w:rsid w:val="00D752A3"/>
    <w:pPr>
      <w:spacing w:before="4680" w:line="276" w:lineRule="auto"/>
    </w:pPr>
    <w:rPr>
      <w:rFonts w:asciiTheme="majorHAnsi" w:hAnsiTheme="majorHAnsi" w:cstheme="majorHAnsi"/>
      <w:b/>
      <w:bCs/>
      <w:caps/>
      <w:sz w:val="48"/>
      <w:szCs w:val="48"/>
      <w:lang w:val="en-GB"/>
    </w:rPr>
  </w:style>
  <w:style w:type="character" w:customStyle="1" w:styleId="Pealkiri1Mrk">
    <w:name w:val="Pealkiri 1 Märk"/>
    <w:basedOn w:val="Liguvaikefont"/>
    <w:link w:val="Pealkiri1"/>
    <w:uiPriority w:val="9"/>
    <w:rsid w:val="009759B0"/>
    <w:rPr>
      <w:rFonts w:asciiTheme="majorHAnsi" w:eastAsiaTheme="majorEastAsia" w:hAnsiTheme="majorHAnsi" w:cstheme="majorBidi"/>
      <w:color w:val="2F5496" w:themeColor="accent1" w:themeShade="BF"/>
      <w:sz w:val="32"/>
      <w:szCs w:val="32"/>
    </w:rPr>
  </w:style>
  <w:style w:type="character" w:customStyle="1" w:styleId="Pealkiri2Mrk">
    <w:name w:val="Pealkiri 2 Märk"/>
    <w:basedOn w:val="Liguvaikefont"/>
    <w:link w:val="Pealkiri2"/>
    <w:uiPriority w:val="9"/>
    <w:rsid w:val="009759B0"/>
    <w:rPr>
      <w:rFonts w:asciiTheme="majorHAnsi" w:eastAsiaTheme="majorEastAsia" w:hAnsiTheme="majorHAnsi" w:cstheme="majorBidi"/>
      <w:color w:val="2F5496" w:themeColor="accent1" w:themeShade="BF"/>
      <w:sz w:val="26"/>
      <w:szCs w:val="26"/>
    </w:rPr>
  </w:style>
  <w:style w:type="character" w:customStyle="1" w:styleId="Pealkiri3Mrk">
    <w:name w:val="Pealkiri 3 Märk"/>
    <w:basedOn w:val="Liguvaikefont"/>
    <w:link w:val="Pealkiri3"/>
    <w:uiPriority w:val="9"/>
    <w:rsid w:val="009759B0"/>
    <w:rPr>
      <w:rFonts w:asciiTheme="majorHAnsi" w:eastAsiaTheme="majorEastAsia" w:hAnsiTheme="majorHAnsi" w:cstheme="majorBidi"/>
      <w:color w:val="1F3763" w:themeColor="accent1" w:themeShade="7F"/>
      <w:sz w:val="24"/>
      <w:szCs w:val="24"/>
    </w:rPr>
  </w:style>
  <w:style w:type="paragraph" w:styleId="SK1">
    <w:name w:val="toc 1"/>
    <w:basedOn w:val="Normaallaad"/>
    <w:next w:val="Normaallaad"/>
    <w:autoRedefine/>
    <w:uiPriority w:val="39"/>
    <w:unhideWhenUsed/>
    <w:rsid w:val="009759B0"/>
    <w:pPr>
      <w:spacing w:after="100"/>
    </w:pPr>
  </w:style>
  <w:style w:type="paragraph" w:styleId="SK2">
    <w:name w:val="toc 2"/>
    <w:basedOn w:val="Normaallaad"/>
    <w:next w:val="Normaallaad"/>
    <w:autoRedefine/>
    <w:uiPriority w:val="39"/>
    <w:unhideWhenUsed/>
    <w:rsid w:val="009759B0"/>
    <w:pPr>
      <w:spacing w:after="100"/>
      <w:ind w:left="220"/>
    </w:pPr>
  </w:style>
  <w:style w:type="paragraph" w:styleId="Sisukorrapealkiri">
    <w:name w:val="TOC Heading"/>
    <w:basedOn w:val="Pealkiri1"/>
    <w:next w:val="Normaallaad"/>
    <w:uiPriority w:val="39"/>
    <w:unhideWhenUsed/>
    <w:qFormat/>
    <w:rsid w:val="00075533"/>
    <w:pPr>
      <w:outlineLvl w:val="9"/>
    </w:pPr>
    <w:rPr>
      <w:lang w:val="en-US"/>
    </w:rPr>
  </w:style>
  <w:style w:type="paragraph" w:styleId="Loendilik">
    <w:name w:val="List Paragraph"/>
    <w:basedOn w:val="Normaallaad"/>
    <w:uiPriority w:val="34"/>
    <w:qFormat/>
    <w:rsid w:val="00075533"/>
    <w:pPr>
      <w:ind w:left="720"/>
      <w:contextualSpacing/>
    </w:pPr>
  </w:style>
  <w:style w:type="paragraph" w:styleId="Kommentaaritekst">
    <w:name w:val="annotation text"/>
    <w:basedOn w:val="Normaallaad"/>
    <w:link w:val="KommentaaritekstMrk"/>
    <w:uiPriority w:val="99"/>
    <w:unhideWhenUsed/>
    <w:rsid w:val="00075533"/>
    <w:rPr>
      <w:sz w:val="20"/>
      <w:szCs w:val="20"/>
    </w:rPr>
  </w:style>
  <w:style w:type="character" w:customStyle="1" w:styleId="KommentaaritekstMrk">
    <w:name w:val="Kommentaari tekst Märk"/>
    <w:basedOn w:val="Liguvaikefont"/>
    <w:link w:val="Kommentaaritekst"/>
    <w:uiPriority w:val="99"/>
    <w:rsid w:val="00075533"/>
    <w:rPr>
      <w:rFonts w:ascii="Calibri Light" w:hAnsi="Calibri Light"/>
      <w:sz w:val="20"/>
      <w:szCs w:val="20"/>
    </w:rPr>
  </w:style>
  <w:style w:type="character" w:styleId="Kommentaariviide">
    <w:name w:val="annotation reference"/>
    <w:basedOn w:val="Liguvaikefont"/>
    <w:uiPriority w:val="99"/>
    <w:semiHidden/>
    <w:unhideWhenUsed/>
    <w:rsid w:val="00075533"/>
    <w:rPr>
      <w:sz w:val="16"/>
      <w:szCs w:val="16"/>
    </w:rPr>
  </w:style>
  <w:style w:type="paragraph" w:styleId="Kommentaariteema">
    <w:name w:val="annotation subject"/>
    <w:basedOn w:val="Kommentaaritekst"/>
    <w:next w:val="Kommentaaritekst"/>
    <w:link w:val="KommentaariteemaMrk"/>
    <w:uiPriority w:val="99"/>
    <w:semiHidden/>
    <w:unhideWhenUsed/>
    <w:rsid w:val="00075533"/>
    <w:rPr>
      <w:b/>
      <w:bCs/>
    </w:rPr>
  </w:style>
  <w:style w:type="character" w:customStyle="1" w:styleId="KommentaariteemaMrk">
    <w:name w:val="Kommentaari teema Märk"/>
    <w:basedOn w:val="KommentaaritekstMrk"/>
    <w:link w:val="Kommentaariteema"/>
    <w:uiPriority w:val="99"/>
    <w:semiHidden/>
    <w:rsid w:val="00075533"/>
    <w:rPr>
      <w:rFonts w:ascii="Calibri Light" w:hAnsi="Calibri Light"/>
      <w:b/>
      <w:bCs/>
      <w:sz w:val="20"/>
      <w:szCs w:val="20"/>
    </w:rPr>
  </w:style>
  <w:style w:type="paragraph" w:styleId="Redaktsioon">
    <w:name w:val="Revision"/>
    <w:hidden/>
    <w:uiPriority w:val="99"/>
    <w:semiHidden/>
    <w:rsid w:val="00075533"/>
    <w:pPr>
      <w:spacing w:after="0" w:line="240" w:lineRule="auto"/>
    </w:pPr>
    <w:rPr>
      <w:rFonts w:ascii="Calibri Light" w:hAnsi="Calibri Light"/>
      <w:szCs w:val="24"/>
    </w:rPr>
  </w:style>
  <w:style w:type="character" w:styleId="Mainimine">
    <w:name w:val="Mention"/>
    <w:basedOn w:val="Liguvaikefont"/>
    <w:uiPriority w:val="99"/>
    <w:unhideWhenUsed/>
    <w:rsid w:val="00075533"/>
    <w:rPr>
      <w:color w:val="2B579A"/>
      <w:shd w:val="clear" w:color="auto" w:fill="E6E6E6"/>
    </w:rPr>
  </w:style>
  <w:style w:type="character" w:customStyle="1" w:styleId="css-1w9e0kk">
    <w:name w:val="css-1w9e0kk"/>
    <w:basedOn w:val="Liguvaikefont"/>
    <w:rsid w:val="00075533"/>
  </w:style>
  <w:style w:type="character" w:customStyle="1" w:styleId="css-1y7h6an">
    <w:name w:val="css-1y7h6an"/>
    <w:basedOn w:val="Liguvaikefont"/>
    <w:rsid w:val="00075533"/>
  </w:style>
  <w:style w:type="paragraph" w:styleId="Lihttekst">
    <w:name w:val="Plain Text"/>
    <w:basedOn w:val="Normaallaad"/>
    <w:link w:val="LihttekstMrk"/>
    <w:uiPriority w:val="99"/>
    <w:semiHidden/>
    <w:unhideWhenUsed/>
    <w:rsid w:val="00075533"/>
    <w:pPr>
      <w:spacing w:after="0"/>
    </w:pPr>
    <w:rPr>
      <w:rFonts w:ascii="Calibri" w:hAnsi="Calibri"/>
      <w:kern w:val="2"/>
      <w:szCs w:val="21"/>
      <w14:ligatures w14:val="standardContextual"/>
    </w:rPr>
  </w:style>
  <w:style w:type="character" w:customStyle="1" w:styleId="LihttekstMrk">
    <w:name w:val="Lihttekst Märk"/>
    <w:basedOn w:val="Liguvaikefont"/>
    <w:link w:val="Lihttekst"/>
    <w:uiPriority w:val="99"/>
    <w:semiHidden/>
    <w:rsid w:val="00075533"/>
    <w:rPr>
      <w:rFonts w:ascii="Calibri" w:hAnsi="Calibri"/>
      <w:kern w:val="2"/>
      <w:szCs w:val="21"/>
      <w14:ligatures w14:val="standardContextual"/>
    </w:rPr>
  </w:style>
  <w:style w:type="character" w:styleId="Tugev">
    <w:name w:val="Strong"/>
    <w:basedOn w:val="Liguvaikefont"/>
    <w:uiPriority w:val="22"/>
    <w:qFormat/>
    <w:rsid w:val="00075533"/>
    <w:rPr>
      <w:b/>
      <w:bCs/>
    </w:rPr>
  </w:style>
  <w:style w:type="paragraph" w:styleId="Normaallaadveeb">
    <w:name w:val="Normal (Web)"/>
    <w:basedOn w:val="Normaallaad"/>
    <w:uiPriority w:val="99"/>
    <w:unhideWhenUsed/>
    <w:rsid w:val="00075533"/>
    <w:pPr>
      <w:spacing w:before="100" w:beforeAutospacing="1" w:after="100" w:afterAutospacing="1"/>
    </w:pPr>
    <w:rPr>
      <w:rFonts w:ascii="Times New Roman" w:eastAsia="Times New Roman" w:hAnsi="Times New Roman" w:cs="Times New Roman"/>
      <w:sz w:val="24"/>
      <w:lang w:eastAsia="et-EE"/>
    </w:rPr>
  </w:style>
  <w:style w:type="character" w:customStyle="1" w:styleId="tyhik">
    <w:name w:val="tyhik"/>
    <w:basedOn w:val="Liguvaikefont"/>
    <w:rsid w:val="00075533"/>
  </w:style>
  <w:style w:type="character" w:styleId="Rhutus">
    <w:name w:val="Emphasis"/>
    <w:basedOn w:val="Liguvaikefont"/>
    <w:uiPriority w:val="20"/>
    <w:qFormat/>
    <w:rsid w:val="00075533"/>
    <w:rPr>
      <w:i/>
      <w:iCs/>
    </w:rPr>
  </w:style>
  <w:style w:type="character" w:customStyle="1" w:styleId="mm">
    <w:name w:val="mm"/>
    <w:basedOn w:val="Liguvaikefont"/>
    <w:rsid w:val="00075533"/>
  </w:style>
  <w:style w:type="paragraph" w:customStyle="1" w:styleId="pf0">
    <w:name w:val="pf0"/>
    <w:basedOn w:val="Normaallaad"/>
    <w:rsid w:val="00075533"/>
    <w:pPr>
      <w:spacing w:before="100" w:beforeAutospacing="1" w:after="100" w:afterAutospacing="1"/>
    </w:pPr>
    <w:rPr>
      <w:rFonts w:ascii="Times New Roman" w:eastAsia="Times New Roman" w:hAnsi="Times New Roman" w:cs="Times New Roman"/>
      <w:sz w:val="24"/>
      <w:lang w:eastAsia="et-EE"/>
    </w:rPr>
  </w:style>
  <w:style w:type="character" w:customStyle="1" w:styleId="cf01">
    <w:name w:val="cf01"/>
    <w:basedOn w:val="Liguvaikefont"/>
    <w:rsid w:val="00075533"/>
    <w:rPr>
      <w:rFonts w:ascii="Segoe UI" w:hAnsi="Segoe UI" w:cs="Segoe UI" w:hint="default"/>
      <w:sz w:val="18"/>
      <w:szCs w:val="18"/>
    </w:rPr>
  </w:style>
  <w:style w:type="character" w:styleId="Lahendamatamainimine">
    <w:name w:val="Unresolved Mention"/>
    <w:basedOn w:val="Liguvaikefont"/>
    <w:uiPriority w:val="99"/>
    <w:semiHidden/>
    <w:unhideWhenUsed/>
    <w:rsid w:val="00075533"/>
    <w:rPr>
      <w:color w:val="605E5C"/>
      <w:shd w:val="clear" w:color="auto" w:fill="E1DFDD"/>
    </w:rPr>
  </w:style>
  <w:style w:type="character" w:customStyle="1" w:styleId="ui-provider">
    <w:name w:val="ui-provider"/>
    <w:basedOn w:val="Liguvaikefont"/>
    <w:rsid w:val="00075533"/>
  </w:style>
  <w:style w:type="paragraph" w:styleId="Vahedeta">
    <w:name w:val="No Spacing"/>
    <w:uiPriority w:val="1"/>
    <w:qFormat/>
    <w:rsid w:val="006857F7"/>
    <w:pPr>
      <w:spacing w:after="0" w:line="240" w:lineRule="auto"/>
      <w:jc w:val="both"/>
    </w:pPr>
    <w:rPr>
      <w:rFonts w:ascii="Calibri Light" w:hAnsi="Calibri Light"/>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0153">
      <w:bodyDiv w:val="1"/>
      <w:marLeft w:val="0"/>
      <w:marRight w:val="0"/>
      <w:marTop w:val="0"/>
      <w:marBottom w:val="0"/>
      <w:divBdr>
        <w:top w:val="none" w:sz="0" w:space="0" w:color="auto"/>
        <w:left w:val="none" w:sz="0" w:space="0" w:color="auto"/>
        <w:bottom w:val="none" w:sz="0" w:space="0" w:color="auto"/>
        <w:right w:val="none" w:sz="0" w:space="0" w:color="auto"/>
      </w:divBdr>
    </w:div>
    <w:div w:id="78991762">
      <w:bodyDiv w:val="1"/>
      <w:marLeft w:val="0"/>
      <w:marRight w:val="0"/>
      <w:marTop w:val="0"/>
      <w:marBottom w:val="0"/>
      <w:divBdr>
        <w:top w:val="none" w:sz="0" w:space="0" w:color="auto"/>
        <w:left w:val="none" w:sz="0" w:space="0" w:color="auto"/>
        <w:bottom w:val="none" w:sz="0" w:space="0" w:color="auto"/>
        <w:right w:val="none" w:sz="0" w:space="0" w:color="auto"/>
      </w:divBdr>
    </w:div>
    <w:div w:id="83231658">
      <w:bodyDiv w:val="1"/>
      <w:marLeft w:val="0"/>
      <w:marRight w:val="0"/>
      <w:marTop w:val="0"/>
      <w:marBottom w:val="0"/>
      <w:divBdr>
        <w:top w:val="none" w:sz="0" w:space="0" w:color="auto"/>
        <w:left w:val="none" w:sz="0" w:space="0" w:color="auto"/>
        <w:bottom w:val="none" w:sz="0" w:space="0" w:color="auto"/>
        <w:right w:val="none" w:sz="0" w:space="0" w:color="auto"/>
      </w:divBdr>
    </w:div>
    <w:div w:id="85276420">
      <w:bodyDiv w:val="1"/>
      <w:marLeft w:val="0"/>
      <w:marRight w:val="0"/>
      <w:marTop w:val="0"/>
      <w:marBottom w:val="0"/>
      <w:divBdr>
        <w:top w:val="none" w:sz="0" w:space="0" w:color="auto"/>
        <w:left w:val="none" w:sz="0" w:space="0" w:color="auto"/>
        <w:bottom w:val="none" w:sz="0" w:space="0" w:color="auto"/>
        <w:right w:val="none" w:sz="0" w:space="0" w:color="auto"/>
      </w:divBdr>
    </w:div>
    <w:div w:id="85615009">
      <w:bodyDiv w:val="1"/>
      <w:marLeft w:val="0"/>
      <w:marRight w:val="0"/>
      <w:marTop w:val="0"/>
      <w:marBottom w:val="0"/>
      <w:divBdr>
        <w:top w:val="none" w:sz="0" w:space="0" w:color="auto"/>
        <w:left w:val="none" w:sz="0" w:space="0" w:color="auto"/>
        <w:bottom w:val="none" w:sz="0" w:space="0" w:color="auto"/>
        <w:right w:val="none" w:sz="0" w:space="0" w:color="auto"/>
      </w:divBdr>
    </w:div>
    <w:div w:id="146827319">
      <w:bodyDiv w:val="1"/>
      <w:marLeft w:val="0"/>
      <w:marRight w:val="0"/>
      <w:marTop w:val="0"/>
      <w:marBottom w:val="0"/>
      <w:divBdr>
        <w:top w:val="none" w:sz="0" w:space="0" w:color="auto"/>
        <w:left w:val="none" w:sz="0" w:space="0" w:color="auto"/>
        <w:bottom w:val="none" w:sz="0" w:space="0" w:color="auto"/>
        <w:right w:val="none" w:sz="0" w:space="0" w:color="auto"/>
      </w:divBdr>
    </w:div>
    <w:div w:id="183326853">
      <w:bodyDiv w:val="1"/>
      <w:marLeft w:val="0"/>
      <w:marRight w:val="0"/>
      <w:marTop w:val="0"/>
      <w:marBottom w:val="0"/>
      <w:divBdr>
        <w:top w:val="none" w:sz="0" w:space="0" w:color="auto"/>
        <w:left w:val="none" w:sz="0" w:space="0" w:color="auto"/>
        <w:bottom w:val="none" w:sz="0" w:space="0" w:color="auto"/>
        <w:right w:val="none" w:sz="0" w:space="0" w:color="auto"/>
      </w:divBdr>
    </w:div>
    <w:div w:id="252318745">
      <w:bodyDiv w:val="1"/>
      <w:marLeft w:val="0"/>
      <w:marRight w:val="0"/>
      <w:marTop w:val="0"/>
      <w:marBottom w:val="0"/>
      <w:divBdr>
        <w:top w:val="none" w:sz="0" w:space="0" w:color="auto"/>
        <w:left w:val="none" w:sz="0" w:space="0" w:color="auto"/>
        <w:bottom w:val="none" w:sz="0" w:space="0" w:color="auto"/>
        <w:right w:val="none" w:sz="0" w:space="0" w:color="auto"/>
      </w:divBdr>
    </w:div>
    <w:div w:id="257906241">
      <w:bodyDiv w:val="1"/>
      <w:marLeft w:val="0"/>
      <w:marRight w:val="0"/>
      <w:marTop w:val="0"/>
      <w:marBottom w:val="0"/>
      <w:divBdr>
        <w:top w:val="none" w:sz="0" w:space="0" w:color="auto"/>
        <w:left w:val="none" w:sz="0" w:space="0" w:color="auto"/>
        <w:bottom w:val="none" w:sz="0" w:space="0" w:color="auto"/>
        <w:right w:val="none" w:sz="0" w:space="0" w:color="auto"/>
      </w:divBdr>
    </w:div>
    <w:div w:id="284193116">
      <w:bodyDiv w:val="1"/>
      <w:marLeft w:val="0"/>
      <w:marRight w:val="0"/>
      <w:marTop w:val="0"/>
      <w:marBottom w:val="0"/>
      <w:divBdr>
        <w:top w:val="none" w:sz="0" w:space="0" w:color="auto"/>
        <w:left w:val="none" w:sz="0" w:space="0" w:color="auto"/>
        <w:bottom w:val="none" w:sz="0" w:space="0" w:color="auto"/>
        <w:right w:val="none" w:sz="0" w:space="0" w:color="auto"/>
      </w:divBdr>
    </w:div>
    <w:div w:id="284778298">
      <w:bodyDiv w:val="1"/>
      <w:marLeft w:val="0"/>
      <w:marRight w:val="0"/>
      <w:marTop w:val="0"/>
      <w:marBottom w:val="0"/>
      <w:divBdr>
        <w:top w:val="none" w:sz="0" w:space="0" w:color="auto"/>
        <w:left w:val="none" w:sz="0" w:space="0" w:color="auto"/>
        <w:bottom w:val="none" w:sz="0" w:space="0" w:color="auto"/>
        <w:right w:val="none" w:sz="0" w:space="0" w:color="auto"/>
      </w:divBdr>
    </w:div>
    <w:div w:id="300884232">
      <w:bodyDiv w:val="1"/>
      <w:marLeft w:val="0"/>
      <w:marRight w:val="0"/>
      <w:marTop w:val="0"/>
      <w:marBottom w:val="0"/>
      <w:divBdr>
        <w:top w:val="none" w:sz="0" w:space="0" w:color="auto"/>
        <w:left w:val="none" w:sz="0" w:space="0" w:color="auto"/>
        <w:bottom w:val="none" w:sz="0" w:space="0" w:color="auto"/>
        <w:right w:val="none" w:sz="0" w:space="0" w:color="auto"/>
      </w:divBdr>
    </w:div>
    <w:div w:id="401609472">
      <w:bodyDiv w:val="1"/>
      <w:marLeft w:val="0"/>
      <w:marRight w:val="0"/>
      <w:marTop w:val="0"/>
      <w:marBottom w:val="0"/>
      <w:divBdr>
        <w:top w:val="none" w:sz="0" w:space="0" w:color="auto"/>
        <w:left w:val="none" w:sz="0" w:space="0" w:color="auto"/>
        <w:bottom w:val="none" w:sz="0" w:space="0" w:color="auto"/>
        <w:right w:val="none" w:sz="0" w:space="0" w:color="auto"/>
      </w:divBdr>
    </w:div>
    <w:div w:id="408700145">
      <w:bodyDiv w:val="1"/>
      <w:marLeft w:val="0"/>
      <w:marRight w:val="0"/>
      <w:marTop w:val="0"/>
      <w:marBottom w:val="0"/>
      <w:divBdr>
        <w:top w:val="none" w:sz="0" w:space="0" w:color="auto"/>
        <w:left w:val="none" w:sz="0" w:space="0" w:color="auto"/>
        <w:bottom w:val="none" w:sz="0" w:space="0" w:color="auto"/>
        <w:right w:val="none" w:sz="0" w:space="0" w:color="auto"/>
      </w:divBdr>
    </w:div>
    <w:div w:id="429206409">
      <w:bodyDiv w:val="1"/>
      <w:marLeft w:val="0"/>
      <w:marRight w:val="0"/>
      <w:marTop w:val="0"/>
      <w:marBottom w:val="0"/>
      <w:divBdr>
        <w:top w:val="none" w:sz="0" w:space="0" w:color="auto"/>
        <w:left w:val="none" w:sz="0" w:space="0" w:color="auto"/>
        <w:bottom w:val="none" w:sz="0" w:space="0" w:color="auto"/>
        <w:right w:val="none" w:sz="0" w:space="0" w:color="auto"/>
      </w:divBdr>
    </w:div>
    <w:div w:id="472723491">
      <w:bodyDiv w:val="1"/>
      <w:marLeft w:val="0"/>
      <w:marRight w:val="0"/>
      <w:marTop w:val="0"/>
      <w:marBottom w:val="0"/>
      <w:divBdr>
        <w:top w:val="none" w:sz="0" w:space="0" w:color="auto"/>
        <w:left w:val="none" w:sz="0" w:space="0" w:color="auto"/>
        <w:bottom w:val="none" w:sz="0" w:space="0" w:color="auto"/>
        <w:right w:val="none" w:sz="0" w:space="0" w:color="auto"/>
      </w:divBdr>
    </w:div>
    <w:div w:id="479536693">
      <w:bodyDiv w:val="1"/>
      <w:marLeft w:val="0"/>
      <w:marRight w:val="0"/>
      <w:marTop w:val="0"/>
      <w:marBottom w:val="0"/>
      <w:divBdr>
        <w:top w:val="none" w:sz="0" w:space="0" w:color="auto"/>
        <w:left w:val="none" w:sz="0" w:space="0" w:color="auto"/>
        <w:bottom w:val="none" w:sz="0" w:space="0" w:color="auto"/>
        <w:right w:val="none" w:sz="0" w:space="0" w:color="auto"/>
      </w:divBdr>
    </w:div>
    <w:div w:id="481964807">
      <w:bodyDiv w:val="1"/>
      <w:marLeft w:val="0"/>
      <w:marRight w:val="0"/>
      <w:marTop w:val="0"/>
      <w:marBottom w:val="0"/>
      <w:divBdr>
        <w:top w:val="none" w:sz="0" w:space="0" w:color="auto"/>
        <w:left w:val="none" w:sz="0" w:space="0" w:color="auto"/>
        <w:bottom w:val="none" w:sz="0" w:space="0" w:color="auto"/>
        <w:right w:val="none" w:sz="0" w:space="0" w:color="auto"/>
      </w:divBdr>
    </w:div>
    <w:div w:id="537745704">
      <w:bodyDiv w:val="1"/>
      <w:marLeft w:val="0"/>
      <w:marRight w:val="0"/>
      <w:marTop w:val="0"/>
      <w:marBottom w:val="0"/>
      <w:divBdr>
        <w:top w:val="none" w:sz="0" w:space="0" w:color="auto"/>
        <w:left w:val="none" w:sz="0" w:space="0" w:color="auto"/>
        <w:bottom w:val="none" w:sz="0" w:space="0" w:color="auto"/>
        <w:right w:val="none" w:sz="0" w:space="0" w:color="auto"/>
      </w:divBdr>
    </w:div>
    <w:div w:id="538469919">
      <w:bodyDiv w:val="1"/>
      <w:marLeft w:val="0"/>
      <w:marRight w:val="0"/>
      <w:marTop w:val="0"/>
      <w:marBottom w:val="0"/>
      <w:divBdr>
        <w:top w:val="none" w:sz="0" w:space="0" w:color="auto"/>
        <w:left w:val="none" w:sz="0" w:space="0" w:color="auto"/>
        <w:bottom w:val="none" w:sz="0" w:space="0" w:color="auto"/>
        <w:right w:val="none" w:sz="0" w:space="0" w:color="auto"/>
      </w:divBdr>
    </w:div>
    <w:div w:id="546114106">
      <w:bodyDiv w:val="1"/>
      <w:marLeft w:val="0"/>
      <w:marRight w:val="0"/>
      <w:marTop w:val="0"/>
      <w:marBottom w:val="0"/>
      <w:divBdr>
        <w:top w:val="none" w:sz="0" w:space="0" w:color="auto"/>
        <w:left w:val="none" w:sz="0" w:space="0" w:color="auto"/>
        <w:bottom w:val="none" w:sz="0" w:space="0" w:color="auto"/>
        <w:right w:val="none" w:sz="0" w:space="0" w:color="auto"/>
      </w:divBdr>
    </w:div>
    <w:div w:id="556089400">
      <w:bodyDiv w:val="1"/>
      <w:marLeft w:val="0"/>
      <w:marRight w:val="0"/>
      <w:marTop w:val="0"/>
      <w:marBottom w:val="0"/>
      <w:divBdr>
        <w:top w:val="none" w:sz="0" w:space="0" w:color="auto"/>
        <w:left w:val="none" w:sz="0" w:space="0" w:color="auto"/>
        <w:bottom w:val="none" w:sz="0" w:space="0" w:color="auto"/>
        <w:right w:val="none" w:sz="0" w:space="0" w:color="auto"/>
      </w:divBdr>
    </w:div>
    <w:div w:id="558564614">
      <w:bodyDiv w:val="1"/>
      <w:marLeft w:val="0"/>
      <w:marRight w:val="0"/>
      <w:marTop w:val="0"/>
      <w:marBottom w:val="0"/>
      <w:divBdr>
        <w:top w:val="none" w:sz="0" w:space="0" w:color="auto"/>
        <w:left w:val="none" w:sz="0" w:space="0" w:color="auto"/>
        <w:bottom w:val="none" w:sz="0" w:space="0" w:color="auto"/>
        <w:right w:val="none" w:sz="0" w:space="0" w:color="auto"/>
      </w:divBdr>
    </w:div>
    <w:div w:id="577135349">
      <w:bodyDiv w:val="1"/>
      <w:marLeft w:val="0"/>
      <w:marRight w:val="0"/>
      <w:marTop w:val="0"/>
      <w:marBottom w:val="0"/>
      <w:divBdr>
        <w:top w:val="none" w:sz="0" w:space="0" w:color="auto"/>
        <w:left w:val="none" w:sz="0" w:space="0" w:color="auto"/>
        <w:bottom w:val="none" w:sz="0" w:space="0" w:color="auto"/>
        <w:right w:val="none" w:sz="0" w:space="0" w:color="auto"/>
      </w:divBdr>
    </w:div>
    <w:div w:id="597950721">
      <w:bodyDiv w:val="1"/>
      <w:marLeft w:val="0"/>
      <w:marRight w:val="0"/>
      <w:marTop w:val="0"/>
      <w:marBottom w:val="0"/>
      <w:divBdr>
        <w:top w:val="none" w:sz="0" w:space="0" w:color="auto"/>
        <w:left w:val="none" w:sz="0" w:space="0" w:color="auto"/>
        <w:bottom w:val="none" w:sz="0" w:space="0" w:color="auto"/>
        <w:right w:val="none" w:sz="0" w:space="0" w:color="auto"/>
      </w:divBdr>
    </w:div>
    <w:div w:id="606616205">
      <w:bodyDiv w:val="1"/>
      <w:marLeft w:val="0"/>
      <w:marRight w:val="0"/>
      <w:marTop w:val="0"/>
      <w:marBottom w:val="0"/>
      <w:divBdr>
        <w:top w:val="none" w:sz="0" w:space="0" w:color="auto"/>
        <w:left w:val="none" w:sz="0" w:space="0" w:color="auto"/>
        <w:bottom w:val="none" w:sz="0" w:space="0" w:color="auto"/>
        <w:right w:val="none" w:sz="0" w:space="0" w:color="auto"/>
      </w:divBdr>
    </w:div>
    <w:div w:id="648436933">
      <w:bodyDiv w:val="1"/>
      <w:marLeft w:val="0"/>
      <w:marRight w:val="0"/>
      <w:marTop w:val="0"/>
      <w:marBottom w:val="0"/>
      <w:divBdr>
        <w:top w:val="none" w:sz="0" w:space="0" w:color="auto"/>
        <w:left w:val="none" w:sz="0" w:space="0" w:color="auto"/>
        <w:bottom w:val="none" w:sz="0" w:space="0" w:color="auto"/>
        <w:right w:val="none" w:sz="0" w:space="0" w:color="auto"/>
      </w:divBdr>
    </w:div>
    <w:div w:id="651175887">
      <w:bodyDiv w:val="1"/>
      <w:marLeft w:val="0"/>
      <w:marRight w:val="0"/>
      <w:marTop w:val="0"/>
      <w:marBottom w:val="0"/>
      <w:divBdr>
        <w:top w:val="none" w:sz="0" w:space="0" w:color="auto"/>
        <w:left w:val="none" w:sz="0" w:space="0" w:color="auto"/>
        <w:bottom w:val="none" w:sz="0" w:space="0" w:color="auto"/>
        <w:right w:val="none" w:sz="0" w:space="0" w:color="auto"/>
      </w:divBdr>
    </w:div>
    <w:div w:id="675839348">
      <w:bodyDiv w:val="1"/>
      <w:marLeft w:val="0"/>
      <w:marRight w:val="0"/>
      <w:marTop w:val="0"/>
      <w:marBottom w:val="0"/>
      <w:divBdr>
        <w:top w:val="none" w:sz="0" w:space="0" w:color="auto"/>
        <w:left w:val="none" w:sz="0" w:space="0" w:color="auto"/>
        <w:bottom w:val="none" w:sz="0" w:space="0" w:color="auto"/>
        <w:right w:val="none" w:sz="0" w:space="0" w:color="auto"/>
      </w:divBdr>
    </w:div>
    <w:div w:id="706686168">
      <w:bodyDiv w:val="1"/>
      <w:marLeft w:val="0"/>
      <w:marRight w:val="0"/>
      <w:marTop w:val="0"/>
      <w:marBottom w:val="0"/>
      <w:divBdr>
        <w:top w:val="none" w:sz="0" w:space="0" w:color="auto"/>
        <w:left w:val="none" w:sz="0" w:space="0" w:color="auto"/>
        <w:bottom w:val="none" w:sz="0" w:space="0" w:color="auto"/>
        <w:right w:val="none" w:sz="0" w:space="0" w:color="auto"/>
      </w:divBdr>
    </w:div>
    <w:div w:id="712924204">
      <w:bodyDiv w:val="1"/>
      <w:marLeft w:val="0"/>
      <w:marRight w:val="0"/>
      <w:marTop w:val="0"/>
      <w:marBottom w:val="0"/>
      <w:divBdr>
        <w:top w:val="none" w:sz="0" w:space="0" w:color="auto"/>
        <w:left w:val="none" w:sz="0" w:space="0" w:color="auto"/>
        <w:bottom w:val="none" w:sz="0" w:space="0" w:color="auto"/>
        <w:right w:val="none" w:sz="0" w:space="0" w:color="auto"/>
      </w:divBdr>
    </w:div>
    <w:div w:id="733548975">
      <w:bodyDiv w:val="1"/>
      <w:marLeft w:val="0"/>
      <w:marRight w:val="0"/>
      <w:marTop w:val="0"/>
      <w:marBottom w:val="0"/>
      <w:divBdr>
        <w:top w:val="none" w:sz="0" w:space="0" w:color="auto"/>
        <w:left w:val="none" w:sz="0" w:space="0" w:color="auto"/>
        <w:bottom w:val="none" w:sz="0" w:space="0" w:color="auto"/>
        <w:right w:val="none" w:sz="0" w:space="0" w:color="auto"/>
      </w:divBdr>
    </w:div>
    <w:div w:id="738288497">
      <w:bodyDiv w:val="1"/>
      <w:marLeft w:val="0"/>
      <w:marRight w:val="0"/>
      <w:marTop w:val="0"/>
      <w:marBottom w:val="0"/>
      <w:divBdr>
        <w:top w:val="none" w:sz="0" w:space="0" w:color="auto"/>
        <w:left w:val="none" w:sz="0" w:space="0" w:color="auto"/>
        <w:bottom w:val="none" w:sz="0" w:space="0" w:color="auto"/>
        <w:right w:val="none" w:sz="0" w:space="0" w:color="auto"/>
      </w:divBdr>
    </w:div>
    <w:div w:id="758987893">
      <w:bodyDiv w:val="1"/>
      <w:marLeft w:val="0"/>
      <w:marRight w:val="0"/>
      <w:marTop w:val="0"/>
      <w:marBottom w:val="0"/>
      <w:divBdr>
        <w:top w:val="none" w:sz="0" w:space="0" w:color="auto"/>
        <w:left w:val="none" w:sz="0" w:space="0" w:color="auto"/>
        <w:bottom w:val="none" w:sz="0" w:space="0" w:color="auto"/>
        <w:right w:val="none" w:sz="0" w:space="0" w:color="auto"/>
      </w:divBdr>
    </w:div>
    <w:div w:id="763115301">
      <w:bodyDiv w:val="1"/>
      <w:marLeft w:val="0"/>
      <w:marRight w:val="0"/>
      <w:marTop w:val="0"/>
      <w:marBottom w:val="0"/>
      <w:divBdr>
        <w:top w:val="none" w:sz="0" w:space="0" w:color="auto"/>
        <w:left w:val="none" w:sz="0" w:space="0" w:color="auto"/>
        <w:bottom w:val="none" w:sz="0" w:space="0" w:color="auto"/>
        <w:right w:val="none" w:sz="0" w:space="0" w:color="auto"/>
      </w:divBdr>
    </w:div>
    <w:div w:id="818838607">
      <w:bodyDiv w:val="1"/>
      <w:marLeft w:val="0"/>
      <w:marRight w:val="0"/>
      <w:marTop w:val="0"/>
      <w:marBottom w:val="0"/>
      <w:divBdr>
        <w:top w:val="none" w:sz="0" w:space="0" w:color="auto"/>
        <w:left w:val="none" w:sz="0" w:space="0" w:color="auto"/>
        <w:bottom w:val="none" w:sz="0" w:space="0" w:color="auto"/>
        <w:right w:val="none" w:sz="0" w:space="0" w:color="auto"/>
      </w:divBdr>
    </w:div>
    <w:div w:id="829441356">
      <w:bodyDiv w:val="1"/>
      <w:marLeft w:val="0"/>
      <w:marRight w:val="0"/>
      <w:marTop w:val="0"/>
      <w:marBottom w:val="0"/>
      <w:divBdr>
        <w:top w:val="none" w:sz="0" w:space="0" w:color="auto"/>
        <w:left w:val="none" w:sz="0" w:space="0" w:color="auto"/>
        <w:bottom w:val="none" w:sz="0" w:space="0" w:color="auto"/>
        <w:right w:val="none" w:sz="0" w:space="0" w:color="auto"/>
      </w:divBdr>
    </w:div>
    <w:div w:id="851458081">
      <w:bodyDiv w:val="1"/>
      <w:marLeft w:val="0"/>
      <w:marRight w:val="0"/>
      <w:marTop w:val="0"/>
      <w:marBottom w:val="0"/>
      <w:divBdr>
        <w:top w:val="none" w:sz="0" w:space="0" w:color="auto"/>
        <w:left w:val="none" w:sz="0" w:space="0" w:color="auto"/>
        <w:bottom w:val="none" w:sz="0" w:space="0" w:color="auto"/>
        <w:right w:val="none" w:sz="0" w:space="0" w:color="auto"/>
      </w:divBdr>
    </w:div>
    <w:div w:id="855996892">
      <w:bodyDiv w:val="1"/>
      <w:marLeft w:val="0"/>
      <w:marRight w:val="0"/>
      <w:marTop w:val="0"/>
      <w:marBottom w:val="0"/>
      <w:divBdr>
        <w:top w:val="none" w:sz="0" w:space="0" w:color="auto"/>
        <w:left w:val="none" w:sz="0" w:space="0" w:color="auto"/>
        <w:bottom w:val="none" w:sz="0" w:space="0" w:color="auto"/>
        <w:right w:val="none" w:sz="0" w:space="0" w:color="auto"/>
      </w:divBdr>
    </w:div>
    <w:div w:id="890651074">
      <w:bodyDiv w:val="1"/>
      <w:marLeft w:val="0"/>
      <w:marRight w:val="0"/>
      <w:marTop w:val="0"/>
      <w:marBottom w:val="0"/>
      <w:divBdr>
        <w:top w:val="none" w:sz="0" w:space="0" w:color="auto"/>
        <w:left w:val="none" w:sz="0" w:space="0" w:color="auto"/>
        <w:bottom w:val="none" w:sz="0" w:space="0" w:color="auto"/>
        <w:right w:val="none" w:sz="0" w:space="0" w:color="auto"/>
      </w:divBdr>
      <w:divsChild>
        <w:div w:id="1310817985">
          <w:marLeft w:val="0"/>
          <w:marRight w:val="0"/>
          <w:marTop w:val="0"/>
          <w:marBottom w:val="0"/>
          <w:divBdr>
            <w:top w:val="none" w:sz="0" w:space="0" w:color="auto"/>
            <w:left w:val="none" w:sz="0" w:space="0" w:color="auto"/>
            <w:bottom w:val="none" w:sz="0" w:space="0" w:color="auto"/>
            <w:right w:val="none" w:sz="0" w:space="0" w:color="auto"/>
          </w:divBdr>
          <w:divsChild>
            <w:div w:id="225915462">
              <w:marLeft w:val="0"/>
              <w:marRight w:val="0"/>
              <w:marTop w:val="0"/>
              <w:marBottom w:val="450"/>
              <w:divBdr>
                <w:top w:val="none" w:sz="0" w:space="0" w:color="auto"/>
                <w:left w:val="none" w:sz="0" w:space="0" w:color="auto"/>
                <w:bottom w:val="none" w:sz="0" w:space="0" w:color="auto"/>
                <w:right w:val="none" w:sz="0" w:space="0" w:color="auto"/>
              </w:divBdr>
              <w:divsChild>
                <w:div w:id="844444312">
                  <w:marLeft w:val="0"/>
                  <w:marRight w:val="0"/>
                  <w:marTop w:val="0"/>
                  <w:marBottom w:val="0"/>
                  <w:divBdr>
                    <w:top w:val="none" w:sz="0" w:space="0" w:color="auto"/>
                    <w:left w:val="none" w:sz="0" w:space="0" w:color="auto"/>
                    <w:bottom w:val="none" w:sz="0" w:space="0" w:color="auto"/>
                    <w:right w:val="none" w:sz="0" w:space="0" w:color="auto"/>
                  </w:divBdr>
                  <w:divsChild>
                    <w:div w:id="1064832229">
                      <w:marLeft w:val="0"/>
                      <w:marRight w:val="0"/>
                      <w:marTop w:val="0"/>
                      <w:marBottom w:val="0"/>
                      <w:divBdr>
                        <w:top w:val="none" w:sz="0" w:space="0" w:color="auto"/>
                        <w:left w:val="none" w:sz="0" w:space="0" w:color="auto"/>
                        <w:bottom w:val="none" w:sz="0" w:space="0" w:color="auto"/>
                        <w:right w:val="none" w:sz="0" w:space="0" w:color="auto"/>
                      </w:divBdr>
                      <w:divsChild>
                        <w:div w:id="111983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431059">
      <w:bodyDiv w:val="1"/>
      <w:marLeft w:val="0"/>
      <w:marRight w:val="0"/>
      <w:marTop w:val="0"/>
      <w:marBottom w:val="0"/>
      <w:divBdr>
        <w:top w:val="none" w:sz="0" w:space="0" w:color="auto"/>
        <w:left w:val="none" w:sz="0" w:space="0" w:color="auto"/>
        <w:bottom w:val="none" w:sz="0" w:space="0" w:color="auto"/>
        <w:right w:val="none" w:sz="0" w:space="0" w:color="auto"/>
      </w:divBdr>
    </w:div>
    <w:div w:id="951089214">
      <w:bodyDiv w:val="1"/>
      <w:marLeft w:val="0"/>
      <w:marRight w:val="0"/>
      <w:marTop w:val="0"/>
      <w:marBottom w:val="0"/>
      <w:divBdr>
        <w:top w:val="none" w:sz="0" w:space="0" w:color="auto"/>
        <w:left w:val="none" w:sz="0" w:space="0" w:color="auto"/>
        <w:bottom w:val="none" w:sz="0" w:space="0" w:color="auto"/>
        <w:right w:val="none" w:sz="0" w:space="0" w:color="auto"/>
      </w:divBdr>
    </w:div>
    <w:div w:id="954217654">
      <w:bodyDiv w:val="1"/>
      <w:marLeft w:val="0"/>
      <w:marRight w:val="0"/>
      <w:marTop w:val="0"/>
      <w:marBottom w:val="0"/>
      <w:divBdr>
        <w:top w:val="none" w:sz="0" w:space="0" w:color="auto"/>
        <w:left w:val="none" w:sz="0" w:space="0" w:color="auto"/>
        <w:bottom w:val="none" w:sz="0" w:space="0" w:color="auto"/>
        <w:right w:val="none" w:sz="0" w:space="0" w:color="auto"/>
      </w:divBdr>
    </w:div>
    <w:div w:id="972370196">
      <w:bodyDiv w:val="1"/>
      <w:marLeft w:val="0"/>
      <w:marRight w:val="0"/>
      <w:marTop w:val="0"/>
      <w:marBottom w:val="0"/>
      <w:divBdr>
        <w:top w:val="none" w:sz="0" w:space="0" w:color="auto"/>
        <w:left w:val="none" w:sz="0" w:space="0" w:color="auto"/>
        <w:bottom w:val="none" w:sz="0" w:space="0" w:color="auto"/>
        <w:right w:val="none" w:sz="0" w:space="0" w:color="auto"/>
      </w:divBdr>
    </w:div>
    <w:div w:id="1006127873">
      <w:bodyDiv w:val="1"/>
      <w:marLeft w:val="0"/>
      <w:marRight w:val="0"/>
      <w:marTop w:val="0"/>
      <w:marBottom w:val="0"/>
      <w:divBdr>
        <w:top w:val="none" w:sz="0" w:space="0" w:color="auto"/>
        <w:left w:val="none" w:sz="0" w:space="0" w:color="auto"/>
        <w:bottom w:val="none" w:sz="0" w:space="0" w:color="auto"/>
        <w:right w:val="none" w:sz="0" w:space="0" w:color="auto"/>
      </w:divBdr>
    </w:div>
    <w:div w:id="1015961347">
      <w:bodyDiv w:val="1"/>
      <w:marLeft w:val="0"/>
      <w:marRight w:val="0"/>
      <w:marTop w:val="0"/>
      <w:marBottom w:val="0"/>
      <w:divBdr>
        <w:top w:val="none" w:sz="0" w:space="0" w:color="auto"/>
        <w:left w:val="none" w:sz="0" w:space="0" w:color="auto"/>
        <w:bottom w:val="none" w:sz="0" w:space="0" w:color="auto"/>
        <w:right w:val="none" w:sz="0" w:space="0" w:color="auto"/>
      </w:divBdr>
    </w:div>
    <w:div w:id="1021974411">
      <w:bodyDiv w:val="1"/>
      <w:marLeft w:val="0"/>
      <w:marRight w:val="0"/>
      <w:marTop w:val="0"/>
      <w:marBottom w:val="0"/>
      <w:divBdr>
        <w:top w:val="none" w:sz="0" w:space="0" w:color="auto"/>
        <w:left w:val="none" w:sz="0" w:space="0" w:color="auto"/>
        <w:bottom w:val="none" w:sz="0" w:space="0" w:color="auto"/>
        <w:right w:val="none" w:sz="0" w:space="0" w:color="auto"/>
      </w:divBdr>
    </w:div>
    <w:div w:id="1053383613">
      <w:bodyDiv w:val="1"/>
      <w:marLeft w:val="0"/>
      <w:marRight w:val="0"/>
      <w:marTop w:val="0"/>
      <w:marBottom w:val="0"/>
      <w:divBdr>
        <w:top w:val="none" w:sz="0" w:space="0" w:color="auto"/>
        <w:left w:val="none" w:sz="0" w:space="0" w:color="auto"/>
        <w:bottom w:val="none" w:sz="0" w:space="0" w:color="auto"/>
        <w:right w:val="none" w:sz="0" w:space="0" w:color="auto"/>
      </w:divBdr>
    </w:div>
    <w:div w:id="1094589842">
      <w:bodyDiv w:val="1"/>
      <w:marLeft w:val="0"/>
      <w:marRight w:val="0"/>
      <w:marTop w:val="0"/>
      <w:marBottom w:val="0"/>
      <w:divBdr>
        <w:top w:val="none" w:sz="0" w:space="0" w:color="auto"/>
        <w:left w:val="none" w:sz="0" w:space="0" w:color="auto"/>
        <w:bottom w:val="none" w:sz="0" w:space="0" w:color="auto"/>
        <w:right w:val="none" w:sz="0" w:space="0" w:color="auto"/>
      </w:divBdr>
    </w:div>
    <w:div w:id="1132208287">
      <w:bodyDiv w:val="1"/>
      <w:marLeft w:val="0"/>
      <w:marRight w:val="0"/>
      <w:marTop w:val="0"/>
      <w:marBottom w:val="0"/>
      <w:divBdr>
        <w:top w:val="none" w:sz="0" w:space="0" w:color="auto"/>
        <w:left w:val="none" w:sz="0" w:space="0" w:color="auto"/>
        <w:bottom w:val="none" w:sz="0" w:space="0" w:color="auto"/>
        <w:right w:val="none" w:sz="0" w:space="0" w:color="auto"/>
      </w:divBdr>
    </w:div>
    <w:div w:id="1173304674">
      <w:bodyDiv w:val="1"/>
      <w:marLeft w:val="0"/>
      <w:marRight w:val="0"/>
      <w:marTop w:val="0"/>
      <w:marBottom w:val="0"/>
      <w:divBdr>
        <w:top w:val="none" w:sz="0" w:space="0" w:color="auto"/>
        <w:left w:val="none" w:sz="0" w:space="0" w:color="auto"/>
        <w:bottom w:val="none" w:sz="0" w:space="0" w:color="auto"/>
        <w:right w:val="none" w:sz="0" w:space="0" w:color="auto"/>
      </w:divBdr>
    </w:div>
    <w:div w:id="1196504668">
      <w:bodyDiv w:val="1"/>
      <w:marLeft w:val="0"/>
      <w:marRight w:val="0"/>
      <w:marTop w:val="0"/>
      <w:marBottom w:val="0"/>
      <w:divBdr>
        <w:top w:val="none" w:sz="0" w:space="0" w:color="auto"/>
        <w:left w:val="none" w:sz="0" w:space="0" w:color="auto"/>
        <w:bottom w:val="none" w:sz="0" w:space="0" w:color="auto"/>
        <w:right w:val="none" w:sz="0" w:space="0" w:color="auto"/>
      </w:divBdr>
    </w:div>
    <w:div w:id="1231576238">
      <w:bodyDiv w:val="1"/>
      <w:marLeft w:val="0"/>
      <w:marRight w:val="0"/>
      <w:marTop w:val="0"/>
      <w:marBottom w:val="0"/>
      <w:divBdr>
        <w:top w:val="none" w:sz="0" w:space="0" w:color="auto"/>
        <w:left w:val="none" w:sz="0" w:space="0" w:color="auto"/>
        <w:bottom w:val="none" w:sz="0" w:space="0" w:color="auto"/>
        <w:right w:val="none" w:sz="0" w:space="0" w:color="auto"/>
      </w:divBdr>
    </w:div>
    <w:div w:id="1240869595">
      <w:bodyDiv w:val="1"/>
      <w:marLeft w:val="0"/>
      <w:marRight w:val="0"/>
      <w:marTop w:val="0"/>
      <w:marBottom w:val="0"/>
      <w:divBdr>
        <w:top w:val="none" w:sz="0" w:space="0" w:color="auto"/>
        <w:left w:val="none" w:sz="0" w:space="0" w:color="auto"/>
        <w:bottom w:val="none" w:sz="0" w:space="0" w:color="auto"/>
        <w:right w:val="none" w:sz="0" w:space="0" w:color="auto"/>
      </w:divBdr>
    </w:div>
    <w:div w:id="1304770887">
      <w:bodyDiv w:val="1"/>
      <w:marLeft w:val="0"/>
      <w:marRight w:val="0"/>
      <w:marTop w:val="0"/>
      <w:marBottom w:val="0"/>
      <w:divBdr>
        <w:top w:val="none" w:sz="0" w:space="0" w:color="auto"/>
        <w:left w:val="none" w:sz="0" w:space="0" w:color="auto"/>
        <w:bottom w:val="none" w:sz="0" w:space="0" w:color="auto"/>
        <w:right w:val="none" w:sz="0" w:space="0" w:color="auto"/>
      </w:divBdr>
    </w:div>
    <w:div w:id="1305543921">
      <w:bodyDiv w:val="1"/>
      <w:marLeft w:val="0"/>
      <w:marRight w:val="0"/>
      <w:marTop w:val="0"/>
      <w:marBottom w:val="0"/>
      <w:divBdr>
        <w:top w:val="none" w:sz="0" w:space="0" w:color="auto"/>
        <w:left w:val="none" w:sz="0" w:space="0" w:color="auto"/>
        <w:bottom w:val="none" w:sz="0" w:space="0" w:color="auto"/>
        <w:right w:val="none" w:sz="0" w:space="0" w:color="auto"/>
      </w:divBdr>
    </w:div>
    <w:div w:id="1338267113">
      <w:bodyDiv w:val="1"/>
      <w:marLeft w:val="0"/>
      <w:marRight w:val="0"/>
      <w:marTop w:val="0"/>
      <w:marBottom w:val="0"/>
      <w:divBdr>
        <w:top w:val="none" w:sz="0" w:space="0" w:color="auto"/>
        <w:left w:val="none" w:sz="0" w:space="0" w:color="auto"/>
        <w:bottom w:val="none" w:sz="0" w:space="0" w:color="auto"/>
        <w:right w:val="none" w:sz="0" w:space="0" w:color="auto"/>
      </w:divBdr>
    </w:div>
    <w:div w:id="1345283896">
      <w:bodyDiv w:val="1"/>
      <w:marLeft w:val="0"/>
      <w:marRight w:val="0"/>
      <w:marTop w:val="0"/>
      <w:marBottom w:val="0"/>
      <w:divBdr>
        <w:top w:val="none" w:sz="0" w:space="0" w:color="auto"/>
        <w:left w:val="none" w:sz="0" w:space="0" w:color="auto"/>
        <w:bottom w:val="none" w:sz="0" w:space="0" w:color="auto"/>
        <w:right w:val="none" w:sz="0" w:space="0" w:color="auto"/>
      </w:divBdr>
    </w:div>
    <w:div w:id="1354498393">
      <w:bodyDiv w:val="1"/>
      <w:marLeft w:val="0"/>
      <w:marRight w:val="0"/>
      <w:marTop w:val="0"/>
      <w:marBottom w:val="0"/>
      <w:divBdr>
        <w:top w:val="none" w:sz="0" w:space="0" w:color="auto"/>
        <w:left w:val="none" w:sz="0" w:space="0" w:color="auto"/>
        <w:bottom w:val="none" w:sz="0" w:space="0" w:color="auto"/>
        <w:right w:val="none" w:sz="0" w:space="0" w:color="auto"/>
      </w:divBdr>
    </w:div>
    <w:div w:id="1360474427">
      <w:bodyDiv w:val="1"/>
      <w:marLeft w:val="0"/>
      <w:marRight w:val="0"/>
      <w:marTop w:val="0"/>
      <w:marBottom w:val="0"/>
      <w:divBdr>
        <w:top w:val="none" w:sz="0" w:space="0" w:color="auto"/>
        <w:left w:val="none" w:sz="0" w:space="0" w:color="auto"/>
        <w:bottom w:val="none" w:sz="0" w:space="0" w:color="auto"/>
        <w:right w:val="none" w:sz="0" w:space="0" w:color="auto"/>
      </w:divBdr>
    </w:div>
    <w:div w:id="1374502383">
      <w:bodyDiv w:val="1"/>
      <w:marLeft w:val="0"/>
      <w:marRight w:val="0"/>
      <w:marTop w:val="0"/>
      <w:marBottom w:val="0"/>
      <w:divBdr>
        <w:top w:val="none" w:sz="0" w:space="0" w:color="auto"/>
        <w:left w:val="none" w:sz="0" w:space="0" w:color="auto"/>
        <w:bottom w:val="none" w:sz="0" w:space="0" w:color="auto"/>
        <w:right w:val="none" w:sz="0" w:space="0" w:color="auto"/>
      </w:divBdr>
    </w:div>
    <w:div w:id="1408570914">
      <w:bodyDiv w:val="1"/>
      <w:marLeft w:val="0"/>
      <w:marRight w:val="0"/>
      <w:marTop w:val="0"/>
      <w:marBottom w:val="0"/>
      <w:divBdr>
        <w:top w:val="none" w:sz="0" w:space="0" w:color="auto"/>
        <w:left w:val="none" w:sz="0" w:space="0" w:color="auto"/>
        <w:bottom w:val="none" w:sz="0" w:space="0" w:color="auto"/>
        <w:right w:val="none" w:sz="0" w:space="0" w:color="auto"/>
      </w:divBdr>
    </w:div>
    <w:div w:id="1446341899">
      <w:bodyDiv w:val="1"/>
      <w:marLeft w:val="0"/>
      <w:marRight w:val="0"/>
      <w:marTop w:val="0"/>
      <w:marBottom w:val="0"/>
      <w:divBdr>
        <w:top w:val="none" w:sz="0" w:space="0" w:color="auto"/>
        <w:left w:val="none" w:sz="0" w:space="0" w:color="auto"/>
        <w:bottom w:val="none" w:sz="0" w:space="0" w:color="auto"/>
        <w:right w:val="none" w:sz="0" w:space="0" w:color="auto"/>
      </w:divBdr>
    </w:div>
    <w:div w:id="1460341945">
      <w:bodyDiv w:val="1"/>
      <w:marLeft w:val="0"/>
      <w:marRight w:val="0"/>
      <w:marTop w:val="0"/>
      <w:marBottom w:val="0"/>
      <w:divBdr>
        <w:top w:val="none" w:sz="0" w:space="0" w:color="auto"/>
        <w:left w:val="none" w:sz="0" w:space="0" w:color="auto"/>
        <w:bottom w:val="none" w:sz="0" w:space="0" w:color="auto"/>
        <w:right w:val="none" w:sz="0" w:space="0" w:color="auto"/>
      </w:divBdr>
    </w:div>
    <w:div w:id="1464157939">
      <w:bodyDiv w:val="1"/>
      <w:marLeft w:val="0"/>
      <w:marRight w:val="0"/>
      <w:marTop w:val="0"/>
      <w:marBottom w:val="0"/>
      <w:divBdr>
        <w:top w:val="none" w:sz="0" w:space="0" w:color="auto"/>
        <w:left w:val="none" w:sz="0" w:space="0" w:color="auto"/>
        <w:bottom w:val="none" w:sz="0" w:space="0" w:color="auto"/>
        <w:right w:val="none" w:sz="0" w:space="0" w:color="auto"/>
      </w:divBdr>
    </w:div>
    <w:div w:id="1482038850">
      <w:bodyDiv w:val="1"/>
      <w:marLeft w:val="0"/>
      <w:marRight w:val="0"/>
      <w:marTop w:val="0"/>
      <w:marBottom w:val="0"/>
      <w:divBdr>
        <w:top w:val="none" w:sz="0" w:space="0" w:color="auto"/>
        <w:left w:val="none" w:sz="0" w:space="0" w:color="auto"/>
        <w:bottom w:val="none" w:sz="0" w:space="0" w:color="auto"/>
        <w:right w:val="none" w:sz="0" w:space="0" w:color="auto"/>
      </w:divBdr>
    </w:div>
    <w:div w:id="1492140964">
      <w:bodyDiv w:val="1"/>
      <w:marLeft w:val="0"/>
      <w:marRight w:val="0"/>
      <w:marTop w:val="0"/>
      <w:marBottom w:val="0"/>
      <w:divBdr>
        <w:top w:val="none" w:sz="0" w:space="0" w:color="auto"/>
        <w:left w:val="none" w:sz="0" w:space="0" w:color="auto"/>
        <w:bottom w:val="none" w:sz="0" w:space="0" w:color="auto"/>
        <w:right w:val="none" w:sz="0" w:space="0" w:color="auto"/>
      </w:divBdr>
    </w:div>
    <w:div w:id="1492872330">
      <w:bodyDiv w:val="1"/>
      <w:marLeft w:val="0"/>
      <w:marRight w:val="0"/>
      <w:marTop w:val="0"/>
      <w:marBottom w:val="0"/>
      <w:divBdr>
        <w:top w:val="none" w:sz="0" w:space="0" w:color="auto"/>
        <w:left w:val="none" w:sz="0" w:space="0" w:color="auto"/>
        <w:bottom w:val="none" w:sz="0" w:space="0" w:color="auto"/>
        <w:right w:val="none" w:sz="0" w:space="0" w:color="auto"/>
      </w:divBdr>
    </w:div>
    <w:div w:id="1537887634">
      <w:bodyDiv w:val="1"/>
      <w:marLeft w:val="0"/>
      <w:marRight w:val="0"/>
      <w:marTop w:val="0"/>
      <w:marBottom w:val="0"/>
      <w:divBdr>
        <w:top w:val="none" w:sz="0" w:space="0" w:color="auto"/>
        <w:left w:val="none" w:sz="0" w:space="0" w:color="auto"/>
        <w:bottom w:val="none" w:sz="0" w:space="0" w:color="auto"/>
        <w:right w:val="none" w:sz="0" w:space="0" w:color="auto"/>
      </w:divBdr>
    </w:div>
    <w:div w:id="1543978782">
      <w:bodyDiv w:val="1"/>
      <w:marLeft w:val="0"/>
      <w:marRight w:val="0"/>
      <w:marTop w:val="0"/>
      <w:marBottom w:val="0"/>
      <w:divBdr>
        <w:top w:val="none" w:sz="0" w:space="0" w:color="auto"/>
        <w:left w:val="none" w:sz="0" w:space="0" w:color="auto"/>
        <w:bottom w:val="none" w:sz="0" w:space="0" w:color="auto"/>
        <w:right w:val="none" w:sz="0" w:space="0" w:color="auto"/>
      </w:divBdr>
    </w:div>
    <w:div w:id="1557862093">
      <w:bodyDiv w:val="1"/>
      <w:marLeft w:val="0"/>
      <w:marRight w:val="0"/>
      <w:marTop w:val="0"/>
      <w:marBottom w:val="0"/>
      <w:divBdr>
        <w:top w:val="none" w:sz="0" w:space="0" w:color="auto"/>
        <w:left w:val="none" w:sz="0" w:space="0" w:color="auto"/>
        <w:bottom w:val="none" w:sz="0" w:space="0" w:color="auto"/>
        <w:right w:val="none" w:sz="0" w:space="0" w:color="auto"/>
      </w:divBdr>
    </w:div>
    <w:div w:id="1565799661">
      <w:bodyDiv w:val="1"/>
      <w:marLeft w:val="0"/>
      <w:marRight w:val="0"/>
      <w:marTop w:val="0"/>
      <w:marBottom w:val="0"/>
      <w:divBdr>
        <w:top w:val="none" w:sz="0" w:space="0" w:color="auto"/>
        <w:left w:val="none" w:sz="0" w:space="0" w:color="auto"/>
        <w:bottom w:val="none" w:sz="0" w:space="0" w:color="auto"/>
        <w:right w:val="none" w:sz="0" w:space="0" w:color="auto"/>
      </w:divBdr>
    </w:div>
    <w:div w:id="1619869063">
      <w:bodyDiv w:val="1"/>
      <w:marLeft w:val="0"/>
      <w:marRight w:val="0"/>
      <w:marTop w:val="0"/>
      <w:marBottom w:val="0"/>
      <w:divBdr>
        <w:top w:val="none" w:sz="0" w:space="0" w:color="auto"/>
        <w:left w:val="none" w:sz="0" w:space="0" w:color="auto"/>
        <w:bottom w:val="none" w:sz="0" w:space="0" w:color="auto"/>
        <w:right w:val="none" w:sz="0" w:space="0" w:color="auto"/>
      </w:divBdr>
    </w:div>
    <w:div w:id="1670712196">
      <w:bodyDiv w:val="1"/>
      <w:marLeft w:val="0"/>
      <w:marRight w:val="0"/>
      <w:marTop w:val="0"/>
      <w:marBottom w:val="0"/>
      <w:divBdr>
        <w:top w:val="none" w:sz="0" w:space="0" w:color="auto"/>
        <w:left w:val="none" w:sz="0" w:space="0" w:color="auto"/>
        <w:bottom w:val="none" w:sz="0" w:space="0" w:color="auto"/>
        <w:right w:val="none" w:sz="0" w:space="0" w:color="auto"/>
      </w:divBdr>
    </w:div>
    <w:div w:id="1696613052">
      <w:bodyDiv w:val="1"/>
      <w:marLeft w:val="0"/>
      <w:marRight w:val="0"/>
      <w:marTop w:val="0"/>
      <w:marBottom w:val="0"/>
      <w:divBdr>
        <w:top w:val="none" w:sz="0" w:space="0" w:color="auto"/>
        <w:left w:val="none" w:sz="0" w:space="0" w:color="auto"/>
        <w:bottom w:val="none" w:sz="0" w:space="0" w:color="auto"/>
        <w:right w:val="none" w:sz="0" w:space="0" w:color="auto"/>
      </w:divBdr>
    </w:div>
    <w:div w:id="1746222186">
      <w:bodyDiv w:val="1"/>
      <w:marLeft w:val="0"/>
      <w:marRight w:val="0"/>
      <w:marTop w:val="0"/>
      <w:marBottom w:val="0"/>
      <w:divBdr>
        <w:top w:val="none" w:sz="0" w:space="0" w:color="auto"/>
        <w:left w:val="none" w:sz="0" w:space="0" w:color="auto"/>
        <w:bottom w:val="none" w:sz="0" w:space="0" w:color="auto"/>
        <w:right w:val="none" w:sz="0" w:space="0" w:color="auto"/>
      </w:divBdr>
    </w:div>
    <w:div w:id="1756390733">
      <w:bodyDiv w:val="1"/>
      <w:marLeft w:val="0"/>
      <w:marRight w:val="0"/>
      <w:marTop w:val="0"/>
      <w:marBottom w:val="0"/>
      <w:divBdr>
        <w:top w:val="none" w:sz="0" w:space="0" w:color="auto"/>
        <w:left w:val="none" w:sz="0" w:space="0" w:color="auto"/>
        <w:bottom w:val="none" w:sz="0" w:space="0" w:color="auto"/>
        <w:right w:val="none" w:sz="0" w:space="0" w:color="auto"/>
      </w:divBdr>
    </w:div>
    <w:div w:id="1769421451">
      <w:bodyDiv w:val="1"/>
      <w:marLeft w:val="0"/>
      <w:marRight w:val="0"/>
      <w:marTop w:val="0"/>
      <w:marBottom w:val="0"/>
      <w:divBdr>
        <w:top w:val="none" w:sz="0" w:space="0" w:color="auto"/>
        <w:left w:val="none" w:sz="0" w:space="0" w:color="auto"/>
        <w:bottom w:val="none" w:sz="0" w:space="0" w:color="auto"/>
        <w:right w:val="none" w:sz="0" w:space="0" w:color="auto"/>
      </w:divBdr>
    </w:div>
    <w:div w:id="1769424762">
      <w:bodyDiv w:val="1"/>
      <w:marLeft w:val="0"/>
      <w:marRight w:val="0"/>
      <w:marTop w:val="0"/>
      <w:marBottom w:val="0"/>
      <w:divBdr>
        <w:top w:val="none" w:sz="0" w:space="0" w:color="auto"/>
        <w:left w:val="none" w:sz="0" w:space="0" w:color="auto"/>
        <w:bottom w:val="none" w:sz="0" w:space="0" w:color="auto"/>
        <w:right w:val="none" w:sz="0" w:space="0" w:color="auto"/>
      </w:divBdr>
    </w:div>
    <w:div w:id="1794131816">
      <w:bodyDiv w:val="1"/>
      <w:marLeft w:val="0"/>
      <w:marRight w:val="0"/>
      <w:marTop w:val="0"/>
      <w:marBottom w:val="0"/>
      <w:divBdr>
        <w:top w:val="none" w:sz="0" w:space="0" w:color="auto"/>
        <w:left w:val="none" w:sz="0" w:space="0" w:color="auto"/>
        <w:bottom w:val="none" w:sz="0" w:space="0" w:color="auto"/>
        <w:right w:val="none" w:sz="0" w:space="0" w:color="auto"/>
      </w:divBdr>
    </w:div>
    <w:div w:id="1829250469">
      <w:bodyDiv w:val="1"/>
      <w:marLeft w:val="0"/>
      <w:marRight w:val="0"/>
      <w:marTop w:val="0"/>
      <w:marBottom w:val="0"/>
      <w:divBdr>
        <w:top w:val="none" w:sz="0" w:space="0" w:color="auto"/>
        <w:left w:val="none" w:sz="0" w:space="0" w:color="auto"/>
        <w:bottom w:val="none" w:sz="0" w:space="0" w:color="auto"/>
        <w:right w:val="none" w:sz="0" w:space="0" w:color="auto"/>
      </w:divBdr>
    </w:div>
    <w:div w:id="1831747784">
      <w:bodyDiv w:val="1"/>
      <w:marLeft w:val="0"/>
      <w:marRight w:val="0"/>
      <w:marTop w:val="0"/>
      <w:marBottom w:val="0"/>
      <w:divBdr>
        <w:top w:val="none" w:sz="0" w:space="0" w:color="auto"/>
        <w:left w:val="none" w:sz="0" w:space="0" w:color="auto"/>
        <w:bottom w:val="none" w:sz="0" w:space="0" w:color="auto"/>
        <w:right w:val="none" w:sz="0" w:space="0" w:color="auto"/>
      </w:divBdr>
    </w:div>
    <w:div w:id="1893956340">
      <w:bodyDiv w:val="1"/>
      <w:marLeft w:val="0"/>
      <w:marRight w:val="0"/>
      <w:marTop w:val="0"/>
      <w:marBottom w:val="0"/>
      <w:divBdr>
        <w:top w:val="none" w:sz="0" w:space="0" w:color="auto"/>
        <w:left w:val="none" w:sz="0" w:space="0" w:color="auto"/>
        <w:bottom w:val="none" w:sz="0" w:space="0" w:color="auto"/>
        <w:right w:val="none" w:sz="0" w:space="0" w:color="auto"/>
      </w:divBdr>
    </w:div>
    <w:div w:id="1918514540">
      <w:bodyDiv w:val="1"/>
      <w:marLeft w:val="0"/>
      <w:marRight w:val="0"/>
      <w:marTop w:val="0"/>
      <w:marBottom w:val="0"/>
      <w:divBdr>
        <w:top w:val="none" w:sz="0" w:space="0" w:color="auto"/>
        <w:left w:val="none" w:sz="0" w:space="0" w:color="auto"/>
        <w:bottom w:val="none" w:sz="0" w:space="0" w:color="auto"/>
        <w:right w:val="none" w:sz="0" w:space="0" w:color="auto"/>
      </w:divBdr>
    </w:div>
    <w:div w:id="1950623288">
      <w:bodyDiv w:val="1"/>
      <w:marLeft w:val="0"/>
      <w:marRight w:val="0"/>
      <w:marTop w:val="0"/>
      <w:marBottom w:val="0"/>
      <w:divBdr>
        <w:top w:val="none" w:sz="0" w:space="0" w:color="auto"/>
        <w:left w:val="none" w:sz="0" w:space="0" w:color="auto"/>
        <w:bottom w:val="none" w:sz="0" w:space="0" w:color="auto"/>
        <w:right w:val="none" w:sz="0" w:space="0" w:color="auto"/>
      </w:divBdr>
    </w:div>
    <w:div w:id="1950695420">
      <w:bodyDiv w:val="1"/>
      <w:marLeft w:val="0"/>
      <w:marRight w:val="0"/>
      <w:marTop w:val="0"/>
      <w:marBottom w:val="0"/>
      <w:divBdr>
        <w:top w:val="none" w:sz="0" w:space="0" w:color="auto"/>
        <w:left w:val="none" w:sz="0" w:space="0" w:color="auto"/>
        <w:bottom w:val="none" w:sz="0" w:space="0" w:color="auto"/>
        <w:right w:val="none" w:sz="0" w:space="0" w:color="auto"/>
      </w:divBdr>
    </w:div>
    <w:div w:id="1976328835">
      <w:bodyDiv w:val="1"/>
      <w:marLeft w:val="0"/>
      <w:marRight w:val="0"/>
      <w:marTop w:val="0"/>
      <w:marBottom w:val="0"/>
      <w:divBdr>
        <w:top w:val="none" w:sz="0" w:space="0" w:color="auto"/>
        <w:left w:val="none" w:sz="0" w:space="0" w:color="auto"/>
        <w:bottom w:val="none" w:sz="0" w:space="0" w:color="auto"/>
        <w:right w:val="none" w:sz="0" w:space="0" w:color="auto"/>
      </w:divBdr>
    </w:div>
    <w:div w:id="1977680930">
      <w:bodyDiv w:val="1"/>
      <w:marLeft w:val="0"/>
      <w:marRight w:val="0"/>
      <w:marTop w:val="0"/>
      <w:marBottom w:val="0"/>
      <w:divBdr>
        <w:top w:val="none" w:sz="0" w:space="0" w:color="auto"/>
        <w:left w:val="none" w:sz="0" w:space="0" w:color="auto"/>
        <w:bottom w:val="none" w:sz="0" w:space="0" w:color="auto"/>
        <w:right w:val="none" w:sz="0" w:space="0" w:color="auto"/>
      </w:divBdr>
    </w:div>
    <w:div w:id="2098818799">
      <w:bodyDiv w:val="1"/>
      <w:marLeft w:val="0"/>
      <w:marRight w:val="0"/>
      <w:marTop w:val="0"/>
      <w:marBottom w:val="0"/>
      <w:divBdr>
        <w:top w:val="none" w:sz="0" w:space="0" w:color="auto"/>
        <w:left w:val="none" w:sz="0" w:space="0" w:color="auto"/>
        <w:bottom w:val="none" w:sz="0" w:space="0" w:color="auto"/>
        <w:right w:val="none" w:sz="0" w:space="0" w:color="auto"/>
      </w:divBdr>
    </w:div>
    <w:div w:id="2106800075">
      <w:bodyDiv w:val="1"/>
      <w:marLeft w:val="0"/>
      <w:marRight w:val="0"/>
      <w:marTop w:val="0"/>
      <w:marBottom w:val="0"/>
      <w:divBdr>
        <w:top w:val="none" w:sz="0" w:space="0" w:color="auto"/>
        <w:left w:val="none" w:sz="0" w:space="0" w:color="auto"/>
        <w:bottom w:val="none" w:sz="0" w:space="0" w:color="auto"/>
        <w:right w:val="none" w:sz="0" w:space="0" w:color="auto"/>
      </w:divBdr>
    </w:div>
    <w:div w:id="2129666484">
      <w:bodyDiv w:val="1"/>
      <w:marLeft w:val="0"/>
      <w:marRight w:val="0"/>
      <w:marTop w:val="0"/>
      <w:marBottom w:val="0"/>
      <w:divBdr>
        <w:top w:val="none" w:sz="0" w:space="0" w:color="auto"/>
        <w:left w:val="none" w:sz="0" w:space="0" w:color="auto"/>
        <w:bottom w:val="none" w:sz="0" w:space="0" w:color="auto"/>
        <w:right w:val="none" w:sz="0" w:space="0" w:color="auto"/>
      </w:divBdr>
    </w:div>
    <w:div w:id="2130926353">
      <w:bodyDiv w:val="1"/>
      <w:marLeft w:val="0"/>
      <w:marRight w:val="0"/>
      <w:marTop w:val="0"/>
      <w:marBottom w:val="0"/>
      <w:divBdr>
        <w:top w:val="none" w:sz="0" w:space="0" w:color="auto"/>
        <w:left w:val="none" w:sz="0" w:space="0" w:color="auto"/>
        <w:bottom w:val="none" w:sz="0" w:space="0" w:color="auto"/>
        <w:right w:val="none" w:sz="0" w:space="0" w:color="auto"/>
      </w:divBdr>
    </w:div>
    <w:div w:id="2136292529">
      <w:bodyDiv w:val="1"/>
      <w:marLeft w:val="0"/>
      <w:marRight w:val="0"/>
      <w:marTop w:val="0"/>
      <w:marBottom w:val="0"/>
      <w:divBdr>
        <w:top w:val="none" w:sz="0" w:space="0" w:color="auto"/>
        <w:left w:val="none" w:sz="0" w:space="0" w:color="auto"/>
        <w:bottom w:val="none" w:sz="0" w:space="0" w:color="auto"/>
        <w:right w:val="none" w:sz="0" w:space="0" w:color="auto"/>
      </w:divBdr>
    </w:div>
    <w:div w:id="2141536291">
      <w:bodyDiv w:val="1"/>
      <w:marLeft w:val="0"/>
      <w:marRight w:val="0"/>
      <w:marTop w:val="0"/>
      <w:marBottom w:val="0"/>
      <w:divBdr>
        <w:top w:val="none" w:sz="0" w:space="0" w:color="auto"/>
        <w:left w:val="none" w:sz="0" w:space="0" w:color="auto"/>
        <w:bottom w:val="none" w:sz="0" w:space="0" w:color="auto"/>
        <w:right w:val="none" w:sz="0" w:space="0" w:color="auto"/>
      </w:divBdr>
    </w:div>
    <w:div w:id="214408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riigiteataja.ee/akt/at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riigiteataja.ee/akt/kar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riigiteataja.ee/akt/kar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A730D25-5B2F-4A55-823E-5B53B5FFF181}">
  <we:reference id="wa104381077" version="1.0.0.4" store="en-US" storeType="OMEX"/>
  <we:alternateReferences>
    <we:reference id="WA104381077" version="1.0.0.4"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422CF55F64D8340AD0704CAD278866E" ma:contentTypeVersion="14" ma:contentTypeDescription="Create a new document." ma:contentTypeScope="" ma:versionID="d03226d75c71274fe9091f4529b28d67">
  <xsd:schema xmlns:xsd="http://www.w3.org/2001/XMLSchema" xmlns:xs="http://www.w3.org/2001/XMLSchema" xmlns:p="http://schemas.microsoft.com/office/2006/metadata/properties" xmlns:ns2="7ce0ffc4-47a1-4790-8944-83135d52a5a9" targetNamespace="http://schemas.microsoft.com/office/2006/metadata/properties" ma:root="true" ma:fieldsID="d04141e72870844f458dfeb64888107f" ns2:_="">
    <xsd:import namespace="7ce0ffc4-47a1-4790-8944-83135d52a5a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e0ffc4-47a1-4790-8944-83135d52a5a9"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ObjectDetectorVersions" ma:index="7" nillable="true" ma:displayName="MediaServiceObjectDetectorVersions" ma:hidden="true" ma:indexed="true" ma:internalName="MediaServiceObjectDetectorVersions" ma:readOnly="true">
      <xsd:simpleType>
        <xsd:restriction base="dms:Text"/>
      </xsd:simpleType>
    </xsd:element>
    <xsd:element name="MediaServiceSearchProperties" ma:index="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F5DD18-F7A0-4435-95EC-FB5BAAA1FDBE}">
  <ds:schemaRefs>
    <ds:schemaRef ds:uri="http://schemas.microsoft.com/sharepoint/v3/contenttype/forms"/>
  </ds:schemaRefs>
</ds:datastoreItem>
</file>

<file path=customXml/itemProps2.xml><?xml version="1.0" encoding="utf-8"?>
<ds:datastoreItem xmlns:ds="http://schemas.openxmlformats.org/officeDocument/2006/customXml" ds:itemID="{36002D2E-EB85-4482-82FB-950788A820DD}">
  <ds:schemaRefs>
    <ds:schemaRef ds:uri="http://schemas.microsoft.com/office/2006/metadata/properties"/>
    <ds:schemaRef ds:uri="http://schemas.microsoft.com/office/2006/documentManagement/types"/>
    <ds:schemaRef ds:uri="http://purl.org/dc/dcmitype/"/>
    <ds:schemaRef ds:uri="http://purl.org/dc/terms/"/>
    <ds:schemaRef ds:uri="7ce0ffc4-47a1-4790-8944-83135d52a5a9"/>
    <ds:schemaRef ds:uri="http://purl.org/dc/elements/1.1/"/>
    <ds:schemaRef ds:uri="http://www.w3.org/XML/1998/namespace"/>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C0A7417D-D673-487F-A8D4-39F0A6630DC6}">
  <ds:schemaRefs>
    <ds:schemaRef ds:uri="http://schemas.openxmlformats.org/officeDocument/2006/bibliography"/>
  </ds:schemaRefs>
</ds:datastoreItem>
</file>

<file path=customXml/itemProps4.xml><?xml version="1.0" encoding="utf-8"?>
<ds:datastoreItem xmlns:ds="http://schemas.openxmlformats.org/officeDocument/2006/customXml" ds:itemID="{9E835013-D0F2-4C27-BD27-3F997D91CB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e0ffc4-47a1-4790-8944-83135d52a5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25</Pages>
  <Words>9239</Words>
  <Characters>53592</Characters>
  <Application>Microsoft Office Word</Application>
  <DocSecurity>0</DocSecurity>
  <Lines>446</Lines>
  <Paragraphs>125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62706</CharactersWithSpaces>
  <SharedDoc>false</SharedDoc>
  <HLinks>
    <vt:vector size="18" baseType="variant">
      <vt:variant>
        <vt:i4>1900608</vt:i4>
      </vt:variant>
      <vt:variant>
        <vt:i4>6</vt:i4>
      </vt:variant>
      <vt:variant>
        <vt:i4>0</vt:i4>
      </vt:variant>
      <vt:variant>
        <vt:i4>5</vt:i4>
      </vt:variant>
      <vt:variant>
        <vt:lpwstr>https://www.riigiteataja.ee/akt/ats</vt:lpwstr>
      </vt:variant>
      <vt:variant>
        <vt:lpwstr>para44</vt:lpwstr>
      </vt:variant>
      <vt:variant>
        <vt:i4>7733304</vt:i4>
      </vt:variant>
      <vt:variant>
        <vt:i4>2</vt:i4>
      </vt:variant>
      <vt:variant>
        <vt:i4>0</vt:i4>
      </vt:variant>
      <vt:variant>
        <vt:i4>5</vt:i4>
      </vt:variant>
      <vt:variant>
        <vt:lpwstr>https://www.riigiteataja.ee/akt/kars</vt:lpwstr>
      </vt:variant>
      <vt:variant>
        <vt:lpwstr>para49</vt:lpwstr>
      </vt:variant>
      <vt:variant>
        <vt:i4>7733304</vt:i4>
      </vt:variant>
      <vt:variant>
        <vt:i4>0</vt:i4>
      </vt:variant>
      <vt:variant>
        <vt:i4>0</vt:i4>
      </vt:variant>
      <vt:variant>
        <vt:i4>5</vt:i4>
      </vt:variant>
      <vt:variant>
        <vt:lpwstr>https://www.riigiteataja.ee/akt/kars</vt:lpwstr>
      </vt:variant>
      <vt:variant>
        <vt:lpwstr>para49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 Trei | NJORD</dc:creator>
  <cp:keywords/>
  <dc:description/>
  <cp:lastModifiedBy>Kärt Voor</cp:lastModifiedBy>
  <cp:revision>106</cp:revision>
  <cp:lastPrinted>2024-07-12T20:32:00Z</cp:lastPrinted>
  <dcterms:created xsi:type="dcterms:W3CDTF">2024-10-02T06:22:00Z</dcterms:created>
  <dcterms:modified xsi:type="dcterms:W3CDTF">2024-10-23T06:07:00Z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2024-07-08T07:52:15Z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5bccb1d2-a697-49df-8478-990b74ee9204</vt:lpwstr>
  </property>
  <property fmtid="{D5CDD505-2E9C-101B-9397-08002B2CF9AE}" pid="8" name="MSIP_Label_defa4170-0d19-0005-0004-bc88714345d2_ContentBits">
    <vt:lpwstr>0</vt:lpwstr>
  </property>
  <property fmtid="{D5CDD505-2E9C-101B-9397-08002B2CF9AE}" pid="9" name="ContentTypeId">
    <vt:lpwstr>0x0101001422CF55F64D8340AD0704CAD278866E</vt:lpwstr>
  </property>
</Properties>
</file>